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94F556" w14:textId="77777777" w:rsidR="00FE78FF" w:rsidRDefault="00FE78FF" w:rsidP="00FE78FF">
      <w:pPr>
        <w:ind w:left="1260"/>
        <w:jc w:val="center"/>
        <w:rPr>
          <w:rFonts w:ascii="Times New Roman" w:hAnsi="Times New Roman"/>
          <w:b/>
          <w:sz w:val="28"/>
          <w:szCs w:val="28"/>
        </w:rPr>
      </w:pPr>
    </w:p>
    <w:p w14:paraId="7E94BC5B" w14:textId="77777777" w:rsidR="00FE78FF" w:rsidRDefault="00FE78FF" w:rsidP="00FE78FF">
      <w:pPr>
        <w:rPr>
          <w:b/>
          <w:i/>
          <w:sz w:val="52"/>
          <w:szCs w:val="52"/>
        </w:rPr>
      </w:pPr>
      <w:r>
        <w:rPr>
          <w:noProof/>
        </w:rPr>
        <w:drawing>
          <wp:anchor distT="0" distB="0" distL="114300" distR="114300" simplePos="0" relativeHeight="251659264" behindDoc="1" locked="0" layoutInCell="1" allowOverlap="1" wp14:anchorId="0911E2F5" wp14:editId="0E3C8D2D">
            <wp:simplePos x="0" y="0"/>
            <wp:positionH relativeFrom="column">
              <wp:posOffset>-732958</wp:posOffset>
            </wp:positionH>
            <wp:positionV relativeFrom="paragraph">
              <wp:posOffset>229714</wp:posOffset>
            </wp:positionV>
            <wp:extent cx="1699260" cy="720661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9260" cy="720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0AE047" w14:textId="77777777" w:rsidR="00FE78FF" w:rsidRDefault="00FE78FF" w:rsidP="00FE78FF">
      <w:pPr>
        <w:rPr>
          <w:b/>
          <w:i/>
          <w:sz w:val="52"/>
          <w:szCs w:val="52"/>
        </w:rPr>
      </w:pPr>
    </w:p>
    <w:p w14:paraId="5B4AC8F3" w14:textId="77777777" w:rsidR="00FE78FF" w:rsidRPr="00556474" w:rsidRDefault="00FE78FF" w:rsidP="00FE78FF">
      <w:pPr>
        <w:ind w:left="708"/>
      </w:pPr>
      <w:r>
        <w:rPr>
          <w:b/>
          <w:i/>
          <w:sz w:val="52"/>
          <w:szCs w:val="52"/>
        </w:rPr>
        <w:t>B</w:t>
      </w:r>
      <w:r w:rsidRPr="00E804C4">
        <w:rPr>
          <w:b/>
          <w:i/>
          <w:sz w:val="52"/>
          <w:szCs w:val="52"/>
        </w:rPr>
        <w:t>ibliothèque nationale de Franc</w:t>
      </w:r>
      <w:r>
        <w:rPr>
          <w:b/>
          <w:i/>
          <w:sz w:val="52"/>
          <w:szCs w:val="52"/>
        </w:rPr>
        <w:t>e</w:t>
      </w:r>
    </w:p>
    <w:p w14:paraId="5F0C0537" w14:textId="77777777" w:rsidR="00FE78FF" w:rsidRDefault="00FE78FF" w:rsidP="00FE78FF">
      <w:pPr>
        <w:rPr>
          <w:rFonts w:ascii="Times New Roman" w:hAnsi="Times New Roman"/>
          <w:b/>
          <w:sz w:val="28"/>
          <w:szCs w:val="28"/>
        </w:rPr>
      </w:pPr>
    </w:p>
    <w:p w14:paraId="6B31013E" w14:textId="77777777" w:rsidR="00FE78FF" w:rsidRDefault="00FE78FF" w:rsidP="00FE78FF">
      <w:pPr>
        <w:ind w:left="1260"/>
        <w:jc w:val="center"/>
        <w:rPr>
          <w:rFonts w:ascii="Times New Roman" w:hAnsi="Times New Roman"/>
          <w:b/>
          <w:sz w:val="28"/>
          <w:szCs w:val="28"/>
        </w:rPr>
      </w:pPr>
    </w:p>
    <w:p w14:paraId="5209A7CD" w14:textId="77777777" w:rsidR="00FE78FF" w:rsidRDefault="00FE78FF" w:rsidP="00FE78FF">
      <w:pPr>
        <w:ind w:left="1260"/>
        <w:jc w:val="center"/>
        <w:rPr>
          <w:rFonts w:ascii="Times New Roman" w:hAnsi="Times New Roman"/>
          <w:b/>
          <w:sz w:val="28"/>
          <w:szCs w:val="28"/>
        </w:rPr>
      </w:pPr>
    </w:p>
    <w:p w14:paraId="57773C1D" w14:textId="77777777" w:rsidR="00FE78FF" w:rsidRDefault="00FE78FF" w:rsidP="00FE78FF">
      <w:pPr>
        <w:ind w:left="1260"/>
        <w:jc w:val="center"/>
        <w:rPr>
          <w:rFonts w:ascii="Times New Roman" w:hAnsi="Times New Roman"/>
          <w:b/>
          <w:sz w:val="28"/>
          <w:szCs w:val="28"/>
        </w:rPr>
      </w:pPr>
    </w:p>
    <w:p w14:paraId="1449F9CE" w14:textId="77777777" w:rsidR="00FE78FF" w:rsidRDefault="00FE78FF" w:rsidP="00FE78FF">
      <w:pPr>
        <w:ind w:left="1260"/>
        <w:jc w:val="center"/>
        <w:rPr>
          <w:rFonts w:ascii="Times New Roman" w:hAnsi="Times New Roman"/>
          <w:b/>
          <w:sz w:val="28"/>
          <w:szCs w:val="28"/>
        </w:rPr>
      </w:pPr>
    </w:p>
    <w:p w14:paraId="7501226F" w14:textId="77777777" w:rsidR="00FE78FF" w:rsidRDefault="00FE78FF" w:rsidP="00FE78FF">
      <w:pPr>
        <w:ind w:left="1260"/>
        <w:jc w:val="center"/>
        <w:rPr>
          <w:rFonts w:ascii="Times New Roman" w:hAnsi="Times New Roman"/>
          <w:b/>
          <w:sz w:val="28"/>
          <w:szCs w:val="28"/>
        </w:rPr>
      </w:pPr>
    </w:p>
    <w:p w14:paraId="4792EAEB" w14:textId="77777777" w:rsidR="00FE78FF" w:rsidRDefault="00FE78FF" w:rsidP="00FE78FF">
      <w:pPr>
        <w:ind w:left="1260"/>
        <w:jc w:val="center"/>
        <w:rPr>
          <w:rFonts w:ascii="Times New Roman" w:hAnsi="Times New Roman"/>
          <w:b/>
          <w:sz w:val="28"/>
          <w:szCs w:val="28"/>
        </w:rPr>
      </w:pPr>
    </w:p>
    <w:p w14:paraId="6A4B171B" w14:textId="77777777" w:rsidR="00FE78FF" w:rsidRDefault="00FE78FF" w:rsidP="00FE78FF">
      <w:pPr>
        <w:ind w:left="1260"/>
        <w:jc w:val="center"/>
        <w:rPr>
          <w:rFonts w:ascii="Times New Roman" w:hAnsi="Times New Roman"/>
          <w:b/>
          <w:sz w:val="28"/>
          <w:szCs w:val="28"/>
        </w:rPr>
      </w:pPr>
    </w:p>
    <w:p w14:paraId="5DC24990" w14:textId="77777777" w:rsidR="00FE78FF" w:rsidRDefault="00FE78FF" w:rsidP="00FE78FF">
      <w:pPr>
        <w:ind w:left="1260"/>
        <w:jc w:val="center"/>
        <w:rPr>
          <w:rFonts w:ascii="Times New Roman" w:hAnsi="Times New Roman"/>
          <w:b/>
          <w:sz w:val="28"/>
          <w:szCs w:val="28"/>
        </w:rPr>
      </w:pPr>
    </w:p>
    <w:p w14:paraId="018D0297" w14:textId="77777777" w:rsidR="00FE78FF" w:rsidRDefault="00FE78FF" w:rsidP="00FE78FF">
      <w:pPr>
        <w:ind w:left="1260"/>
        <w:jc w:val="center"/>
        <w:rPr>
          <w:rFonts w:ascii="Times New Roman" w:hAnsi="Times New Roman"/>
          <w:b/>
          <w:sz w:val="28"/>
          <w:szCs w:val="28"/>
        </w:rPr>
      </w:pPr>
    </w:p>
    <w:p w14:paraId="19A91634" w14:textId="77777777" w:rsidR="00FE78FF" w:rsidRDefault="00FE78FF" w:rsidP="00FE78FF">
      <w:pPr>
        <w:ind w:left="1260"/>
        <w:jc w:val="center"/>
        <w:rPr>
          <w:rFonts w:ascii="Times New Roman" w:hAnsi="Times New Roman"/>
          <w:b/>
          <w:sz w:val="28"/>
          <w:szCs w:val="28"/>
        </w:rPr>
      </w:pPr>
    </w:p>
    <w:p w14:paraId="06C576FA" w14:textId="77777777" w:rsidR="00FE78FF" w:rsidRDefault="00FE78FF" w:rsidP="00FE78FF">
      <w:pPr>
        <w:ind w:left="1260"/>
        <w:jc w:val="center"/>
        <w:rPr>
          <w:rFonts w:ascii="Times New Roman" w:hAnsi="Times New Roman"/>
          <w:b/>
          <w:sz w:val="28"/>
          <w:szCs w:val="28"/>
        </w:rPr>
      </w:pPr>
    </w:p>
    <w:p w14:paraId="607208A2" w14:textId="77777777" w:rsidR="00FE78FF" w:rsidRDefault="00FE78FF" w:rsidP="00FE78FF">
      <w:pPr>
        <w:ind w:left="1260"/>
        <w:jc w:val="center"/>
        <w:rPr>
          <w:rFonts w:ascii="Times New Roman" w:hAnsi="Times New Roman"/>
          <w:b/>
          <w:sz w:val="28"/>
          <w:szCs w:val="28"/>
        </w:rPr>
      </w:pPr>
    </w:p>
    <w:p w14:paraId="11C20CB4" w14:textId="77777777" w:rsidR="00FE78FF" w:rsidRDefault="00FE78FF" w:rsidP="00FE78FF">
      <w:pPr>
        <w:ind w:left="1260"/>
        <w:jc w:val="center"/>
        <w:rPr>
          <w:rFonts w:ascii="Times New Roman" w:hAnsi="Times New Roman"/>
          <w:b/>
          <w:sz w:val="28"/>
          <w:szCs w:val="28"/>
        </w:rPr>
      </w:pPr>
    </w:p>
    <w:p w14:paraId="5C6E0917" w14:textId="77777777" w:rsidR="00FE78FF" w:rsidRPr="00556474" w:rsidRDefault="00FE78FF" w:rsidP="00FE78FF">
      <w:pPr>
        <w:ind w:left="1416"/>
        <w:rPr>
          <w:rFonts w:ascii="Times New Roman" w:hAnsi="Times New Roman"/>
          <w:b/>
          <w:sz w:val="28"/>
          <w:szCs w:val="28"/>
        </w:rPr>
      </w:pPr>
      <w:r w:rsidRPr="00556474">
        <w:rPr>
          <w:rFonts w:ascii="Times New Roman" w:hAnsi="Times New Roman"/>
          <w:b/>
          <w:sz w:val="28"/>
          <w:szCs w:val="28"/>
        </w:rPr>
        <w:t>Prestations de maîtrise d’œuvre (MOE) pour la rénovation et la modernisation de l’infrastructure de la Vidéosurveillance</w:t>
      </w:r>
      <w:r>
        <w:rPr>
          <w:rFonts w:ascii="Times New Roman" w:hAnsi="Times New Roman"/>
          <w:b/>
          <w:sz w:val="28"/>
          <w:szCs w:val="28"/>
        </w:rPr>
        <w:t xml:space="preserve"> </w:t>
      </w:r>
      <w:r w:rsidRPr="00556474">
        <w:rPr>
          <w:rFonts w:ascii="Times New Roman" w:hAnsi="Times New Roman"/>
          <w:b/>
          <w:sz w:val="28"/>
          <w:szCs w:val="28"/>
        </w:rPr>
        <w:t xml:space="preserve">de </w:t>
      </w:r>
      <w:smartTag w:uri="urn:schemas-microsoft-com:office:smarttags" w:element="PersonName">
        <w:smartTagPr>
          <w:attr w:name="ProductID" w:val="la Biblioth￨que"/>
        </w:smartTagPr>
        <w:r w:rsidRPr="00556474">
          <w:rPr>
            <w:rFonts w:ascii="Times New Roman" w:hAnsi="Times New Roman"/>
            <w:b/>
            <w:sz w:val="28"/>
            <w:szCs w:val="28"/>
          </w:rPr>
          <w:t>la Bibliothèque</w:t>
        </w:r>
      </w:smartTag>
      <w:r w:rsidRPr="00556474">
        <w:rPr>
          <w:rFonts w:ascii="Times New Roman" w:hAnsi="Times New Roman"/>
          <w:b/>
          <w:sz w:val="28"/>
          <w:szCs w:val="28"/>
        </w:rPr>
        <w:t xml:space="preserve"> nationale de France (BnF)</w:t>
      </w:r>
    </w:p>
    <w:p w14:paraId="045F9DF0" w14:textId="77777777" w:rsidR="00FE78FF" w:rsidRPr="00556474" w:rsidRDefault="00FE78FF" w:rsidP="00FE78FF">
      <w:pPr>
        <w:jc w:val="center"/>
        <w:rPr>
          <w:rFonts w:ascii="Times New Roman" w:hAnsi="Times New Roman"/>
          <w:sz w:val="24"/>
          <w:szCs w:val="24"/>
        </w:rPr>
      </w:pPr>
    </w:p>
    <w:p w14:paraId="633AA6D9" w14:textId="77777777" w:rsidR="00FE78FF" w:rsidRPr="00556474" w:rsidRDefault="00FE78FF" w:rsidP="00FE78FF">
      <w:pPr>
        <w:jc w:val="left"/>
        <w:rPr>
          <w:rFonts w:ascii="Times New Roman" w:hAnsi="Times New Roman"/>
          <w:sz w:val="24"/>
          <w:szCs w:val="24"/>
        </w:rPr>
      </w:pPr>
    </w:p>
    <w:p w14:paraId="5C1FC88B" w14:textId="77777777" w:rsidR="00FE78FF" w:rsidRPr="00556474" w:rsidRDefault="00FE78FF" w:rsidP="00FE78FF">
      <w:pPr>
        <w:jc w:val="left"/>
        <w:rPr>
          <w:rFonts w:ascii="Times New Roman" w:hAnsi="Times New Roman"/>
          <w:sz w:val="24"/>
          <w:szCs w:val="24"/>
        </w:rPr>
      </w:pPr>
    </w:p>
    <w:p w14:paraId="4A5D640C" w14:textId="77777777" w:rsidR="00FE78FF" w:rsidRPr="00556474" w:rsidRDefault="00FE78FF" w:rsidP="00FE78FF">
      <w:pPr>
        <w:jc w:val="left"/>
        <w:rPr>
          <w:rFonts w:ascii="Times New Roman" w:hAnsi="Times New Roman"/>
          <w:sz w:val="24"/>
          <w:szCs w:val="24"/>
        </w:rPr>
      </w:pPr>
    </w:p>
    <w:p w14:paraId="7BD3FB3E" w14:textId="77777777" w:rsidR="00FE78FF" w:rsidRPr="00556474" w:rsidRDefault="00FE78FF" w:rsidP="00FE78FF">
      <w:pPr>
        <w:jc w:val="left"/>
        <w:rPr>
          <w:rFonts w:ascii="Times New Roman" w:hAnsi="Times New Roman"/>
          <w:sz w:val="24"/>
          <w:szCs w:val="24"/>
        </w:rPr>
      </w:pPr>
    </w:p>
    <w:p w14:paraId="0E5A8664" w14:textId="77777777" w:rsidR="00FE78FF" w:rsidRPr="00556474" w:rsidRDefault="00FE78FF" w:rsidP="00FE78FF">
      <w:pPr>
        <w:jc w:val="left"/>
        <w:rPr>
          <w:rFonts w:ascii="Times New Roman" w:hAnsi="Times New Roman"/>
          <w:sz w:val="44"/>
          <w:szCs w:val="44"/>
        </w:rPr>
      </w:pPr>
    </w:p>
    <w:p w14:paraId="41E27063" w14:textId="3B493A32" w:rsidR="00FE78FF" w:rsidRPr="00556474" w:rsidRDefault="008D31E4" w:rsidP="00FE78FF">
      <w:pPr>
        <w:keepNext/>
        <w:spacing w:before="240" w:after="60"/>
        <w:ind w:left="1416"/>
        <w:jc w:val="left"/>
        <w:outlineLvl w:val="0"/>
        <w:rPr>
          <w:rFonts w:cs="Arial"/>
          <w:b/>
          <w:bCs/>
          <w:kern w:val="32"/>
          <w:sz w:val="32"/>
          <w:szCs w:val="32"/>
        </w:rPr>
      </w:pPr>
      <w:bookmarkStart w:id="0" w:name="_Toc195694980"/>
      <w:r>
        <w:rPr>
          <w:rFonts w:cs="Arial"/>
          <w:b/>
          <w:bCs/>
          <w:kern w:val="32"/>
          <w:sz w:val="32"/>
          <w:szCs w:val="32"/>
        </w:rPr>
        <w:t xml:space="preserve">Cahier des clauses particulières </w:t>
      </w:r>
      <w:bookmarkEnd w:id="0"/>
    </w:p>
    <w:p w14:paraId="26FE5970" w14:textId="77777777" w:rsidR="00FE78FF" w:rsidRPr="00556474" w:rsidRDefault="00FE78FF" w:rsidP="00FE78FF">
      <w:pPr>
        <w:jc w:val="left"/>
        <w:rPr>
          <w:rFonts w:ascii="Times New Roman" w:hAnsi="Times New Roman"/>
          <w:sz w:val="24"/>
          <w:szCs w:val="24"/>
        </w:rPr>
      </w:pPr>
    </w:p>
    <w:p w14:paraId="06B9DE81" w14:textId="77777777" w:rsidR="00FE78FF" w:rsidRPr="00556474" w:rsidRDefault="00FE78FF" w:rsidP="00FE78FF">
      <w:pPr>
        <w:jc w:val="left"/>
        <w:rPr>
          <w:rFonts w:ascii="Times New Roman" w:hAnsi="Times New Roman"/>
          <w:sz w:val="24"/>
          <w:szCs w:val="24"/>
        </w:rPr>
      </w:pPr>
    </w:p>
    <w:p w14:paraId="2399B2E9" w14:textId="77777777" w:rsidR="00FE78FF" w:rsidRPr="00556474" w:rsidRDefault="00FE78FF" w:rsidP="00FE78FF">
      <w:pPr>
        <w:jc w:val="left"/>
        <w:rPr>
          <w:rFonts w:ascii="Times New Roman" w:hAnsi="Times New Roman"/>
          <w:sz w:val="24"/>
          <w:szCs w:val="24"/>
        </w:rPr>
      </w:pPr>
    </w:p>
    <w:p w14:paraId="5A716963" w14:textId="77777777" w:rsidR="00FE78FF" w:rsidRPr="00556474" w:rsidRDefault="00FE78FF" w:rsidP="00FE78FF">
      <w:pPr>
        <w:tabs>
          <w:tab w:val="left" w:pos="2091"/>
        </w:tabs>
        <w:jc w:val="left"/>
        <w:rPr>
          <w:rFonts w:ascii="Times New Roman" w:hAnsi="Times New Roman"/>
          <w:sz w:val="24"/>
          <w:szCs w:val="24"/>
        </w:rPr>
      </w:pPr>
      <w:r w:rsidRPr="00556474">
        <w:rPr>
          <w:rFonts w:ascii="Times New Roman" w:hAnsi="Times New Roman"/>
          <w:sz w:val="24"/>
          <w:szCs w:val="24"/>
        </w:rPr>
        <w:tab/>
      </w:r>
    </w:p>
    <w:p w14:paraId="4BE4E583" w14:textId="77777777" w:rsidR="00FE78FF" w:rsidRDefault="00FE78FF" w:rsidP="00FE78FF">
      <w:pPr>
        <w:jc w:val="left"/>
        <w:rPr>
          <w:rFonts w:ascii="Times New Roman" w:hAnsi="Times New Roman"/>
          <w:sz w:val="24"/>
          <w:szCs w:val="24"/>
        </w:rPr>
      </w:pPr>
    </w:p>
    <w:p w14:paraId="2745B7AC" w14:textId="77777777" w:rsidR="00FE78FF" w:rsidRDefault="00FE78FF" w:rsidP="00FE78FF">
      <w:pPr>
        <w:jc w:val="left"/>
        <w:rPr>
          <w:rFonts w:ascii="Times New Roman" w:hAnsi="Times New Roman"/>
          <w:sz w:val="24"/>
          <w:szCs w:val="24"/>
        </w:rPr>
      </w:pPr>
    </w:p>
    <w:p w14:paraId="38A3F63C" w14:textId="77777777" w:rsidR="00FE78FF" w:rsidRDefault="00FE78FF" w:rsidP="00FE78FF">
      <w:pPr>
        <w:jc w:val="left"/>
        <w:rPr>
          <w:rFonts w:ascii="Times New Roman" w:hAnsi="Times New Roman"/>
          <w:sz w:val="24"/>
          <w:szCs w:val="24"/>
        </w:rPr>
      </w:pPr>
    </w:p>
    <w:p w14:paraId="052A30D8" w14:textId="77777777" w:rsidR="00FE78FF" w:rsidRDefault="00FE78FF" w:rsidP="00FE78FF">
      <w:pPr>
        <w:jc w:val="left"/>
        <w:rPr>
          <w:rFonts w:ascii="Times New Roman" w:hAnsi="Times New Roman"/>
          <w:sz w:val="24"/>
          <w:szCs w:val="24"/>
        </w:rPr>
      </w:pPr>
    </w:p>
    <w:p w14:paraId="3EA0882A" w14:textId="77777777" w:rsidR="00FE78FF" w:rsidRPr="00556474" w:rsidRDefault="00FE78FF" w:rsidP="00FE78FF">
      <w:pPr>
        <w:jc w:val="left"/>
        <w:rPr>
          <w:rFonts w:ascii="Times New Roman" w:hAnsi="Times New Roman"/>
          <w:sz w:val="24"/>
          <w:szCs w:val="24"/>
        </w:rPr>
      </w:pPr>
    </w:p>
    <w:p w14:paraId="63D1EF75" w14:textId="77777777" w:rsidR="00FE78FF" w:rsidRPr="00556474" w:rsidRDefault="00FE78FF" w:rsidP="00FE78FF">
      <w:pPr>
        <w:jc w:val="left"/>
        <w:rPr>
          <w:rFonts w:ascii="Times New Roman" w:hAnsi="Times New Roman"/>
          <w:sz w:val="24"/>
          <w:szCs w:val="24"/>
        </w:rPr>
      </w:pPr>
    </w:p>
    <w:p w14:paraId="07DC4F1F" w14:textId="0C25DACC" w:rsidR="00815453" w:rsidRPr="00FE78FF" w:rsidRDefault="00815453" w:rsidP="00FE78FF">
      <w:pPr>
        <w:jc w:val="left"/>
        <w:rPr>
          <w:rFonts w:ascii="Times New Roman" w:hAnsi="Times New Roman"/>
          <w:sz w:val="24"/>
          <w:szCs w:val="24"/>
        </w:rPr>
      </w:pPr>
    </w:p>
    <w:tbl>
      <w:tblPr>
        <w:tblW w:w="0" w:type="auto"/>
        <w:tblInd w:w="354" w:type="dxa"/>
        <w:tblLayout w:type="fixed"/>
        <w:tblCellMar>
          <w:left w:w="70" w:type="dxa"/>
          <w:right w:w="70" w:type="dxa"/>
        </w:tblCellMar>
        <w:tblLook w:val="0000" w:firstRow="0" w:lastRow="0" w:firstColumn="0" w:lastColumn="0" w:noHBand="0" w:noVBand="0"/>
      </w:tblPr>
      <w:tblGrid>
        <w:gridCol w:w="8788"/>
      </w:tblGrid>
      <w:tr w:rsidR="00815453" w14:paraId="4862B15B" w14:textId="77777777" w:rsidTr="00815453">
        <w:trPr>
          <w:trHeight w:hRule="exact" w:val="20"/>
        </w:trPr>
        <w:tc>
          <w:tcPr>
            <w:tcW w:w="8788" w:type="dxa"/>
            <w:vAlign w:val="center"/>
          </w:tcPr>
          <w:p w14:paraId="29D41627" w14:textId="77777777" w:rsidR="00815453" w:rsidRDefault="00815453" w:rsidP="00815453">
            <w:pPr>
              <w:rPr>
                <w:noProof/>
                <w:color w:val="FFFFFF"/>
              </w:rPr>
            </w:pPr>
          </w:p>
        </w:tc>
      </w:tr>
    </w:tbl>
    <w:p w14:paraId="0D3ACC13" w14:textId="77777777" w:rsidR="00815453" w:rsidRPr="008052C5" w:rsidRDefault="00815453" w:rsidP="00815453">
      <w:pPr>
        <w:pageBreakBefore/>
        <w:tabs>
          <w:tab w:val="left" w:pos="1985"/>
          <w:tab w:val="left" w:pos="6237"/>
        </w:tabs>
        <w:jc w:val="center"/>
        <w:rPr>
          <w:rFonts w:ascii="Plantin MT Semi Bold" w:hAnsi="Plantin MT Semi Bold"/>
          <w:sz w:val="22"/>
        </w:rPr>
      </w:pPr>
      <w:r w:rsidRPr="008052C5">
        <w:rPr>
          <w:rFonts w:ascii="Plantin MT Semi Bold" w:hAnsi="Plantin MT Semi Bold"/>
          <w:sz w:val="22"/>
        </w:rPr>
        <w:lastRenderedPageBreak/>
        <w:t>TABLE DES MATIERES</w:t>
      </w:r>
    </w:p>
    <w:p w14:paraId="23B3AA7A" w14:textId="77777777" w:rsidR="00815453" w:rsidRDefault="00815453" w:rsidP="00815453">
      <w:pPr>
        <w:tabs>
          <w:tab w:val="left" w:pos="1985"/>
          <w:tab w:val="left" w:pos="6237"/>
        </w:tabs>
        <w:rPr>
          <w:noProof/>
        </w:rPr>
      </w:pPr>
    </w:p>
    <w:p w14:paraId="12775039" w14:textId="1BC10AC3" w:rsidR="00EC6B98" w:rsidRDefault="00815453">
      <w:pPr>
        <w:pStyle w:val="TM1"/>
        <w:tabs>
          <w:tab w:val="left" w:pos="660"/>
        </w:tabs>
        <w:rPr>
          <w:rFonts w:asciiTheme="minorHAnsi" w:eastAsiaTheme="minorEastAsia" w:hAnsiTheme="minorHAnsi" w:cstheme="minorBidi"/>
          <w:b w:val="0"/>
          <w:caps w:val="0"/>
          <w:noProof/>
          <w:sz w:val="22"/>
          <w:szCs w:val="22"/>
        </w:rPr>
      </w:pPr>
      <w:r>
        <w:rPr>
          <w:noProof/>
        </w:rPr>
        <w:fldChar w:fldCharType="begin"/>
      </w:r>
      <w:r>
        <w:rPr>
          <w:noProof/>
        </w:rPr>
        <w:instrText xml:space="preserve"> TOC \o "1-3" </w:instrText>
      </w:r>
      <w:r>
        <w:rPr>
          <w:noProof/>
        </w:rPr>
        <w:fldChar w:fldCharType="separate"/>
      </w:r>
      <w:r w:rsidR="00EC6B98">
        <w:rPr>
          <w:noProof/>
        </w:rPr>
        <w:t>1</w:t>
      </w:r>
      <w:r w:rsidR="00EC6B98">
        <w:rPr>
          <w:rFonts w:asciiTheme="minorHAnsi" w:eastAsiaTheme="minorEastAsia" w:hAnsiTheme="minorHAnsi" w:cstheme="minorBidi"/>
          <w:b w:val="0"/>
          <w:caps w:val="0"/>
          <w:noProof/>
          <w:sz w:val="22"/>
          <w:szCs w:val="22"/>
        </w:rPr>
        <w:tab/>
      </w:r>
      <w:r w:rsidR="00EC6B98">
        <w:rPr>
          <w:noProof/>
        </w:rPr>
        <w:t>CONTEXTE, OBJET ET FORME DU MARCHE</w:t>
      </w:r>
      <w:r w:rsidR="00EC6B98">
        <w:rPr>
          <w:noProof/>
        </w:rPr>
        <w:tab/>
      </w:r>
      <w:r w:rsidR="00EC6B98">
        <w:rPr>
          <w:noProof/>
        </w:rPr>
        <w:fldChar w:fldCharType="begin"/>
      </w:r>
      <w:r w:rsidR="00EC6B98">
        <w:rPr>
          <w:noProof/>
        </w:rPr>
        <w:instrText xml:space="preserve"> PAGEREF _Toc202175732 \h </w:instrText>
      </w:r>
      <w:r w:rsidR="00EC6B98">
        <w:rPr>
          <w:noProof/>
        </w:rPr>
      </w:r>
      <w:r w:rsidR="00EC6B98">
        <w:rPr>
          <w:noProof/>
        </w:rPr>
        <w:fldChar w:fldCharType="separate"/>
      </w:r>
      <w:r w:rsidR="00EC6B98">
        <w:rPr>
          <w:noProof/>
        </w:rPr>
        <w:t>5</w:t>
      </w:r>
      <w:r w:rsidR="00EC6B98">
        <w:rPr>
          <w:noProof/>
        </w:rPr>
        <w:fldChar w:fldCharType="end"/>
      </w:r>
    </w:p>
    <w:p w14:paraId="064D6411" w14:textId="2B0DC985"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1.1</w:t>
      </w:r>
      <w:r>
        <w:rPr>
          <w:rFonts w:asciiTheme="minorHAnsi" w:eastAsiaTheme="minorEastAsia" w:hAnsiTheme="minorHAnsi" w:cstheme="minorBidi"/>
          <w:smallCaps w:val="0"/>
          <w:noProof/>
          <w:sz w:val="22"/>
          <w:szCs w:val="22"/>
        </w:rPr>
        <w:tab/>
      </w:r>
      <w:r>
        <w:rPr>
          <w:noProof/>
        </w:rPr>
        <w:t>Contexte</w:t>
      </w:r>
      <w:r>
        <w:rPr>
          <w:noProof/>
        </w:rPr>
        <w:tab/>
      </w:r>
      <w:r>
        <w:rPr>
          <w:noProof/>
        </w:rPr>
        <w:fldChar w:fldCharType="begin"/>
      </w:r>
      <w:r>
        <w:rPr>
          <w:noProof/>
        </w:rPr>
        <w:instrText xml:space="preserve"> PAGEREF _Toc202175733 \h </w:instrText>
      </w:r>
      <w:r>
        <w:rPr>
          <w:noProof/>
        </w:rPr>
      </w:r>
      <w:r>
        <w:rPr>
          <w:noProof/>
        </w:rPr>
        <w:fldChar w:fldCharType="separate"/>
      </w:r>
      <w:r>
        <w:rPr>
          <w:noProof/>
        </w:rPr>
        <w:t>5</w:t>
      </w:r>
      <w:r>
        <w:rPr>
          <w:noProof/>
        </w:rPr>
        <w:fldChar w:fldCharType="end"/>
      </w:r>
    </w:p>
    <w:p w14:paraId="62048CFB" w14:textId="45F78674"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1.2</w:t>
      </w:r>
      <w:r>
        <w:rPr>
          <w:rFonts w:asciiTheme="minorHAnsi" w:eastAsiaTheme="minorEastAsia" w:hAnsiTheme="minorHAnsi" w:cstheme="minorBidi"/>
          <w:smallCaps w:val="0"/>
          <w:noProof/>
          <w:sz w:val="22"/>
          <w:szCs w:val="22"/>
        </w:rPr>
        <w:tab/>
      </w:r>
      <w:r>
        <w:rPr>
          <w:noProof/>
        </w:rPr>
        <w:t>Objet du marché</w:t>
      </w:r>
      <w:r>
        <w:rPr>
          <w:noProof/>
        </w:rPr>
        <w:tab/>
      </w:r>
      <w:r>
        <w:rPr>
          <w:noProof/>
        </w:rPr>
        <w:fldChar w:fldCharType="begin"/>
      </w:r>
      <w:r>
        <w:rPr>
          <w:noProof/>
        </w:rPr>
        <w:instrText xml:space="preserve"> PAGEREF _Toc202175734 \h </w:instrText>
      </w:r>
      <w:r>
        <w:rPr>
          <w:noProof/>
        </w:rPr>
      </w:r>
      <w:r>
        <w:rPr>
          <w:noProof/>
        </w:rPr>
        <w:fldChar w:fldCharType="separate"/>
      </w:r>
      <w:r>
        <w:rPr>
          <w:noProof/>
        </w:rPr>
        <w:t>5</w:t>
      </w:r>
      <w:r>
        <w:rPr>
          <w:noProof/>
        </w:rPr>
        <w:fldChar w:fldCharType="end"/>
      </w:r>
    </w:p>
    <w:p w14:paraId="63A16AD9" w14:textId="6DBA66D8"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1.2.1</w:t>
      </w:r>
      <w:r>
        <w:rPr>
          <w:rFonts w:asciiTheme="minorHAnsi" w:eastAsiaTheme="minorEastAsia" w:hAnsiTheme="minorHAnsi" w:cstheme="minorBidi"/>
          <w:i w:val="0"/>
          <w:noProof/>
          <w:sz w:val="22"/>
          <w:szCs w:val="22"/>
        </w:rPr>
        <w:tab/>
      </w:r>
      <w:r>
        <w:rPr>
          <w:noProof/>
        </w:rPr>
        <w:t>Opération</w:t>
      </w:r>
      <w:r>
        <w:rPr>
          <w:noProof/>
        </w:rPr>
        <w:tab/>
      </w:r>
      <w:r>
        <w:rPr>
          <w:noProof/>
        </w:rPr>
        <w:fldChar w:fldCharType="begin"/>
      </w:r>
      <w:r>
        <w:rPr>
          <w:noProof/>
        </w:rPr>
        <w:instrText xml:space="preserve"> PAGEREF _Toc202175735 \h </w:instrText>
      </w:r>
      <w:r>
        <w:rPr>
          <w:noProof/>
        </w:rPr>
      </w:r>
      <w:r>
        <w:rPr>
          <w:noProof/>
        </w:rPr>
        <w:fldChar w:fldCharType="separate"/>
      </w:r>
      <w:r>
        <w:rPr>
          <w:noProof/>
        </w:rPr>
        <w:t>5</w:t>
      </w:r>
      <w:r>
        <w:rPr>
          <w:noProof/>
        </w:rPr>
        <w:fldChar w:fldCharType="end"/>
      </w:r>
    </w:p>
    <w:p w14:paraId="428CF5BA" w14:textId="51273730"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1.2.2</w:t>
      </w:r>
      <w:r>
        <w:rPr>
          <w:rFonts w:asciiTheme="minorHAnsi" w:eastAsiaTheme="minorEastAsia" w:hAnsiTheme="minorHAnsi" w:cstheme="minorBidi"/>
          <w:i w:val="0"/>
          <w:noProof/>
          <w:sz w:val="22"/>
          <w:szCs w:val="22"/>
        </w:rPr>
        <w:tab/>
      </w:r>
      <w:r>
        <w:rPr>
          <w:noProof/>
        </w:rPr>
        <w:t>Etendue de la mission de maîtrise d’œuvre</w:t>
      </w:r>
      <w:r>
        <w:rPr>
          <w:noProof/>
        </w:rPr>
        <w:tab/>
      </w:r>
      <w:r>
        <w:rPr>
          <w:noProof/>
        </w:rPr>
        <w:fldChar w:fldCharType="begin"/>
      </w:r>
      <w:r>
        <w:rPr>
          <w:noProof/>
        </w:rPr>
        <w:instrText xml:space="preserve"> PAGEREF _Toc202175736 \h </w:instrText>
      </w:r>
      <w:r>
        <w:rPr>
          <w:noProof/>
        </w:rPr>
      </w:r>
      <w:r>
        <w:rPr>
          <w:noProof/>
        </w:rPr>
        <w:fldChar w:fldCharType="separate"/>
      </w:r>
      <w:r>
        <w:rPr>
          <w:noProof/>
        </w:rPr>
        <w:t>5</w:t>
      </w:r>
      <w:r>
        <w:rPr>
          <w:noProof/>
        </w:rPr>
        <w:fldChar w:fldCharType="end"/>
      </w:r>
    </w:p>
    <w:p w14:paraId="34BBB3D1" w14:textId="0603C9A2"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1.3</w:t>
      </w:r>
      <w:r>
        <w:rPr>
          <w:rFonts w:asciiTheme="minorHAnsi" w:eastAsiaTheme="minorEastAsia" w:hAnsiTheme="minorHAnsi" w:cstheme="minorBidi"/>
          <w:smallCaps w:val="0"/>
          <w:noProof/>
          <w:sz w:val="22"/>
          <w:szCs w:val="22"/>
        </w:rPr>
        <w:tab/>
      </w:r>
      <w:r>
        <w:rPr>
          <w:noProof/>
        </w:rPr>
        <w:t>Forme du marché</w:t>
      </w:r>
      <w:r>
        <w:rPr>
          <w:noProof/>
        </w:rPr>
        <w:tab/>
      </w:r>
      <w:r>
        <w:rPr>
          <w:noProof/>
        </w:rPr>
        <w:fldChar w:fldCharType="begin"/>
      </w:r>
      <w:r>
        <w:rPr>
          <w:noProof/>
        </w:rPr>
        <w:instrText xml:space="preserve"> PAGEREF _Toc202175737 \h </w:instrText>
      </w:r>
      <w:r>
        <w:rPr>
          <w:noProof/>
        </w:rPr>
      </w:r>
      <w:r>
        <w:rPr>
          <w:noProof/>
        </w:rPr>
        <w:fldChar w:fldCharType="separate"/>
      </w:r>
      <w:r>
        <w:rPr>
          <w:noProof/>
        </w:rPr>
        <w:t>5</w:t>
      </w:r>
      <w:r>
        <w:rPr>
          <w:noProof/>
        </w:rPr>
        <w:fldChar w:fldCharType="end"/>
      </w:r>
    </w:p>
    <w:p w14:paraId="1FEE2B33" w14:textId="1B3BD0C9"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1.4</w:t>
      </w:r>
      <w:r>
        <w:rPr>
          <w:rFonts w:asciiTheme="minorHAnsi" w:eastAsiaTheme="minorEastAsia" w:hAnsiTheme="minorHAnsi" w:cstheme="minorBidi"/>
          <w:smallCaps w:val="0"/>
          <w:noProof/>
          <w:sz w:val="22"/>
          <w:szCs w:val="22"/>
        </w:rPr>
        <w:tab/>
      </w:r>
      <w:r>
        <w:rPr>
          <w:noProof/>
        </w:rPr>
        <w:t>Prestations similaires</w:t>
      </w:r>
      <w:r>
        <w:rPr>
          <w:noProof/>
        </w:rPr>
        <w:tab/>
      </w:r>
      <w:r>
        <w:rPr>
          <w:noProof/>
        </w:rPr>
        <w:fldChar w:fldCharType="begin"/>
      </w:r>
      <w:r>
        <w:rPr>
          <w:noProof/>
        </w:rPr>
        <w:instrText xml:space="preserve"> PAGEREF _Toc202175738 \h </w:instrText>
      </w:r>
      <w:r>
        <w:rPr>
          <w:noProof/>
        </w:rPr>
      </w:r>
      <w:r>
        <w:rPr>
          <w:noProof/>
        </w:rPr>
        <w:fldChar w:fldCharType="separate"/>
      </w:r>
      <w:r>
        <w:rPr>
          <w:noProof/>
        </w:rPr>
        <w:t>5</w:t>
      </w:r>
      <w:r>
        <w:rPr>
          <w:noProof/>
        </w:rPr>
        <w:fldChar w:fldCharType="end"/>
      </w:r>
    </w:p>
    <w:p w14:paraId="0EFC07F1" w14:textId="23193F1B"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2</w:t>
      </w:r>
      <w:r>
        <w:rPr>
          <w:rFonts w:asciiTheme="minorHAnsi" w:eastAsiaTheme="minorEastAsia" w:hAnsiTheme="minorHAnsi" w:cstheme="minorBidi"/>
          <w:b w:val="0"/>
          <w:caps w:val="0"/>
          <w:noProof/>
          <w:sz w:val="22"/>
          <w:szCs w:val="22"/>
        </w:rPr>
        <w:tab/>
      </w:r>
      <w:r>
        <w:rPr>
          <w:noProof/>
        </w:rPr>
        <w:t>DUREE ET DELAIS d’EXECUTION DU MARCHE</w:t>
      </w:r>
      <w:r>
        <w:rPr>
          <w:noProof/>
        </w:rPr>
        <w:tab/>
      </w:r>
      <w:r>
        <w:rPr>
          <w:noProof/>
        </w:rPr>
        <w:fldChar w:fldCharType="begin"/>
      </w:r>
      <w:r>
        <w:rPr>
          <w:noProof/>
        </w:rPr>
        <w:instrText xml:space="preserve"> PAGEREF _Toc202175739 \h </w:instrText>
      </w:r>
      <w:r>
        <w:rPr>
          <w:noProof/>
        </w:rPr>
      </w:r>
      <w:r>
        <w:rPr>
          <w:noProof/>
        </w:rPr>
        <w:fldChar w:fldCharType="separate"/>
      </w:r>
      <w:r>
        <w:rPr>
          <w:noProof/>
        </w:rPr>
        <w:t>6</w:t>
      </w:r>
      <w:r>
        <w:rPr>
          <w:noProof/>
        </w:rPr>
        <w:fldChar w:fldCharType="end"/>
      </w:r>
    </w:p>
    <w:p w14:paraId="75C955CE" w14:textId="265B67A6"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2.1</w:t>
      </w:r>
      <w:r>
        <w:rPr>
          <w:rFonts w:asciiTheme="minorHAnsi" w:eastAsiaTheme="minorEastAsia" w:hAnsiTheme="minorHAnsi" w:cstheme="minorBidi"/>
          <w:smallCaps w:val="0"/>
          <w:noProof/>
          <w:sz w:val="22"/>
          <w:szCs w:val="22"/>
        </w:rPr>
        <w:tab/>
      </w:r>
      <w:r>
        <w:rPr>
          <w:noProof/>
        </w:rPr>
        <w:t>Durée du marché</w:t>
      </w:r>
      <w:r>
        <w:rPr>
          <w:noProof/>
        </w:rPr>
        <w:tab/>
      </w:r>
      <w:r>
        <w:rPr>
          <w:noProof/>
        </w:rPr>
        <w:fldChar w:fldCharType="begin"/>
      </w:r>
      <w:r>
        <w:rPr>
          <w:noProof/>
        </w:rPr>
        <w:instrText xml:space="preserve"> PAGEREF _Toc202175740 \h </w:instrText>
      </w:r>
      <w:r>
        <w:rPr>
          <w:noProof/>
        </w:rPr>
      </w:r>
      <w:r>
        <w:rPr>
          <w:noProof/>
        </w:rPr>
        <w:fldChar w:fldCharType="separate"/>
      </w:r>
      <w:r>
        <w:rPr>
          <w:noProof/>
        </w:rPr>
        <w:t>6</w:t>
      </w:r>
      <w:r>
        <w:rPr>
          <w:noProof/>
        </w:rPr>
        <w:fldChar w:fldCharType="end"/>
      </w:r>
    </w:p>
    <w:p w14:paraId="47EDB4F3" w14:textId="742BD721"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2.2</w:t>
      </w:r>
      <w:r>
        <w:rPr>
          <w:rFonts w:asciiTheme="minorHAnsi" w:eastAsiaTheme="minorEastAsia" w:hAnsiTheme="minorHAnsi" w:cstheme="minorBidi"/>
          <w:smallCaps w:val="0"/>
          <w:noProof/>
          <w:sz w:val="22"/>
          <w:szCs w:val="22"/>
        </w:rPr>
        <w:tab/>
      </w:r>
      <w:r>
        <w:rPr>
          <w:noProof/>
        </w:rPr>
        <w:t>Délai d’exécution des missions de la MOE</w:t>
      </w:r>
      <w:r>
        <w:rPr>
          <w:noProof/>
        </w:rPr>
        <w:tab/>
      </w:r>
      <w:r>
        <w:rPr>
          <w:noProof/>
        </w:rPr>
        <w:fldChar w:fldCharType="begin"/>
      </w:r>
      <w:r>
        <w:rPr>
          <w:noProof/>
        </w:rPr>
        <w:instrText xml:space="preserve"> PAGEREF _Toc202175741 \h </w:instrText>
      </w:r>
      <w:r>
        <w:rPr>
          <w:noProof/>
        </w:rPr>
      </w:r>
      <w:r>
        <w:rPr>
          <w:noProof/>
        </w:rPr>
        <w:fldChar w:fldCharType="separate"/>
      </w:r>
      <w:r>
        <w:rPr>
          <w:noProof/>
        </w:rPr>
        <w:t>6</w:t>
      </w:r>
      <w:r>
        <w:rPr>
          <w:noProof/>
        </w:rPr>
        <w:fldChar w:fldCharType="end"/>
      </w:r>
    </w:p>
    <w:p w14:paraId="0543A486" w14:textId="0168A626"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2.3</w:t>
      </w:r>
      <w:r>
        <w:rPr>
          <w:rFonts w:asciiTheme="minorHAnsi" w:eastAsiaTheme="minorEastAsia" w:hAnsiTheme="minorHAnsi" w:cstheme="minorBidi"/>
          <w:smallCaps w:val="0"/>
          <w:noProof/>
          <w:sz w:val="22"/>
          <w:szCs w:val="22"/>
        </w:rPr>
        <w:tab/>
      </w:r>
      <w:r>
        <w:rPr>
          <w:noProof/>
        </w:rPr>
        <w:t>Prolongation des délais</w:t>
      </w:r>
      <w:r>
        <w:rPr>
          <w:noProof/>
        </w:rPr>
        <w:tab/>
      </w:r>
      <w:r>
        <w:rPr>
          <w:noProof/>
        </w:rPr>
        <w:fldChar w:fldCharType="begin"/>
      </w:r>
      <w:r>
        <w:rPr>
          <w:noProof/>
        </w:rPr>
        <w:instrText xml:space="preserve"> PAGEREF _Toc202175742 \h </w:instrText>
      </w:r>
      <w:r>
        <w:rPr>
          <w:noProof/>
        </w:rPr>
      </w:r>
      <w:r>
        <w:rPr>
          <w:noProof/>
        </w:rPr>
        <w:fldChar w:fldCharType="separate"/>
      </w:r>
      <w:r>
        <w:rPr>
          <w:noProof/>
        </w:rPr>
        <w:t>7</w:t>
      </w:r>
      <w:r>
        <w:rPr>
          <w:noProof/>
        </w:rPr>
        <w:fldChar w:fldCharType="end"/>
      </w:r>
    </w:p>
    <w:p w14:paraId="0F0B5EC8" w14:textId="5EA87392"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2.4</w:t>
      </w:r>
      <w:r>
        <w:rPr>
          <w:rFonts w:asciiTheme="minorHAnsi" w:eastAsiaTheme="minorEastAsia" w:hAnsiTheme="minorHAnsi" w:cstheme="minorBidi"/>
          <w:smallCaps w:val="0"/>
          <w:noProof/>
          <w:sz w:val="22"/>
          <w:szCs w:val="22"/>
        </w:rPr>
        <w:tab/>
      </w:r>
      <w:r>
        <w:rPr>
          <w:noProof/>
        </w:rPr>
        <w:t>Achèvement de la mission du MOE</w:t>
      </w:r>
      <w:r>
        <w:rPr>
          <w:noProof/>
        </w:rPr>
        <w:tab/>
      </w:r>
      <w:r>
        <w:rPr>
          <w:noProof/>
        </w:rPr>
        <w:fldChar w:fldCharType="begin"/>
      </w:r>
      <w:r>
        <w:rPr>
          <w:noProof/>
        </w:rPr>
        <w:instrText xml:space="preserve"> PAGEREF _Toc202175743 \h </w:instrText>
      </w:r>
      <w:r>
        <w:rPr>
          <w:noProof/>
        </w:rPr>
      </w:r>
      <w:r>
        <w:rPr>
          <w:noProof/>
        </w:rPr>
        <w:fldChar w:fldCharType="separate"/>
      </w:r>
      <w:r>
        <w:rPr>
          <w:noProof/>
        </w:rPr>
        <w:t>8</w:t>
      </w:r>
      <w:r>
        <w:rPr>
          <w:noProof/>
        </w:rPr>
        <w:fldChar w:fldCharType="end"/>
      </w:r>
    </w:p>
    <w:p w14:paraId="423FD7AD" w14:textId="027EB768"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3</w:t>
      </w:r>
      <w:r>
        <w:rPr>
          <w:rFonts w:asciiTheme="minorHAnsi" w:eastAsiaTheme="minorEastAsia" w:hAnsiTheme="minorHAnsi" w:cstheme="minorBidi"/>
          <w:b w:val="0"/>
          <w:caps w:val="0"/>
          <w:noProof/>
          <w:sz w:val="22"/>
          <w:szCs w:val="22"/>
        </w:rPr>
        <w:tab/>
      </w:r>
      <w:r>
        <w:rPr>
          <w:noProof/>
        </w:rPr>
        <w:t>PIECES CONSTITUTIVES DU MARCHE</w:t>
      </w:r>
      <w:r>
        <w:rPr>
          <w:noProof/>
        </w:rPr>
        <w:tab/>
      </w:r>
      <w:r>
        <w:rPr>
          <w:noProof/>
        </w:rPr>
        <w:fldChar w:fldCharType="begin"/>
      </w:r>
      <w:r>
        <w:rPr>
          <w:noProof/>
        </w:rPr>
        <w:instrText xml:space="preserve"> PAGEREF _Toc202175744 \h </w:instrText>
      </w:r>
      <w:r>
        <w:rPr>
          <w:noProof/>
        </w:rPr>
      </w:r>
      <w:r>
        <w:rPr>
          <w:noProof/>
        </w:rPr>
        <w:fldChar w:fldCharType="separate"/>
      </w:r>
      <w:r>
        <w:rPr>
          <w:noProof/>
        </w:rPr>
        <w:t>8</w:t>
      </w:r>
      <w:r>
        <w:rPr>
          <w:noProof/>
        </w:rPr>
        <w:fldChar w:fldCharType="end"/>
      </w:r>
    </w:p>
    <w:p w14:paraId="2641EA75" w14:textId="04B1FB79"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4</w:t>
      </w:r>
      <w:r>
        <w:rPr>
          <w:rFonts w:asciiTheme="minorHAnsi" w:eastAsiaTheme="minorEastAsia" w:hAnsiTheme="minorHAnsi" w:cstheme="minorBidi"/>
          <w:b w:val="0"/>
          <w:caps w:val="0"/>
          <w:noProof/>
          <w:sz w:val="22"/>
          <w:szCs w:val="22"/>
        </w:rPr>
        <w:tab/>
      </w:r>
      <w:r>
        <w:rPr>
          <w:noProof/>
        </w:rPr>
        <w:t>INTERVENANTS</w:t>
      </w:r>
      <w:r>
        <w:rPr>
          <w:noProof/>
        </w:rPr>
        <w:tab/>
      </w:r>
      <w:r>
        <w:rPr>
          <w:noProof/>
        </w:rPr>
        <w:fldChar w:fldCharType="begin"/>
      </w:r>
      <w:r>
        <w:rPr>
          <w:noProof/>
        </w:rPr>
        <w:instrText xml:space="preserve"> PAGEREF _Toc202175745 \h </w:instrText>
      </w:r>
      <w:r>
        <w:rPr>
          <w:noProof/>
        </w:rPr>
      </w:r>
      <w:r>
        <w:rPr>
          <w:noProof/>
        </w:rPr>
        <w:fldChar w:fldCharType="separate"/>
      </w:r>
      <w:r>
        <w:rPr>
          <w:noProof/>
        </w:rPr>
        <w:t>9</w:t>
      </w:r>
      <w:r>
        <w:rPr>
          <w:noProof/>
        </w:rPr>
        <w:fldChar w:fldCharType="end"/>
      </w:r>
    </w:p>
    <w:p w14:paraId="49CC3F7A" w14:textId="55AEA60C"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4.1</w:t>
      </w:r>
      <w:r>
        <w:rPr>
          <w:rFonts w:asciiTheme="minorHAnsi" w:eastAsiaTheme="minorEastAsia" w:hAnsiTheme="minorHAnsi" w:cstheme="minorBidi"/>
          <w:smallCaps w:val="0"/>
          <w:noProof/>
          <w:sz w:val="22"/>
          <w:szCs w:val="22"/>
        </w:rPr>
        <w:tab/>
      </w:r>
      <w:r>
        <w:rPr>
          <w:noProof/>
        </w:rPr>
        <w:t>Maître d’Ouvrage</w:t>
      </w:r>
      <w:r>
        <w:rPr>
          <w:noProof/>
        </w:rPr>
        <w:tab/>
      </w:r>
      <w:r>
        <w:rPr>
          <w:noProof/>
        </w:rPr>
        <w:fldChar w:fldCharType="begin"/>
      </w:r>
      <w:r>
        <w:rPr>
          <w:noProof/>
        </w:rPr>
        <w:instrText xml:space="preserve"> PAGEREF _Toc202175746 \h </w:instrText>
      </w:r>
      <w:r>
        <w:rPr>
          <w:noProof/>
        </w:rPr>
      </w:r>
      <w:r>
        <w:rPr>
          <w:noProof/>
        </w:rPr>
        <w:fldChar w:fldCharType="separate"/>
      </w:r>
      <w:r>
        <w:rPr>
          <w:noProof/>
        </w:rPr>
        <w:t>9</w:t>
      </w:r>
      <w:r>
        <w:rPr>
          <w:noProof/>
        </w:rPr>
        <w:fldChar w:fldCharType="end"/>
      </w:r>
    </w:p>
    <w:p w14:paraId="3BAC1545" w14:textId="152261F4"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4.2</w:t>
      </w:r>
      <w:r>
        <w:rPr>
          <w:rFonts w:asciiTheme="minorHAnsi" w:eastAsiaTheme="minorEastAsia" w:hAnsiTheme="minorHAnsi" w:cstheme="minorBidi"/>
          <w:smallCaps w:val="0"/>
          <w:noProof/>
          <w:sz w:val="22"/>
          <w:szCs w:val="22"/>
        </w:rPr>
        <w:tab/>
      </w:r>
      <w:r>
        <w:rPr>
          <w:noProof/>
        </w:rPr>
        <w:t>Conduite d’opération</w:t>
      </w:r>
      <w:r>
        <w:rPr>
          <w:noProof/>
        </w:rPr>
        <w:tab/>
      </w:r>
      <w:r>
        <w:rPr>
          <w:noProof/>
        </w:rPr>
        <w:fldChar w:fldCharType="begin"/>
      </w:r>
      <w:r>
        <w:rPr>
          <w:noProof/>
        </w:rPr>
        <w:instrText xml:space="preserve"> PAGEREF _Toc202175747 \h </w:instrText>
      </w:r>
      <w:r>
        <w:rPr>
          <w:noProof/>
        </w:rPr>
      </w:r>
      <w:r>
        <w:rPr>
          <w:noProof/>
        </w:rPr>
        <w:fldChar w:fldCharType="separate"/>
      </w:r>
      <w:r>
        <w:rPr>
          <w:noProof/>
        </w:rPr>
        <w:t>9</w:t>
      </w:r>
      <w:r>
        <w:rPr>
          <w:noProof/>
        </w:rPr>
        <w:fldChar w:fldCharType="end"/>
      </w:r>
    </w:p>
    <w:p w14:paraId="53B8CBC3" w14:textId="2FC23089"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4.3</w:t>
      </w:r>
      <w:r>
        <w:rPr>
          <w:rFonts w:asciiTheme="minorHAnsi" w:eastAsiaTheme="minorEastAsia" w:hAnsiTheme="minorHAnsi" w:cstheme="minorBidi"/>
          <w:smallCaps w:val="0"/>
          <w:noProof/>
          <w:sz w:val="22"/>
          <w:szCs w:val="22"/>
        </w:rPr>
        <w:tab/>
      </w:r>
      <w:r>
        <w:rPr>
          <w:noProof/>
        </w:rPr>
        <w:t>Maître d’Œuvre</w:t>
      </w:r>
      <w:r>
        <w:rPr>
          <w:noProof/>
        </w:rPr>
        <w:tab/>
      </w:r>
      <w:r>
        <w:rPr>
          <w:noProof/>
        </w:rPr>
        <w:fldChar w:fldCharType="begin"/>
      </w:r>
      <w:r>
        <w:rPr>
          <w:noProof/>
        </w:rPr>
        <w:instrText xml:space="preserve"> PAGEREF _Toc202175748 \h </w:instrText>
      </w:r>
      <w:r>
        <w:rPr>
          <w:noProof/>
        </w:rPr>
      </w:r>
      <w:r>
        <w:rPr>
          <w:noProof/>
        </w:rPr>
        <w:fldChar w:fldCharType="separate"/>
      </w:r>
      <w:r>
        <w:rPr>
          <w:noProof/>
        </w:rPr>
        <w:t>9</w:t>
      </w:r>
      <w:r>
        <w:rPr>
          <w:noProof/>
        </w:rPr>
        <w:fldChar w:fldCharType="end"/>
      </w:r>
    </w:p>
    <w:p w14:paraId="736DCD8E" w14:textId="249688DD"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4.4</w:t>
      </w:r>
      <w:r>
        <w:rPr>
          <w:rFonts w:asciiTheme="minorHAnsi" w:eastAsiaTheme="minorEastAsia" w:hAnsiTheme="minorHAnsi" w:cstheme="minorBidi"/>
          <w:smallCaps w:val="0"/>
          <w:noProof/>
          <w:sz w:val="22"/>
          <w:szCs w:val="22"/>
        </w:rPr>
        <w:tab/>
      </w:r>
      <w:r>
        <w:rPr>
          <w:noProof/>
        </w:rPr>
        <w:t>Opérateurs économiques chargés des travaux</w:t>
      </w:r>
      <w:r>
        <w:rPr>
          <w:noProof/>
        </w:rPr>
        <w:tab/>
      </w:r>
      <w:r>
        <w:rPr>
          <w:noProof/>
        </w:rPr>
        <w:fldChar w:fldCharType="begin"/>
      </w:r>
      <w:r>
        <w:rPr>
          <w:noProof/>
        </w:rPr>
        <w:instrText xml:space="preserve"> PAGEREF _Toc202175749 \h </w:instrText>
      </w:r>
      <w:r>
        <w:rPr>
          <w:noProof/>
        </w:rPr>
      </w:r>
      <w:r>
        <w:rPr>
          <w:noProof/>
        </w:rPr>
        <w:fldChar w:fldCharType="separate"/>
      </w:r>
      <w:r>
        <w:rPr>
          <w:noProof/>
        </w:rPr>
        <w:t>9</w:t>
      </w:r>
      <w:r>
        <w:rPr>
          <w:noProof/>
        </w:rPr>
        <w:fldChar w:fldCharType="end"/>
      </w:r>
    </w:p>
    <w:p w14:paraId="5673B8FF" w14:textId="60B8EF6E"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4.5</w:t>
      </w:r>
      <w:r>
        <w:rPr>
          <w:rFonts w:asciiTheme="minorHAnsi" w:eastAsiaTheme="minorEastAsia" w:hAnsiTheme="minorHAnsi" w:cstheme="minorBidi"/>
          <w:smallCaps w:val="0"/>
          <w:noProof/>
          <w:sz w:val="22"/>
          <w:szCs w:val="22"/>
        </w:rPr>
        <w:tab/>
      </w:r>
      <w:r>
        <w:rPr>
          <w:noProof/>
        </w:rPr>
        <w:t>Expert technique</w:t>
      </w:r>
      <w:r>
        <w:rPr>
          <w:noProof/>
        </w:rPr>
        <w:tab/>
      </w:r>
      <w:r>
        <w:rPr>
          <w:noProof/>
        </w:rPr>
        <w:fldChar w:fldCharType="begin"/>
      </w:r>
      <w:r>
        <w:rPr>
          <w:noProof/>
        </w:rPr>
        <w:instrText xml:space="preserve"> PAGEREF _Toc202175750 \h </w:instrText>
      </w:r>
      <w:r>
        <w:rPr>
          <w:noProof/>
        </w:rPr>
      </w:r>
      <w:r>
        <w:rPr>
          <w:noProof/>
        </w:rPr>
        <w:fldChar w:fldCharType="separate"/>
      </w:r>
      <w:r>
        <w:rPr>
          <w:noProof/>
        </w:rPr>
        <w:t>9</w:t>
      </w:r>
      <w:r>
        <w:rPr>
          <w:noProof/>
        </w:rPr>
        <w:fldChar w:fldCharType="end"/>
      </w:r>
    </w:p>
    <w:p w14:paraId="308CE495" w14:textId="358EF111"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5</w:t>
      </w:r>
      <w:r>
        <w:rPr>
          <w:rFonts w:asciiTheme="minorHAnsi" w:eastAsiaTheme="minorEastAsia" w:hAnsiTheme="minorHAnsi" w:cstheme="minorBidi"/>
          <w:b w:val="0"/>
          <w:caps w:val="0"/>
          <w:noProof/>
          <w:sz w:val="22"/>
          <w:szCs w:val="22"/>
        </w:rPr>
        <w:tab/>
      </w:r>
      <w:r>
        <w:rPr>
          <w:noProof/>
        </w:rPr>
        <w:t>PROGRAMME ET CONTRAINTES D’EXPLOITATION</w:t>
      </w:r>
      <w:r>
        <w:rPr>
          <w:noProof/>
        </w:rPr>
        <w:tab/>
      </w:r>
      <w:r>
        <w:rPr>
          <w:noProof/>
        </w:rPr>
        <w:fldChar w:fldCharType="begin"/>
      </w:r>
      <w:r>
        <w:rPr>
          <w:noProof/>
        </w:rPr>
        <w:instrText xml:space="preserve"> PAGEREF _Toc202175751 \h </w:instrText>
      </w:r>
      <w:r>
        <w:rPr>
          <w:noProof/>
        </w:rPr>
      </w:r>
      <w:r>
        <w:rPr>
          <w:noProof/>
        </w:rPr>
        <w:fldChar w:fldCharType="separate"/>
      </w:r>
      <w:r>
        <w:rPr>
          <w:noProof/>
        </w:rPr>
        <w:t>9</w:t>
      </w:r>
      <w:r>
        <w:rPr>
          <w:noProof/>
        </w:rPr>
        <w:fldChar w:fldCharType="end"/>
      </w:r>
    </w:p>
    <w:p w14:paraId="2829E8B8" w14:textId="48B41D0D"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5.1</w:t>
      </w:r>
      <w:r>
        <w:rPr>
          <w:rFonts w:asciiTheme="minorHAnsi" w:eastAsiaTheme="minorEastAsia" w:hAnsiTheme="minorHAnsi" w:cstheme="minorBidi"/>
          <w:smallCaps w:val="0"/>
          <w:noProof/>
          <w:sz w:val="22"/>
          <w:szCs w:val="22"/>
        </w:rPr>
        <w:tab/>
      </w:r>
      <w:r>
        <w:rPr>
          <w:noProof/>
        </w:rPr>
        <w:t>Objectif de l’opération</w:t>
      </w:r>
      <w:r>
        <w:rPr>
          <w:noProof/>
        </w:rPr>
        <w:tab/>
      </w:r>
      <w:r>
        <w:rPr>
          <w:noProof/>
        </w:rPr>
        <w:fldChar w:fldCharType="begin"/>
      </w:r>
      <w:r>
        <w:rPr>
          <w:noProof/>
        </w:rPr>
        <w:instrText xml:space="preserve"> PAGEREF _Toc202175752 \h </w:instrText>
      </w:r>
      <w:r>
        <w:rPr>
          <w:noProof/>
        </w:rPr>
      </w:r>
      <w:r>
        <w:rPr>
          <w:noProof/>
        </w:rPr>
        <w:fldChar w:fldCharType="separate"/>
      </w:r>
      <w:r>
        <w:rPr>
          <w:noProof/>
        </w:rPr>
        <w:t>9</w:t>
      </w:r>
      <w:r>
        <w:rPr>
          <w:noProof/>
        </w:rPr>
        <w:fldChar w:fldCharType="end"/>
      </w:r>
    </w:p>
    <w:p w14:paraId="6AD1A459" w14:textId="4AFB4C1F"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5.2</w:t>
      </w:r>
      <w:r>
        <w:rPr>
          <w:rFonts w:asciiTheme="minorHAnsi" w:eastAsiaTheme="minorEastAsia" w:hAnsiTheme="minorHAnsi" w:cstheme="minorBidi"/>
          <w:smallCaps w:val="0"/>
          <w:noProof/>
          <w:sz w:val="22"/>
          <w:szCs w:val="22"/>
        </w:rPr>
        <w:tab/>
      </w:r>
      <w:r>
        <w:rPr>
          <w:noProof/>
        </w:rPr>
        <w:t>Besoin de l’opération</w:t>
      </w:r>
      <w:r>
        <w:rPr>
          <w:noProof/>
        </w:rPr>
        <w:tab/>
      </w:r>
      <w:r>
        <w:rPr>
          <w:noProof/>
        </w:rPr>
        <w:fldChar w:fldCharType="begin"/>
      </w:r>
      <w:r>
        <w:rPr>
          <w:noProof/>
        </w:rPr>
        <w:instrText xml:space="preserve"> PAGEREF _Toc202175753 \h </w:instrText>
      </w:r>
      <w:r>
        <w:rPr>
          <w:noProof/>
        </w:rPr>
      </w:r>
      <w:r>
        <w:rPr>
          <w:noProof/>
        </w:rPr>
        <w:fldChar w:fldCharType="separate"/>
      </w:r>
      <w:r>
        <w:rPr>
          <w:noProof/>
        </w:rPr>
        <w:t>9</w:t>
      </w:r>
      <w:r>
        <w:rPr>
          <w:noProof/>
        </w:rPr>
        <w:fldChar w:fldCharType="end"/>
      </w:r>
    </w:p>
    <w:p w14:paraId="079ACB71" w14:textId="22C1F72E"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5.3</w:t>
      </w:r>
      <w:r>
        <w:rPr>
          <w:rFonts w:asciiTheme="minorHAnsi" w:eastAsiaTheme="minorEastAsia" w:hAnsiTheme="minorHAnsi" w:cstheme="minorBidi"/>
          <w:smallCaps w:val="0"/>
          <w:noProof/>
          <w:sz w:val="22"/>
          <w:szCs w:val="22"/>
        </w:rPr>
        <w:tab/>
      </w:r>
      <w:r>
        <w:rPr>
          <w:noProof/>
        </w:rPr>
        <w:t>Périmètre de l’opération</w:t>
      </w:r>
      <w:r>
        <w:rPr>
          <w:noProof/>
        </w:rPr>
        <w:tab/>
      </w:r>
      <w:r>
        <w:rPr>
          <w:noProof/>
        </w:rPr>
        <w:fldChar w:fldCharType="begin"/>
      </w:r>
      <w:r>
        <w:rPr>
          <w:noProof/>
        </w:rPr>
        <w:instrText xml:space="preserve"> PAGEREF _Toc202175754 \h </w:instrText>
      </w:r>
      <w:r>
        <w:rPr>
          <w:noProof/>
        </w:rPr>
      </w:r>
      <w:r>
        <w:rPr>
          <w:noProof/>
        </w:rPr>
        <w:fldChar w:fldCharType="separate"/>
      </w:r>
      <w:r>
        <w:rPr>
          <w:noProof/>
        </w:rPr>
        <w:t>10</w:t>
      </w:r>
      <w:r>
        <w:rPr>
          <w:noProof/>
        </w:rPr>
        <w:fldChar w:fldCharType="end"/>
      </w:r>
    </w:p>
    <w:p w14:paraId="587B711C" w14:textId="6EB1ACF7"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5.4</w:t>
      </w:r>
      <w:r>
        <w:rPr>
          <w:rFonts w:asciiTheme="minorHAnsi" w:eastAsiaTheme="minorEastAsia" w:hAnsiTheme="minorHAnsi" w:cstheme="minorBidi"/>
          <w:smallCaps w:val="0"/>
          <w:noProof/>
          <w:sz w:val="22"/>
          <w:szCs w:val="22"/>
        </w:rPr>
        <w:tab/>
      </w:r>
      <w:r>
        <w:rPr>
          <w:noProof/>
        </w:rPr>
        <w:t>Contraintes d’exploitation</w:t>
      </w:r>
      <w:r>
        <w:rPr>
          <w:noProof/>
        </w:rPr>
        <w:tab/>
      </w:r>
      <w:r>
        <w:rPr>
          <w:noProof/>
        </w:rPr>
        <w:fldChar w:fldCharType="begin"/>
      </w:r>
      <w:r>
        <w:rPr>
          <w:noProof/>
        </w:rPr>
        <w:instrText xml:space="preserve"> PAGEREF _Toc202175755 \h </w:instrText>
      </w:r>
      <w:r>
        <w:rPr>
          <w:noProof/>
        </w:rPr>
      </w:r>
      <w:r>
        <w:rPr>
          <w:noProof/>
        </w:rPr>
        <w:fldChar w:fldCharType="separate"/>
      </w:r>
      <w:r>
        <w:rPr>
          <w:noProof/>
        </w:rPr>
        <w:t>10</w:t>
      </w:r>
      <w:r>
        <w:rPr>
          <w:noProof/>
        </w:rPr>
        <w:fldChar w:fldCharType="end"/>
      </w:r>
    </w:p>
    <w:p w14:paraId="12AF2ED1" w14:textId="2450F242"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6</w:t>
      </w:r>
      <w:r>
        <w:rPr>
          <w:rFonts w:asciiTheme="minorHAnsi" w:eastAsiaTheme="minorEastAsia" w:hAnsiTheme="minorHAnsi" w:cstheme="minorBidi"/>
          <w:b w:val="0"/>
          <w:caps w:val="0"/>
          <w:noProof/>
          <w:sz w:val="22"/>
          <w:szCs w:val="22"/>
        </w:rPr>
        <w:tab/>
      </w:r>
      <w:r>
        <w:rPr>
          <w:noProof/>
        </w:rPr>
        <w:t>MISSION DE MAITRISE D’ŒUVRE</w:t>
      </w:r>
      <w:r>
        <w:rPr>
          <w:noProof/>
        </w:rPr>
        <w:tab/>
      </w:r>
      <w:r>
        <w:rPr>
          <w:noProof/>
        </w:rPr>
        <w:fldChar w:fldCharType="begin"/>
      </w:r>
      <w:r>
        <w:rPr>
          <w:noProof/>
        </w:rPr>
        <w:instrText xml:space="preserve"> PAGEREF _Toc202175756 \h </w:instrText>
      </w:r>
      <w:r>
        <w:rPr>
          <w:noProof/>
        </w:rPr>
      </w:r>
      <w:r>
        <w:rPr>
          <w:noProof/>
        </w:rPr>
        <w:fldChar w:fldCharType="separate"/>
      </w:r>
      <w:r>
        <w:rPr>
          <w:noProof/>
        </w:rPr>
        <w:t>10</w:t>
      </w:r>
      <w:r>
        <w:rPr>
          <w:noProof/>
        </w:rPr>
        <w:fldChar w:fldCharType="end"/>
      </w:r>
    </w:p>
    <w:p w14:paraId="65A3D420" w14:textId="4352F7DC"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6.1</w:t>
      </w:r>
      <w:r>
        <w:rPr>
          <w:rFonts w:asciiTheme="minorHAnsi" w:eastAsiaTheme="minorEastAsia" w:hAnsiTheme="minorHAnsi" w:cstheme="minorBidi"/>
          <w:smallCaps w:val="0"/>
          <w:noProof/>
          <w:sz w:val="22"/>
          <w:szCs w:val="22"/>
        </w:rPr>
        <w:tab/>
      </w:r>
      <w:r>
        <w:rPr>
          <w:noProof/>
        </w:rPr>
        <w:t>Etendue de la mission de maîtrise d’œuvre</w:t>
      </w:r>
      <w:r>
        <w:rPr>
          <w:noProof/>
        </w:rPr>
        <w:tab/>
      </w:r>
      <w:r>
        <w:rPr>
          <w:noProof/>
        </w:rPr>
        <w:fldChar w:fldCharType="begin"/>
      </w:r>
      <w:r>
        <w:rPr>
          <w:noProof/>
        </w:rPr>
        <w:instrText xml:space="preserve"> PAGEREF _Toc202175757 \h </w:instrText>
      </w:r>
      <w:r>
        <w:rPr>
          <w:noProof/>
        </w:rPr>
      </w:r>
      <w:r>
        <w:rPr>
          <w:noProof/>
        </w:rPr>
        <w:fldChar w:fldCharType="separate"/>
      </w:r>
      <w:r>
        <w:rPr>
          <w:noProof/>
        </w:rPr>
        <w:t>10</w:t>
      </w:r>
      <w:r>
        <w:rPr>
          <w:noProof/>
        </w:rPr>
        <w:fldChar w:fldCharType="end"/>
      </w:r>
    </w:p>
    <w:p w14:paraId="590DC569" w14:textId="4BDD9A76"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6.1.1</w:t>
      </w:r>
      <w:r>
        <w:rPr>
          <w:rFonts w:asciiTheme="minorHAnsi" w:eastAsiaTheme="minorEastAsia" w:hAnsiTheme="minorHAnsi" w:cstheme="minorBidi"/>
          <w:i w:val="0"/>
          <w:noProof/>
          <w:sz w:val="22"/>
          <w:szCs w:val="22"/>
        </w:rPr>
        <w:tab/>
      </w:r>
      <w:r>
        <w:rPr>
          <w:noProof/>
        </w:rPr>
        <w:t>Étude de diagnostic (DIAG)</w:t>
      </w:r>
      <w:r>
        <w:rPr>
          <w:noProof/>
        </w:rPr>
        <w:tab/>
      </w:r>
      <w:r>
        <w:rPr>
          <w:noProof/>
        </w:rPr>
        <w:fldChar w:fldCharType="begin"/>
      </w:r>
      <w:r>
        <w:rPr>
          <w:noProof/>
        </w:rPr>
        <w:instrText xml:space="preserve"> PAGEREF _Toc202175758 \h </w:instrText>
      </w:r>
      <w:r>
        <w:rPr>
          <w:noProof/>
        </w:rPr>
      </w:r>
      <w:r>
        <w:rPr>
          <w:noProof/>
        </w:rPr>
        <w:fldChar w:fldCharType="separate"/>
      </w:r>
      <w:r>
        <w:rPr>
          <w:noProof/>
        </w:rPr>
        <w:t>10</w:t>
      </w:r>
      <w:r>
        <w:rPr>
          <w:noProof/>
        </w:rPr>
        <w:fldChar w:fldCharType="end"/>
      </w:r>
    </w:p>
    <w:p w14:paraId="005B3BAB" w14:textId="5F35085B"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6.1.2</w:t>
      </w:r>
      <w:r>
        <w:rPr>
          <w:rFonts w:asciiTheme="minorHAnsi" w:eastAsiaTheme="minorEastAsia" w:hAnsiTheme="minorHAnsi" w:cstheme="minorBidi"/>
          <w:i w:val="0"/>
          <w:noProof/>
          <w:sz w:val="22"/>
          <w:szCs w:val="22"/>
        </w:rPr>
        <w:tab/>
      </w:r>
      <w:r>
        <w:rPr>
          <w:noProof/>
        </w:rPr>
        <w:t>Études d’avant- projet définitif (APD)</w:t>
      </w:r>
      <w:r>
        <w:rPr>
          <w:noProof/>
        </w:rPr>
        <w:tab/>
      </w:r>
      <w:r>
        <w:rPr>
          <w:noProof/>
        </w:rPr>
        <w:fldChar w:fldCharType="begin"/>
      </w:r>
      <w:r>
        <w:rPr>
          <w:noProof/>
        </w:rPr>
        <w:instrText xml:space="preserve"> PAGEREF _Toc202175759 \h </w:instrText>
      </w:r>
      <w:r>
        <w:rPr>
          <w:noProof/>
        </w:rPr>
      </w:r>
      <w:r>
        <w:rPr>
          <w:noProof/>
        </w:rPr>
        <w:fldChar w:fldCharType="separate"/>
      </w:r>
      <w:r>
        <w:rPr>
          <w:noProof/>
        </w:rPr>
        <w:t>11</w:t>
      </w:r>
      <w:r>
        <w:rPr>
          <w:noProof/>
        </w:rPr>
        <w:fldChar w:fldCharType="end"/>
      </w:r>
    </w:p>
    <w:p w14:paraId="470CBF86" w14:textId="39B3924A"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6.1.3</w:t>
      </w:r>
      <w:r>
        <w:rPr>
          <w:rFonts w:asciiTheme="minorHAnsi" w:eastAsiaTheme="minorEastAsia" w:hAnsiTheme="minorHAnsi" w:cstheme="minorBidi"/>
          <w:i w:val="0"/>
          <w:noProof/>
          <w:sz w:val="22"/>
          <w:szCs w:val="22"/>
        </w:rPr>
        <w:tab/>
      </w:r>
      <w:r>
        <w:rPr>
          <w:noProof/>
        </w:rPr>
        <w:t>Études de projet (PRO)</w:t>
      </w:r>
      <w:r>
        <w:rPr>
          <w:noProof/>
        </w:rPr>
        <w:tab/>
      </w:r>
      <w:r>
        <w:rPr>
          <w:noProof/>
        </w:rPr>
        <w:fldChar w:fldCharType="begin"/>
      </w:r>
      <w:r>
        <w:rPr>
          <w:noProof/>
        </w:rPr>
        <w:instrText xml:space="preserve"> PAGEREF _Toc202175760 \h </w:instrText>
      </w:r>
      <w:r>
        <w:rPr>
          <w:noProof/>
        </w:rPr>
      </w:r>
      <w:r>
        <w:rPr>
          <w:noProof/>
        </w:rPr>
        <w:fldChar w:fldCharType="separate"/>
      </w:r>
      <w:r>
        <w:rPr>
          <w:noProof/>
        </w:rPr>
        <w:t>11</w:t>
      </w:r>
      <w:r>
        <w:rPr>
          <w:noProof/>
        </w:rPr>
        <w:fldChar w:fldCharType="end"/>
      </w:r>
    </w:p>
    <w:p w14:paraId="4F1C5E8F" w14:textId="7131DA38"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6.1.4</w:t>
      </w:r>
      <w:r>
        <w:rPr>
          <w:rFonts w:asciiTheme="minorHAnsi" w:eastAsiaTheme="minorEastAsia" w:hAnsiTheme="minorHAnsi" w:cstheme="minorBidi"/>
          <w:i w:val="0"/>
          <w:noProof/>
          <w:sz w:val="22"/>
          <w:szCs w:val="22"/>
        </w:rPr>
        <w:tab/>
      </w:r>
      <w:r>
        <w:rPr>
          <w:noProof/>
        </w:rPr>
        <w:t>Assistance à la passation des marchés de travaux (AMT)</w:t>
      </w:r>
      <w:r>
        <w:rPr>
          <w:noProof/>
        </w:rPr>
        <w:tab/>
      </w:r>
      <w:r>
        <w:rPr>
          <w:noProof/>
        </w:rPr>
        <w:fldChar w:fldCharType="begin"/>
      </w:r>
      <w:r>
        <w:rPr>
          <w:noProof/>
        </w:rPr>
        <w:instrText xml:space="preserve"> PAGEREF _Toc202175761 \h </w:instrText>
      </w:r>
      <w:r>
        <w:rPr>
          <w:noProof/>
        </w:rPr>
      </w:r>
      <w:r>
        <w:rPr>
          <w:noProof/>
        </w:rPr>
        <w:fldChar w:fldCharType="separate"/>
      </w:r>
      <w:r>
        <w:rPr>
          <w:noProof/>
        </w:rPr>
        <w:t>12</w:t>
      </w:r>
      <w:r>
        <w:rPr>
          <w:noProof/>
        </w:rPr>
        <w:fldChar w:fldCharType="end"/>
      </w:r>
    </w:p>
    <w:p w14:paraId="0E6464E0" w14:textId="2D3C10F4"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6.1.5</w:t>
      </w:r>
      <w:r>
        <w:rPr>
          <w:rFonts w:asciiTheme="minorHAnsi" w:eastAsiaTheme="minorEastAsia" w:hAnsiTheme="minorHAnsi" w:cstheme="minorBidi"/>
          <w:i w:val="0"/>
          <w:noProof/>
          <w:sz w:val="22"/>
          <w:szCs w:val="22"/>
        </w:rPr>
        <w:tab/>
      </w:r>
      <w:r>
        <w:rPr>
          <w:noProof/>
        </w:rPr>
        <w:t>Visa des études d’exécution et de synthèse</w:t>
      </w:r>
      <w:r>
        <w:rPr>
          <w:noProof/>
        </w:rPr>
        <w:tab/>
      </w:r>
      <w:r>
        <w:rPr>
          <w:noProof/>
        </w:rPr>
        <w:fldChar w:fldCharType="begin"/>
      </w:r>
      <w:r>
        <w:rPr>
          <w:noProof/>
        </w:rPr>
        <w:instrText xml:space="preserve"> PAGEREF _Toc202175762 \h </w:instrText>
      </w:r>
      <w:r>
        <w:rPr>
          <w:noProof/>
        </w:rPr>
      </w:r>
      <w:r>
        <w:rPr>
          <w:noProof/>
        </w:rPr>
        <w:fldChar w:fldCharType="separate"/>
      </w:r>
      <w:r>
        <w:rPr>
          <w:noProof/>
        </w:rPr>
        <w:t>13</w:t>
      </w:r>
      <w:r>
        <w:rPr>
          <w:noProof/>
        </w:rPr>
        <w:fldChar w:fldCharType="end"/>
      </w:r>
    </w:p>
    <w:p w14:paraId="3C7E9F72" w14:textId="4A121376"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6.1.6</w:t>
      </w:r>
      <w:r>
        <w:rPr>
          <w:rFonts w:asciiTheme="minorHAnsi" w:eastAsiaTheme="minorEastAsia" w:hAnsiTheme="minorHAnsi" w:cstheme="minorBidi"/>
          <w:i w:val="0"/>
          <w:noProof/>
          <w:sz w:val="22"/>
          <w:szCs w:val="22"/>
        </w:rPr>
        <w:tab/>
      </w:r>
      <w:r>
        <w:rPr>
          <w:noProof/>
        </w:rPr>
        <w:t>Direction de l’exécution des marchés de travaux (DET)</w:t>
      </w:r>
      <w:r>
        <w:rPr>
          <w:noProof/>
        </w:rPr>
        <w:tab/>
      </w:r>
      <w:r>
        <w:rPr>
          <w:noProof/>
        </w:rPr>
        <w:fldChar w:fldCharType="begin"/>
      </w:r>
      <w:r>
        <w:rPr>
          <w:noProof/>
        </w:rPr>
        <w:instrText xml:space="preserve"> PAGEREF _Toc202175763 \h </w:instrText>
      </w:r>
      <w:r>
        <w:rPr>
          <w:noProof/>
        </w:rPr>
      </w:r>
      <w:r>
        <w:rPr>
          <w:noProof/>
        </w:rPr>
        <w:fldChar w:fldCharType="separate"/>
      </w:r>
      <w:r>
        <w:rPr>
          <w:noProof/>
        </w:rPr>
        <w:t>13</w:t>
      </w:r>
      <w:r>
        <w:rPr>
          <w:noProof/>
        </w:rPr>
        <w:fldChar w:fldCharType="end"/>
      </w:r>
    </w:p>
    <w:p w14:paraId="60B7A97C" w14:textId="53E90DFB"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6.1.7</w:t>
      </w:r>
      <w:r>
        <w:rPr>
          <w:rFonts w:asciiTheme="minorHAnsi" w:eastAsiaTheme="minorEastAsia" w:hAnsiTheme="minorHAnsi" w:cstheme="minorBidi"/>
          <w:i w:val="0"/>
          <w:noProof/>
          <w:sz w:val="22"/>
          <w:szCs w:val="22"/>
        </w:rPr>
        <w:tab/>
      </w:r>
      <w:r>
        <w:rPr>
          <w:noProof/>
        </w:rPr>
        <w:t>Assistance lors des opérations préalables à la réception (AOR).</w:t>
      </w:r>
      <w:r>
        <w:rPr>
          <w:noProof/>
        </w:rPr>
        <w:tab/>
      </w:r>
      <w:r>
        <w:rPr>
          <w:noProof/>
        </w:rPr>
        <w:fldChar w:fldCharType="begin"/>
      </w:r>
      <w:r>
        <w:rPr>
          <w:noProof/>
        </w:rPr>
        <w:instrText xml:space="preserve"> PAGEREF _Toc202175764 \h </w:instrText>
      </w:r>
      <w:r>
        <w:rPr>
          <w:noProof/>
        </w:rPr>
      </w:r>
      <w:r>
        <w:rPr>
          <w:noProof/>
        </w:rPr>
        <w:fldChar w:fldCharType="separate"/>
      </w:r>
      <w:r>
        <w:rPr>
          <w:noProof/>
        </w:rPr>
        <w:t>13</w:t>
      </w:r>
      <w:r>
        <w:rPr>
          <w:noProof/>
        </w:rPr>
        <w:fldChar w:fldCharType="end"/>
      </w:r>
    </w:p>
    <w:p w14:paraId="00EDE86C" w14:textId="69E9D976"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7</w:t>
      </w:r>
      <w:r>
        <w:rPr>
          <w:rFonts w:asciiTheme="minorHAnsi" w:eastAsiaTheme="minorEastAsia" w:hAnsiTheme="minorHAnsi" w:cstheme="minorBidi"/>
          <w:b w:val="0"/>
          <w:caps w:val="0"/>
          <w:noProof/>
          <w:sz w:val="22"/>
          <w:szCs w:val="22"/>
        </w:rPr>
        <w:tab/>
      </w:r>
      <w:r>
        <w:rPr>
          <w:noProof/>
        </w:rPr>
        <w:t>OBLIGATIONS DES PARTIES</w:t>
      </w:r>
      <w:r>
        <w:rPr>
          <w:noProof/>
        </w:rPr>
        <w:tab/>
      </w:r>
      <w:r>
        <w:rPr>
          <w:noProof/>
        </w:rPr>
        <w:fldChar w:fldCharType="begin"/>
      </w:r>
      <w:r>
        <w:rPr>
          <w:noProof/>
        </w:rPr>
        <w:instrText xml:space="preserve"> PAGEREF _Toc202175765 \h </w:instrText>
      </w:r>
      <w:r>
        <w:rPr>
          <w:noProof/>
        </w:rPr>
      </w:r>
      <w:r>
        <w:rPr>
          <w:noProof/>
        </w:rPr>
        <w:fldChar w:fldCharType="separate"/>
      </w:r>
      <w:r>
        <w:rPr>
          <w:noProof/>
        </w:rPr>
        <w:t>14</w:t>
      </w:r>
      <w:r>
        <w:rPr>
          <w:noProof/>
        </w:rPr>
        <w:fldChar w:fldCharType="end"/>
      </w:r>
    </w:p>
    <w:p w14:paraId="41FA19B4" w14:textId="2A417552"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7.1</w:t>
      </w:r>
      <w:r>
        <w:rPr>
          <w:rFonts w:asciiTheme="minorHAnsi" w:eastAsiaTheme="minorEastAsia" w:hAnsiTheme="minorHAnsi" w:cstheme="minorBidi"/>
          <w:smallCaps w:val="0"/>
          <w:noProof/>
          <w:sz w:val="22"/>
          <w:szCs w:val="22"/>
        </w:rPr>
        <w:tab/>
      </w:r>
      <w:r>
        <w:rPr>
          <w:noProof/>
        </w:rPr>
        <w:t>Obligations du Titulaire</w:t>
      </w:r>
      <w:r>
        <w:rPr>
          <w:noProof/>
        </w:rPr>
        <w:tab/>
      </w:r>
      <w:r>
        <w:rPr>
          <w:noProof/>
        </w:rPr>
        <w:fldChar w:fldCharType="begin"/>
      </w:r>
      <w:r>
        <w:rPr>
          <w:noProof/>
        </w:rPr>
        <w:instrText xml:space="preserve"> PAGEREF _Toc202175766 \h </w:instrText>
      </w:r>
      <w:r>
        <w:rPr>
          <w:noProof/>
        </w:rPr>
      </w:r>
      <w:r>
        <w:rPr>
          <w:noProof/>
        </w:rPr>
        <w:fldChar w:fldCharType="separate"/>
      </w:r>
      <w:r>
        <w:rPr>
          <w:noProof/>
        </w:rPr>
        <w:t>14</w:t>
      </w:r>
      <w:r>
        <w:rPr>
          <w:noProof/>
        </w:rPr>
        <w:fldChar w:fldCharType="end"/>
      </w:r>
    </w:p>
    <w:p w14:paraId="32B8D726" w14:textId="34204CE1"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7.1.1</w:t>
      </w:r>
      <w:r>
        <w:rPr>
          <w:rFonts w:asciiTheme="minorHAnsi" w:eastAsiaTheme="minorEastAsia" w:hAnsiTheme="minorHAnsi" w:cstheme="minorBidi"/>
          <w:i w:val="0"/>
          <w:noProof/>
          <w:sz w:val="22"/>
          <w:szCs w:val="22"/>
        </w:rPr>
        <w:tab/>
      </w:r>
      <w:r>
        <w:rPr>
          <w:noProof/>
        </w:rPr>
        <w:t>Obligation de résultat</w:t>
      </w:r>
      <w:r>
        <w:rPr>
          <w:noProof/>
        </w:rPr>
        <w:tab/>
      </w:r>
      <w:r>
        <w:rPr>
          <w:noProof/>
        </w:rPr>
        <w:fldChar w:fldCharType="begin"/>
      </w:r>
      <w:r>
        <w:rPr>
          <w:noProof/>
        </w:rPr>
        <w:instrText xml:space="preserve"> PAGEREF _Toc202175767 \h </w:instrText>
      </w:r>
      <w:r>
        <w:rPr>
          <w:noProof/>
        </w:rPr>
      </w:r>
      <w:r>
        <w:rPr>
          <w:noProof/>
        </w:rPr>
        <w:fldChar w:fldCharType="separate"/>
      </w:r>
      <w:r>
        <w:rPr>
          <w:noProof/>
        </w:rPr>
        <w:t>14</w:t>
      </w:r>
      <w:r>
        <w:rPr>
          <w:noProof/>
        </w:rPr>
        <w:fldChar w:fldCharType="end"/>
      </w:r>
    </w:p>
    <w:p w14:paraId="78229A0D" w14:textId="282E09E1"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7.1.2</w:t>
      </w:r>
      <w:r>
        <w:rPr>
          <w:rFonts w:asciiTheme="minorHAnsi" w:eastAsiaTheme="minorEastAsia" w:hAnsiTheme="minorHAnsi" w:cstheme="minorBidi"/>
          <w:i w:val="0"/>
          <w:noProof/>
          <w:sz w:val="22"/>
          <w:szCs w:val="22"/>
        </w:rPr>
        <w:tab/>
      </w:r>
      <w:r>
        <w:rPr>
          <w:noProof/>
        </w:rPr>
        <w:t>Obligation de conseil et d’information</w:t>
      </w:r>
      <w:r>
        <w:rPr>
          <w:noProof/>
        </w:rPr>
        <w:tab/>
      </w:r>
      <w:r>
        <w:rPr>
          <w:noProof/>
        </w:rPr>
        <w:fldChar w:fldCharType="begin"/>
      </w:r>
      <w:r>
        <w:rPr>
          <w:noProof/>
        </w:rPr>
        <w:instrText xml:space="preserve"> PAGEREF _Toc202175768 \h </w:instrText>
      </w:r>
      <w:r>
        <w:rPr>
          <w:noProof/>
        </w:rPr>
      </w:r>
      <w:r>
        <w:rPr>
          <w:noProof/>
        </w:rPr>
        <w:fldChar w:fldCharType="separate"/>
      </w:r>
      <w:r>
        <w:rPr>
          <w:noProof/>
        </w:rPr>
        <w:t>14</w:t>
      </w:r>
      <w:r>
        <w:rPr>
          <w:noProof/>
        </w:rPr>
        <w:fldChar w:fldCharType="end"/>
      </w:r>
    </w:p>
    <w:p w14:paraId="627CEF57" w14:textId="2079B514"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7.1.3</w:t>
      </w:r>
      <w:r>
        <w:rPr>
          <w:rFonts w:asciiTheme="minorHAnsi" w:eastAsiaTheme="minorEastAsia" w:hAnsiTheme="minorHAnsi" w:cstheme="minorBidi"/>
          <w:i w:val="0"/>
          <w:noProof/>
          <w:sz w:val="22"/>
          <w:szCs w:val="22"/>
        </w:rPr>
        <w:tab/>
      </w:r>
      <w:r>
        <w:rPr>
          <w:noProof/>
        </w:rPr>
        <w:t>Engagement de connaissance des lieux</w:t>
      </w:r>
      <w:r>
        <w:rPr>
          <w:noProof/>
        </w:rPr>
        <w:tab/>
      </w:r>
      <w:r>
        <w:rPr>
          <w:noProof/>
        </w:rPr>
        <w:fldChar w:fldCharType="begin"/>
      </w:r>
      <w:r>
        <w:rPr>
          <w:noProof/>
        </w:rPr>
        <w:instrText xml:space="preserve"> PAGEREF _Toc202175769 \h </w:instrText>
      </w:r>
      <w:r>
        <w:rPr>
          <w:noProof/>
        </w:rPr>
      </w:r>
      <w:r>
        <w:rPr>
          <w:noProof/>
        </w:rPr>
        <w:fldChar w:fldCharType="separate"/>
      </w:r>
      <w:r>
        <w:rPr>
          <w:noProof/>
        </w:rPr>
        <w:t>14</w:t>
      </w:r>
      <w:r>
        <w:rPr>
          <w:noProof/>
        </w:rPr>
        <w:fldChar w:fldCharType="end"/>
      </w:r>
    </w:p>
    <w:p w14:paraId="6DF6B7F1" w14:textId="1A6B9018"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7.1.4</w:t>
      </w:r>
      <w:r>
        <w:rPr>
          <w:rFonts w:asciiTheme="minorHAnsi" w:eastAsiaTheme="minorEastAsia" w:hAnsiTheme="minorHAnsi" w:cstheme="minorBidi"/>
          <w:i w:val="0"/>
          <w:noProof/>
          <w:sz w:val="22"/>
          <w:szCs w:val="22"/>
        </w:rPr>
        <w:tab/>
      </w:r>
      <w:r>
        <w:rPr>
          <w:noProof/>
        </w:rPr>
        <w:t>Confidentialité</w:t>
      </w:r>
      <w:r>
        <w:rPr>
          <w:noProof/>
        </w:rPr>
        <w:tab/>
      </w:r>
      <w:r>
        <w:rPr>
          <w:noProof/>
        </w:rPr>
        <w:fldChar w:fldCharType="begin"/>
      </w:r>
      <w:r>
        <w:rPr>
          <w:noProof/>
        </w:rPr>
        <w:instrText xml:space="preserve"> PAGEREF _Toc202175770 \h </w:instrText>
      </w:r>
      <w:r>
        <w:rPr>
          <w:noProof/>
        </w:rPr>
      </w:r>
      <w:r>
        <w:rPr>
          <w:noProof/>
        </w:rPr>
        <w:fldChar w:fldCharType="separate"/>
      </w:r>
      <w:r>
        <w:rPr>
          <w:noProof/>
        </w:rPr>
        <w:t>15</w:t>
      </w:r>
      <w:r>
        <w:rPr>
          <w:noProof/>
        </w:rPr>
        <w:fldChar w:fldCharType="end"/>
      </w:r>
    </w:p>
    <w:p w14:paraId="2CFB8280" w14:textId="29218642"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7.2</w:t>
      </w:r>
      <w:r>
        <w:rPr>
          <w:rFonts w:asciiTheme="minorHAnsi" w:eastAsiaTheme="minorEastAsia" w:hAnsiTheme="minorHAnsi" w:cstheme="minorBidi"/>
          <w:smallCaps w:val="0"/>
          <w:noProof/>
          <w:sz w:val="22"/>
          <w:szCs w:val="22"/>
        </w:rPr>
        <w:tab/>
      </w:r>
      <w:r>
        <w:rPr>
          <w:noProof/>
        </w:rPr>
        <w:t>Obligation de la BnF</w:t>
      </w:r>
      <w:r>
        <w:rPr>
          <w:noProof/>
        </w:rPr>
        <w:tab/>
      </w:r>
      <w:r>
        <w:rPr>
          <w:noProof/>
        </w:rPr>
        <w:fldChar w:fldCharType="begin"/>
      </w:r>
      <w:r>
        <w:rPr>
          <w:noProof/>
        </w:rPr>
        <w:instrText xml:space="preserve"> PAGEREF _Toc202175771 \h </w:instrText>
      </w:r>
      <w:r>
        <w:rPr>
          <w:noProof/>
        </w:rPr>
      </w:r>
      <w:r>
        <w:rPr>
          <w:noProof/>
        </w:rPr>
        <w:fldChar w:fldCharType="separate"/>
      </w:r>
      <w:r>
        <w:rPr>
          <w:noProof/>
        </w:rPr>
        <w:t>15</w:t>
      </w:r>
      <w:r>
        <w:rPr>
          <w:noProof/>
        </w:rPr>
        <w:fldChar w:fldCharType="end"/>
      </w:r>
    </w:p>
    <w:p w14:paraId="47CA3C58" w14:textId="79E26075"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8</w:t>
      </w:r>
      <w:r>
        <w:rPr>
          <w:rFonts w:asciiTheme="minorHAnsi" w:eastAsiaTheme="minorEastAsia" w:hAnsiTheme="minorHAnsi" w:cstheme="minorBidi"/>
          <w:b w:val="0"/>
          <w:caps w:val="0"/>
          <w:noProof/>
          <w:sz w:val="22"/>
          <w:szCs w:val="22"/>
        </w:rPr>
        <w:tab/>
      </w:r>
      <w:r>
        <w:rPr>
          <w:noProof/>
        </w:rPr>
        <w:t>MODALITES D’EXECUTION DE LA MISSION</w:t>
      </w:r>
      <w:r>
        <w:rPr>
          <w:noProof/>
        </w:rPr>
        <w:tab/>
      </w:r>
      <w:r>
        <w:rPr>
          <w:noProof/>
        </w:rPr>
        <w:fldChar w:fldCharType="begin"/>
      </w:r>
      <w:r>
        <w:rPr>
          <w:noProof/>
        </w:rPr>
        <w:instrText xml:space="preserve"> PAGEREF _Toc202175772 \h </w:instrText>
      </w:r>
      <w:r>
        <w:rPr>
          <w:noProof/>
        </w:rPr>
      </w:r>
      <w:r>
        <w:rPr>
          <w:noProof/>
        </w:rPr>
        <w:fldChar w:fldCharType="separate"/>
      </w:r>
      <w:r>
        <w:rPr>
          <w:noProof/>
        </w:rPr>
        <w:t>16</w:t>
      </w:r>
      <w:r>
        <w:rPr>
          <w:noProof/>
        </w:rPr>
        <w:fldChar w:fldCharType="end"/>
      </w:r>
    </w:p>
    <w:p w14:paraId="3479DFA0" w14:textId="25F7FC84"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8.1</w:t>
      </w:r>
      <w:r>
        <w:rPr>
          <w:rFonts w:asciiTheme="minorHAnsi" w:eastAsiaTheme="minorEastAsia" w:hAnsiTheme="minorHAnsi" w:cstheme="minorBidi"/>
          <w:smallCaps w:val="0"/>
          <w:noProof/>
          <w:sz w:val="22"/>
          <w:szCs w:val="22"/>
        </w:rPr>
        <w:tab/>
      </w:r>
      <w:r>
        <w:rPr>
          <w:noProof/>
        </w:rPr>
        <w:t>Suivi de la mission et réunions</w:t>
      </w:r>
      <w:r>
        <w:rPr>
          <w:noProof/>
        </w:rPr>
        <w:tab/>
      </w:r>
      <w:r>
        <w:rPr>
          <w:noProof/>
        </w:rPr>
        <w:fldChar w:fldCharType="begin"/>
      </w:r>
      <w:r>
        <w:rPr>
          <w:noProof/>
        </w:rPr>
        <w:instrText xml:space="preserve"> PAGEREF _Toc202175773 \h </w:instrText>
      </w:r>
      <w:r>
        <w:rPr>
          <w:noProof/>
        </w:rPr>
      </w:r>
      <w:r>
        <w:rPr>
          <w:noProof/>
        </w:rPr>
        <w:fldChar w:fldCharType="separate"/>
      </w:r>
      <w:r>
        <w:rPr>
          <w:noProof/>
        </w:rPr>
        <w:t>16</w:t>
      </w:r>
      <w:r>
        <w:rPr>
          <w:noProof/>
        </w:rPr>
        <w:fldChar w:fldCharType="end"/>
      </w:r>
    </w:p>
    <w:p w14:paraId="4284C6EE" w14:textId="3C281F2F"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8.1.1</w:t>
      </w:r>
      <w:r>
        <w:rPr>
          <w:rFonts w:asciiTheme="minorHAnsi" w:eastAsiaTheme="minorEastAsia" w:hAnsiTheme="minorHAnsi" w:cstheme="minorBidi"/>
          <w:i w:val="0"/>
          <w:noProof/>
          <w:sz w:val="22"/>
          <w:szCs w:val="22"/>
        </w:rPr>
        <w:tab/>
      </w:r>
      <w:r>
        <w:rPr>
          <w:noProof/>
        </w:rPr>
        <w:t>Réunion de lancement</w:t>
      </w:r>
      <w:r>
        <w:rPr>
          <w:noProof/>
        </w:rPr>
        <w:tab/>
      </w:r>
      <w:r>
        <w:rPr>
          <w:noProof/>
        </w:rPr>
        <w:fldChar w:fldCharType="begin"/>
      </w:r>
      <w:r>
        <w:rPr>
          <w:noProof/>
        </w:rPr>
        <w:instrText xml:space="preserve"> PAGEREF _Toc202175774 \h </w:instrText>
      </w:r>
      <w:r>
        <w:rPr>
          <w:noProof/>
        </w:rPr>
      </w:r>
      <w:r>
        <w:rPr>
          <w:noProof/>
        </w:rPr>
        <w:fldChar w:fldCharType="separate"/>
      </w:r>
      <w:r>
        <w:rPr>
          <w:noProof/>
        </w:rPr>
        <w:t>16</w:t>
      </w:r>
      <w:r>
        <w:rPr>
          <w:noProof/>
        </w:rPr>
        <w:fldChar w:fldCharType="end"/>
      </w:r>
    </w:p>
    <w:p w14:paraId="7AD06F13" w14:textId="641F633E"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8.1.2</w:t>
      </w:r>
      <w:r>
        <w:rPr>
          <w:rFonts w:asciiTheme="minorHAnsi" w:eastAsiaTheme="minorEastAsia" w:hAnsiTheme="minorHAnsi" w:cstheme="minorBidi"/>
          <w:i w:val="0"/>
          <w:noProof/>
          <w:sz w:val="22"/>
          <w:szCs w:val="22"/>
        </w:rPr>
        <w:tab/>
      </w:r>
      <w:r>
        <w:rPr>
          <w:noProof/>
        </w:rPr>
        <w:t>Réunions de suivi en phase études</w:t>
      </w:r>
      <w:r>
        <w:rPr>
          <w:noProof/>
        </w:rPr>
        <w:tab/>
      </w:r>
      <w:r>
        <w:rPr>
          <w:noProof/>
        </w:rPr>
        <w:fldChar w:fldCharType="begin"/>
      </w:r>
      <w:r>
        <w:rPr>
          <w:noProof/>
        </w:rPr>
        <w:instrText xml:space="preserve"> PAGEREF _Toc202175775 \h </w:instrText>
      </w:r>
      <w:r>
        <w:rPr>
          <w:noProof/>
        </w:rPr>
      </w:r>
      <w:r>
        <w:rPr>
          <w:noProof/>
        </w:rPr>
        <w:fldChar w:fldCharType="separate"/>
      </w:r>
      <w:r>
        <w:rPr>
          <w:noProof/>
        </w:rPr>
        <w:t>16</w:t>
      </w:r>
      <w:r>
        <w:rPr>
          <w:noProof/>
        </w:rPr>
        <w:fldChar w:fldCharType="end"/>
      </w:r>
    </w:p>
    <w:p w14:paraId="29422B35" w14:textId="152D4911"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8.1.3</w:t>
      </w:r>
      <w:r>
        <w:rPr>
          <w:rFonts w:asciiTheme="minorHAnsi" w:eastAsiaTheme="minorEastAsia" w:hAnsiTheme="minorHAnsi" w:cstheme="minorBidi"/>
          <w:i w:val="0"/>
          <w:noProof/>
          <w:sz w:val="22"/>
          <w:szCs w:val="22"/>
        </w:rPr>
        <w:tab/>
      </w:r>
      <w:r>
        <w:rPr>
          <w:noProof/>
        </w:rPr>
        <w:t>Réunions en phase travaux</w:t>
      </w:r>
      <w:r>
        <w:rPr>
          <w:noProof/>
        </w:rPr>
        <w:tab/>
      </w:r>
      <w:r>
        <w:rPr>
          <w:noProof/>
        </w:rPr>
        <w:fldChar w:fldCharType="begin"/>
      </w:r>
      <w:r>
        <w:rPr>
          <w:noProof/>
        </w:rPr>
        <w:instrText xml:space="preserve"> PAGEREF _Toc202175776 \h </w:instrText>
      </w:r>
      <w:r>
        <w:rPr>
          <w:noProof/>
        </w:rPr>
      </w:r>
      <w:r>
        <w:rPr>
          <w:noProof/>
        </w:rPr>
        <w:fldChar w:fldCharType="separate"/>
      </w:r>
      <w:r>
        <w:rPr>
          <w:noProof/>
        </w:rPr>
        <w:t>16</w:t>
      </w:r>
      <w:r>
        <w:rPr>
          <w:noProof/>
        </w:rPr>
        <w:fldChar w:fldCharType="end"/>
      </w:r>
    </w:p>
    <w:p w14:paraId="6A805B1B" w14:textId="320DBDBF"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8.1.4</w:t>
      </w:r>
      <w:r>
        <w:rPr>
          <w:rFonts w:asciiTheme="minorHAnsi" w:eastAsiaTheme="minorEastAsia" w:hAnsiTheme="minorHAnsi" w:cstheme="minorBidi"/>
          <w:i w:val="0"/>
          <w:noProof/>
          <w:sz w:val="22"/>
          <w:szCs w:val="22"/>
        </w:rPr>
        <w:tab/>
      </w:r>
      <w:r>
        <w:rPr>
          <w:noProof/>
        </w:rPr>
        <w:t>Réunions techniques ou thématiques</w:t>
      </w:r>
      <w:r>
        <w:rPr>
          <w:noProof/>
        </w:rPr>
        <w:tab/>
      </w:r>
      <w:r>
        <w:rPr>
          <w:noProof/>
        </w:rPr>
        <w:fldChar w:fldCharType="begin"/>
      </w:r>
      <w:r>
        <w:rPr>
          <w:noProof/>
        </w:rPr>
        <w:instrText xml:space="preserve"> PAGEREF _Toc202175777 \h </w:instrText>
      </w:r>
      <w:r>
        <w:rPr>
          <w:noProof/>
        </w:rPr>
      </w:r>
      <w:r>
        <w:rPr>
          <w:noProof/>
        </w:rPr>
        <w:fldChar w:fldCharType="separate"/>
      </w:r>
      <w:r>
        <w:rPr>
          <w:noProof/>
        </w:rPr>
        <w:t>16</w:t>
      </w:r>
      <w:r>
        <w:rPr>
          <w:noProof/>
        </w:rPr>
        <w:fldChar w:fldCharType="end"/>
      </w:r>
    </w:p>
    <w:p w14:paraId="59340641" w14:textId="18DE7B06"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8.1.5</w:t>
      </w:r>
      <w:r>
        <w:rPr>
          <w:rFonts w:asciiTheme="minorHAnsi" w:eastAsiaTheme="minorEastAsia" w:hAnsiTheme="minorHAnsi" w:cstheme="minorBidi"/>
          <w:i w:val="0"/>
          <w:noProof/>
          <w:sz w:val="22"/>
          <w:szCs w:val="22"/>
        </w:rPr>
        <w:tab/>
      </w:r>
      <w:r>
        <w:rPr>
          <w:noProof/>
        </w:rPr>
        <w:t>Compte-rendu</w:t>
      </w:r>
      <w:r>
        <w:rPr>
          <w:noProof/>
        </w:rPr>
        <w:tab/>
      </w:r>
      <w:r>
        <w:rPr>
          <w:noProof/>
        </w:rPr>
        <w:fldChar w:fldCharType="begin"/>
      </w:r>
      <w:r>
        <w:rPr>
          <w:noProof/>
        </w:rPr>
        <w:instrText xml:space="preserve"> PAGEREF _Toc202175778 \h </w:instrText>
      </w:r>
      <w:r>
        <w:rPr>
          <w:noProof/>
        </w:rPr>
      </w:r>
      <w:r>
        <w:rPr>
          <w:noProof/>
        </w:rPr>
        <w:fldChar w:fldCharType="separate"/>
      </w:r>
      <w:r>
        <w:rPr>
          <w:noProof/>
        </w:rPr>
        <w:t>16</w:t>
      </w:r>
      <w:r>
        <w:rPr>
          <w:noProof/>
        </w:rPr>
        <w:fldChar w:fldCharType="end"/>
      </w:r>
    </w:p>
    <w:p w14:paraId="3BE0D796" w14:textId="72209ADF"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8.2</w:t>
      </w:r>
      <w:r>
        <w:rPr>
          <w:rFonts w:asciiTheme="minorHAnsi" w:eastAsiaTheme="minorEastAsia" w:hAnsiTheme="minorHAnsi" w:cstheme="minorBidi"/>
          <w:smallCaps w:val="0"/>
          <w:noProof/>
          <w:sz w:val="22"/>
          <w:szCs w:val="22"/>
        </w:rPr>
        <w:tab/>
      </w:r>
      <w:r>
        <w:rPr>
          <w:noProof/>
        </w:rPr>
        <w:t>Modalités particulières de réalisation de l’assistance apportée au maître d'ouvrage pour la passation des marchés de travaux</w:t>
      </w:r>
      <w:r>
        <w:rPr>
          <w:noProof/>
        </w:rPr>
        <w:tab/>
      </w:r>
      <w:r>
        <w:rPr>
          <w:noProof/>
        </w:rPr>
        <w:fldChar w:fldCharType="begin"/>
      </w:r>
      <w:r>
        <w:rPr>
          <w:noProof/>
        </w:rPr>
        <w:instrText xml:space="preserve"> PAGEREF _Toc202175779 \h </w:instrText>
      </w:r>
      <w:r>
        <w:rPr>
          <w:noProof/>
        </w:rPr>
      </w:r>
      <w:r>
        <w:rPr>
          <w:noProof/>
        </w:rPr>
        <w:fldChar w:fldCharType="separate"/>
      </w:r>
      <w:r>
        <w:rPr>
          <w:noProof/>
        </w:rPr>
        <w:t>16</w:t>
      </w:r>
      <w:r>
        <w:rPr>
          <w:noProof/>
        </w:rPr>
        <w:fldChar w:fldCharType="end"/>
      </w:r>
    </w:p>
    <w:p w14:paraId="3BBB6584" w14:textId="5074DD42"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8.3</w:t>
      </w:r>
      <w:r>
        <w:rPr>
          <w:rFonts w:asciiTheme="minorHAnsi" w:eastAsiaTheme="minorEastAsia" w:hAnsiTheme="minorHAnsi" w:cstheme="minorBidi"/>
          <w:smallCaps w:val="0"/>
          <w:noProof/>
          <w:sz w:val="22"/>
          <w:szCs w:val="22"/>
        </w:rPr>
        <w:tab/>
      </w:r>
      <w:r>
        <w:rPr>
          <w:noProof/>
        </w:rPr>
        <w:t>Modalités particulières de réalisation de la direction de l’exécution des marchés de travaux</w:t>
      </w:r>
      <w:r>
        <w:rPr>
          <w:noProof/>
        </w:rPr>
        <w:tab/>
      </w:r>
      <w:r>
        <w:rPr>
          <w:noProof/>
        </w:rPr>
        <w:fldChar w:fldCharType="begin"/>
      </w:r>
      <w:r>
        <w:rPr>
          <w:noProof/>
        </w:rPr>
        <w:instrText xml:space="preserve"> PAGEREF _Toc202175780 \h </w:instrText>
      </w:r>
      <w:r>
        <w:rPr>
          <w:noProof/>
        </w:rPr>
      </w:r>
      <w:r>
        <w:rPr>
          <w:noProof/>
        </w:rPr>
        <w:fldChar w:fldCharType="separate"/>
      </w:r>
      <w:r>
        <w:rPr>
          <w:noProof/>
        </w:rPr>
        <w:t>16</w:t>
      </w:r>
      <w:r>
        <w:rPr>
          <w:noProof/>
        </w:rPr>
        <w:fldChar w:fldCharType="end"/>
      </w:r>
    </w:p>
    <w:p w14:paraId="1F32527F" w14:textId="3864B1A8"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8.3.1</w:t>
      </w:r>
      <w:r>
        <w:rPr>
          <w:rFonts w:asciiTheme="minorHAnsi" w:eastAsiaTheme="minorEastAsia" w:hAnsiTheme="minorHAnsi" w:cstheme="minorBidi"/>
          <w:i w:val="0"/>
          <w:noProof/>
          <w:sz w:val="22"/>
          <w:szCs w:val="22"/>
        </w:rPr>
        <w:tab/>
      </w:r>
      <w:r>
        <w:rPr>
          <w:noProof/>
        </w:rPr>
        <w:t>Ordres de service délivrés par le maître d’œuvre</w:t>
      </w:r>
      <w:r>
        <w:rPr>
          <w:noProof/>
        </w:rPr>
        <w:tab/>
      </w:r>
      <w:r>
        <w:rPr>
          <w:noProof/>
        </w:rPr>
        <w:fldChar w:fldCharType="begin"/>
      </w:r>
      <w:r>
        <w:rPr>
          <w:noProof/>
        </w:rPr>
        <w:instrText xml:space="preserve"> PAGEREF _Toc202175781 \h </w:instrText>
      </w:r>
      <w:r>
        <w:rPr>
          <w:noProof/>
        </w:rPr>
      </w:r>
      <w:r>
        <w:rPr>
          <w:noProof/>
        </w:rPr>
        <w:fldChar w:fldCharType="separate"/>
      </w:r>
      <w:r>
        <w:rPr>
          <w:noProof/>
        </w:rPr>
        <w:t>17</w:t>
      </w:r>
      <w:r>
        <w:rPr>
          <w:noProof/>
        </w:rPr>
        <w:fldChar w:fldCharType="end"/>
      </w:r>
    </w:p>
    <w:p w14:paraId="689387EF" w14:textId="2511295C"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8.3.2</w:t>
      </w:r>
      <w:r>
        <w:rPr>
          <w:rFonts w:asciiTheme="minorHAnsi" w:eastAsiaTheme="minorEastAsia" w:hAnsiTheme="minorHAnsi" w:cstheme="minorBidi"/>
          <w:i w:val="0"/>
          <w:noProof/>
          <w:sz w:val="22"/>
          <w:szCs w:val="22"/>
        </w:rPr>
        <w:tab/>
      </w:r>
      <w:r>
        <w:rPr>
          <w:noProof/>
        </w:rPr>
        <w:t>Vérification par le maître d’œuvre des projets de décomptes mensuels des entrepreneurs</w:t>
      </w:r>
      <w:r>
        <w:rPr>
          <w:noProof/>
        </w:rPr>
        <w:tab/>
      </w:r>
      <w:r>
        <w:rPr>
          <w:noProof/>
        </w:rPr>
        <w:fldChar w:fldCharType="begin"/>
      </w:r>
      <w:r>
        <w:rPr>
          <w:noProof/>
        </w:rPr>
        <w:instrText xml:space="preserve"> PAGEREF _Toc202175782 \h </w:instrText>
      </w:r>
      <w:r>
        <w:rPr>
          <w:noProof/>
        </w:rPr>
      </w:r>
      <w:r>
        <w:rPr>
          <w:noProof/>
        </w:rPr>
        <w:fldChar w:fldCharType="separate"/>
      </w:r>
      <w:r>
        <w:rPr>
          <w:noProof/>
        </w:rPr>
        <w:t>17</w:t>
      </w:r>
      <w:r>
        <w:rPr>
          <w:noProof/>
        </w:rPr>
        <w:fldChar w:fldCharType="end"/>
      </w:r>
    </w:p>
    <w:p w14:paraId="7ED2C5B2" w14:textId="6C92B860"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8.3.3</w:t>
      </w:r>
      <w:r>
        <w:rPr>
          <w:rFonts w:asciiTheme="minorHAnsi" w:eastAsiaTheme="minorEastAsia" w:hAnsiTheme="minorHAnsi" w:cstheme="minorBidi"/>
          <w:i w:val="0"/>
          <w:noProof/>
          <w:sz w:val="22"/>
          <w:szCs w:val="22"/>
        </w:rPr>
        <w:tab/>
      </w:r>
      <w:r>
        <w:rPr>
          <w:noProof/>
        </w:rPr>
        <w:t>Vérification par le maître d’œuvre du projet de décompte final des entrepreneurs et établissement du projet de décompte général</w:t>
      </w:r>
      <w:r>
        <w:rPr>
          <w:noProof/>
        </w:rPr>
        <w:tab/>
      </w:r>
      <w:r>
        <w:rPr>
          <w:noProof/>
        </w:rPr>
        <w:fldChar w:fldCharType="begin"/>
      </w:r>
      <w:r>
        <w:rPr>
          <w:noProof/>
        </w:rPr>
        <w:instrText xml:space="preserve"> PAGEREF _Toc202175783 \h </w:instrText>
      </w:r>
      <w:r>
        <w:rPr>
          <w:noProof/>
        </w:rPr>
      </w:r>
      <w:r>
        <w:rPr>
          <w:noProof/>
        </w:rPr>
        <w:fldChar w:fldCharType="separate"/>
      </w:r>
      <w:r>
        <w:rPr>
          <w:noProof/>
        </w:rPr>
        <w:t>17</w:t>
      </w:r>
      <w:r>
        <w:rPr>
          <w:noProof/>
        </w:rPr>
        <w:fldChar w:fldCharType="end"/>
      </w:r>
    </w:p>
    <w:p w14:paraId="76F730C0" w14:textId="63C37DCD"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8.4</w:t>
      </w:r>
      <w:r>
        <w:rPr>
          <w:rFonts w:asciiTheme="minorHAnsi" w:eastAsiaTheme="minorEastAsia" w:hAnsiTheme="minorHAnsi" w:cstheme="minorBidi"/>
          <w:smallCaps w:val="0"/>
          <w:noProof/>
          <w:sz w:val="22"/>
          <w:szCs w:val="22"/>
        </w:rPr>
        <w:tab/>
      </w:r>
      <w:r>
        <w:rPr>
          <w:noProof/>
        </w:rPr>
        <w:t>Modalités de transmission des livrables</w:t>
      </w:r>
      <w:r>
        <w:rPr>
          <w:noProof/>
        </w:rPr>
        <w:tab/>
      </w:r>
      <w:r>
        <w:rPr>
          <w:noProof/>
        </w:rPr>
        <w:fldChar w:fldCharType="begin"/>
      </w:r>
      <w:r>
        <w:rPr>
          <w:noProof/>
        </w:rPr>
        <w:instrText xml:space="preserve"> PAGEREF _Toc202175784 \h </w:instrText>
      </w:r>
      <w:r>
        <w:rPr>
          <w:noProof/>
        </w:rPr>
      </w:r>
      <w:r>
        <w:rPr>
          <w:noProof/>
        </w:rPr>
        <w:fldChar w:fldCharType="separate"/>
      </w:r>
      <w:r>
        <w:rPr>
          <w:noProof/>
        </w:rPr>
        <w:t>17</w:t>
      </w:r>
      <w:r>
        <w:rPr>
          <w:noProof/>
        </w:rPr>
        <w:fldChar w:fldCharType="end"/>
      </w:r>
    </w:p>
    <w:p w14:paraId="041635F5" w14:textId="5AC64E18"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8.5</w:t>
      </w:r>
      <w:r>
        <w:rPr>
          <w:rFonts w:asciiTheme="minorHAnsi" w:eastAsiaTheme="minorEastAsia" w:hAnsiTheme="minorHAnsi" w:cstheme="minorBidi"/>
          <w:smallCaps w:val="0"/>
          <w:noProof/>
          <w:sz w:val="22"/>
          <w:szCs w:val="22"/>
        </w:rPr>
        <w:tab/>
      </w:r>
      <w:r>
        <w:rPr>
          <w:noProof/>
        </w:rPr>
        <w:t>Désignation des interlocuteurs</w:t>
      </w:r>
      <w:r>
        <w:rPr>
          <w:noProof/>
        </w:rPr>
        <w:tab/>
      </w:r>
      <w:r>
        <w:rPr>
          <w:noProof/>
        </w:rPr>
        <w:fldChar w:fldCharType="begin"/>
      </w:r>
      <w:r>
        <w:rPr>
          <w:noProof/>
        </w:rPr>
        <w:instrText xml:space="preserve"> PAGEREF _Toc202175785 \h </w:instrText>
      </w:r>
      <w:r>
        <w:rPr>
          <w:noProof/>
        </w:rPr>
      </w:r>
      <w:r>
        <w:rPr>
          <w:noProof/>
        </w:rPr>
        <w:fldChar w:fldCharType="separate"/>
      </w:r>
      <w:r>
        <w:rPr>
          <w:noProof/>
        </w:rPr>
        <w:t>18</w:t>
      </w:r>
      <w:r>
        <w:rPr>
          <w:noProof/>
        </w:rPr>
        <w:fldChar w:fldCharType="end"/>
      </w:r>
    </w:p>
    <w:p w14:paraId="6320A363" w14:textId="2BF35824"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lastRenderedPageBreak/>
        <w:t>8.5.1</w:t>
      </w:r>
      <w:r>
        <w:rPr>
          <w:rFonts w:asciiTheme="minorHAnsi" w:eastAsiaTheme="minorEastAsia" w:hAnsiTheme="minorHAnsi" w:cstheme="minorBidi"/>
          <w:i w:val="0"/>
          <w:noProof/>
          <w:sz w:val="22"/>
          <w:szCs w:val="22"/>
        </w:rPr>
        <w:tab/>
      </w:r>
      <w:r>
        <w:rPr>
          <w:noProof/>
        </w:rPr>
        <w:t>Interlocuteur de la BnF</w:t>
      </w:r>
      <w:r>
        <w:rPr>
          <w:noProof/>
        </w:rPr>
        <w:tab/>
      </w:r>
      <w:r>
        <w:rPr>
          <w:noProof/>
        </w:rPr>
        <w:fldChar w:fldCharType="begin"/>
      </w:r>
      <w:r>
        <w:rPr>
          <w:noProof/>
        </w:rPr>
        <w:instrText xml:space="preserve"> PAGEREF _Toc202175786 \h </w:instrText>
      </w:r>
      <w:r>
        <w:rPr>
          <w:noProof/>
        </w:rPr>
      </w:r>
      <w:r>
        <w:rPr>
          <w:noProof/>
        </w:rPr>
        <w:fldChar w:fldCharType="separate"/>
      </w:r>
      <w:r>
        <w:rPr>
          <w:noProof/>
        </w:rPr>
        <w:t>18</w:t>
      </w:r>
      <w:r>
        <w:rPr>
          <w:noProof/>
        </w:rPr>
        <w:fldChar w:fldCharType="end"/>
      </w:r>
    </w:p>
    <w:p w14:paraId="7628ED52" w14:textId="3C9F053F"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8.5.2</w:t>
      </w:r>
      <w:r>
        <w:rPr>
          <w:rFonts w:asciiTheme="minorHAnsi" w:eastAsiaTheme="minorEastAsia" w:hAnsiTheme="minorHAnsi" w:cstheme="minorBidi"/>
          <w:i w:val="0"/>
          <w:noProof/>
          <w:sz w:val="22"/>
          <w:szCs w:val="22"/>
        </w:rPr>
        <w:tab/>
      </w:r>
      <w:r>
        <w:rPr>
          <w:noProof/>
        </w:rPr>
        <w:t>Interlocuteur du Titulaire</w:t>
      </w:r>
      <w:r>
        <w:rPr>
          <w:noProof/>
        </w:rPr>
        <w:tab/>
      </w:r>
      <w:r>
        <w:rPr>
          <w:noProof/>
        </w:rPr>
        <w:fldChar w:fldCharType="begin"/>
      </w:r>
      <w:r>
        <w:rPr>
          <w:noProof/>
        </w:rPr>
        <w:instrText xml:space="preserve"> PAGEREF _Toc202175787 \h </w:instrText>
      </w:r>
      <w:r>
        <w:rPr>
          <w:noProof/>
        </w:rPr>
      </w:r>
      <w:r>
        <w:rPr>
          <w:noProof/>
        </w:rPr>
        <w:fldChar w:fldCharType="separate"/>
      </w:r>
      <w:r>
        <w:rPr>
          <w:noProof/>
        </w:rPr>
        <w:t>18</w:t>
      </w:r>
      <w:r>
        <w:rPr>
          <w:noProof/>
        </w:rPr>
        <w:fldChar w:fldCharType="end"/>
      </w:r>
    </w:p>
    <w:p w14:paraId="1B255342" w14:textId="0E225722"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8.6</w:t>
      </w:r>
      <w:r>
        <w:rPr>
          <w:rFonts w:asciiTheme="minorHAnsi" w:eastAsiaTheme="minorEastAsia" w:hAnsiTheme="minorHAnsi" w:cstheme="minorBidi"/>
          <w:smallCaps w:val="0"/>
          <w:noProof/>
          <w:sz w:val="22"/>
          <w:szCs w:val="22"/>
        </w:rPr>
        <w:tab/>
      </w:r>
      <w:r>
        <w:rPr>
          <w:noProof/>
        </w:rPr>
        <w:t>Délais de vérification des décomptes</w:t>
      </w:r>
      <w:r>
        <w:rPr>
          <w:noProof/>
        </w:rPr>
        <w:tab/>
      </w:r>
      <w:r>
        <w:rPr>
          <w:noProof/>
        </w:rPr>
        <w:fldChar w:fldCharType="begin"/>
      </w:r>
      <w:r>
        <w:rPr>
          <w:noProof/>
        </w:rPr>
        <w:instrText xml:space="preserve"> PAGEREF _Toc202175788 \h </w:instrText>
      </w:r>
      <w:r>
        <w:rPr>
          <w:noProof/>
        </w:rPr>
      </w:r>
      <w:r>
        <w:rPr>
          <w:noProof/>
        </w:rPr>
        <w:fldChar w:fldCharType="separate"/>
      </w:r>
      <w:r>
        <w:rPr>
          <w:noProof/>
        </w:rPr>
        <w:t>18</w:t>
      </w:r>
      <w:r>
        <w:rPr>
          <w:noProof/>
        </w:rPr>
        <w:fldChar w:fldCharType="end"/>
      </w:r>
    </w:p>
    <w:p w14:paraId="01F7D72F" w14:textId="50CC6244"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8.6.1</w:t>
      </w:r>
      <w:r>
        <w:rPr>
          <w:rFonts w:asciiTheme="minorHAnsi" w:eastAsiaTheme="minorEastAsia" w:hAnsiTheme="minorHAnsi" w:cstheme="minorBidi"/>
          <w:i w:val="0"/>
          <w:noProof/>
          <w:sz w:val="22"/>
          <w:szCs w:val="22"/>
        </w:rPr>
        <w:tab/>
      </w:r>
      <w:r>
        <w:rPr>
          <w:noProof/>
        </w:rPr>
        <w:t>Vérification des projets de décomptes mensuels des entrepreneurs</w:t>
      </w:r>
      <w:r>
        <w:rPr>
          <w:noProof/>
        </w:rPr>
        <w:tab/>
      </w:r>
      <w:r>
        <w:rPr>
          <w:noProof/>
        </w:rPr>
        <w:fldChar w:fldCharType="begin"/>
      </w:r>
      <w:r>
        <w:rPr>
          <w:noProof/>
        </w:rPr>
        <w:instrText xml:space="preserve"> PAGEREF _Toc202175789 \h </w:instrText>
      </w:r>
      <w:r>
        <w:rPr>
          <w:noProof/>
        </w:rPr>
      </w:r>
      <w:r>
        <w:rPr>
          <w:noProof/>
        </w:rPr>
        <w:fldChar w:fldCharType="separate"/>
      </w:r>
      <w:r>
        <w:rPr>
          <w:noProof/>
        </w:rPr>
        <w:t>18</w:t>
      </w:r>
      <w:r>
        <w:rPr>
          <w:noProof/>
        </w:rPr>
        <w:fldChar w:fldCharType="end"/>
      </w:r>
    </w:p>
    <w:p w14:paraId="1C06CF23" w14:textId="311D928B" w:rsidR="00EC6B98" w:rsidRDefault="00EC6B98">
      <w:pPr>
        <w:pStyle w:val="TM3"/>
        <w:tabs>
          <w:tab w:val="left" w:pos="880"/>
        </w:tabs>
        <w:rPr>
          <w:rFonts w:asciiTheme="minorHAnsi" w:eastAsiaTheme="minorEastAsia" w:hAnsiTheme="minorHAnsi" w:cstheme="minorBidi"/>
          <w:i w:val="0"/>
          <w:noProof/>
          <w:sz w:val="22"/>
          <w:szCs w:val="22"/>
        </w:rPr>
      </w:pPr>
      <w:r w:rsidRPr="002C557E">
        <w:rPr>
          <w:noProof/>
        </w:rPr>
        <w:t>8.6.2</w:t>
      </w:r>
      <w:r>
        <w:rPr>
          <w:rFonts w:asciiTheme="minorHAnsi" w:eastAsiaTheme="minorEastAsia" w:hAnsiTheme="minorHAnsi" w:cstheme="minorBidi"/>
          <w:i w:val="0"/>
          <w:noProof/>
          <w:sz w:val="22"/>
          <w:szCs w:val="22"/>
        </w:rPr>
        <w:tab/>
      </w:r>
      <w:r>
        <w:rPr>
          <w:noProof/>
        </w:rPr>
        <w:t>Vérification du projet de décompte final des entrepreneurs et établissement du projet de décompte général</w:t>
      </w:r>
      <w:r>
        <w:rPr>
          <w:noProof/>
        </w:rPr>
        <w:tab/>
      </w:r>
      <w:r>
        <w:rPr>
          <w:noProof/>
        </w:rPr>
        <w:fldChar w:fldCharType="begin"/>
      </w:r>
      <w:r>
        <w:rPr>
          <w:noProof/>
        </w:rPr>
        <w:instrText xml:space="preserve"> PAGEREF _Toc202175790 \h </w:instrText>
      </w:r>
      <w:r>
        <w:rPr>
          <w:noProof/>
        </w:rPr>
      </w:r>
      <w:r>
        <w:rPr>
          <w:noProof/>
        </w:rPr>
        <w:fldChar w:fldCharType="separate"/>
      </w:r>
      <w:r>
        <w:rPr>
          <w:noProof/>
        </w:rPr>
        <w:t>18</w:t>
      </w:r>
      <w:r>
        <w:rPr>
          <w:noProof/>
        </w:rPr>
        <w:fldChar w:fldCharType="end"/>
      </w:r>
    </w:p>
    <w:p w14:paraId="4C4539DF" w14:textId="3AE6B500"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9</w:t>
      </w:r>
      <w:r>
        <w:rPr>
          <w:rFonts w:asciiTheme="minorHAnsi" w:eastAsiaTheme="minorEastAsia" w:hAnsiTheme="minorHAnsi" w:cstheme="minorBidi"/>
          <w:b w:val="0"/>
          <w:caps w:val="0"/>
          <w:noProof/>
          <w:sz w:val="22"/>
          <w:szCs w:val="22"/>
        </w:rPr>
        <w:tab/>
      </w:r>
      <w:r>
        <w:rPr>
          <w:noProof/>
        </w:rPr>
        <w:t>PENALITES</w:t>
      </w:r>
      <w:r>
        <w:rPr>
          <w:noProof/>
        </w:rPr>
        <w:tab/>
      </w:r>
      <w:r>
        <w:rPr>
          <w:noProof/>
        </w:rPr>
        <w:fldChar w:fldCharType="begin"/>
      </w:r>
      <w:r>
        <w:rPr>
          <w:noProof/>
        </w:rPr>
        <w:instrText xml:space="preserve"> PAGEREF _Toc202175791 \h </w:instrText>
      </w:r>
      <w:r>
        <w:rPr>
          <w:noProof/>
        </w:rPr>
      </w:r>
      <w:r>
        <w:rPr>
          <w:noProof/>
        </w:rPr>
        <w:fldChar w:fldCharType="separate"/>
      </w:r>
      <w:r>
        <w:rPr>
          <w:noProof/>
        </w:rPr>
        <w:t>20</w:t>
      </w:r>
      <w:r>
        <w:rPr>
          <w:noProof/>
        </w:rPr>
        <w:fldChar w:fldCharType="end"/>
      </w:r>
    </w:p>
    <w:p w14:paraId="16CA0DC9" w14:textId="16A7F6AD" w:rsidR="00EC6B98" w:rsidRDefault="00EC6B98">
      <w:pPr>
        <w:pStyle w:val="TM2"/>
        <w:tabs>
          <w:tab w:val="left" w:pos="660"/>
        </w:tabs>
        <w:rPr>
          <w:rFonts w:asciiTheme="minorHAnsi" w:eastAsiaTheme="minorEastAsia" w:hAnsiTheme="minorHAnsi" w:cstheme="minorBidi"/>
          <w:smallCaps w:val="0"/>
          <w:noProof/>
          <w:sz w:val="22"/>
          <w:szCs w:val="22"/>
        </w:rPr>
      </w:pPr>
      <w:r w:rsidRPr="002C557E">
        <w:rPr>
          <w:noProof/>
        </w:rPr>
        <w:t>9.1</w:t>
      </w:r>
      <w:r>
        <w:rPr>
          <w:rFonts w:asciiTheme="minorHAnsi" w:eastAsiaTheme="minorEastAsia" w:hAnsiTheme="minorHAnsi" w:cstheme="minorBidi"/>
          <w:smallCaps w:val="0"/>
          <w:noProof/>
          <w:sz w:val="22"/>
          <w:szCs w:val="22"/>
        </w:rPr>
        <w:tab/>
      </w:r>
      <w:r w:rsidRPr="002C557E">
        <w:rPr>
          <w:noProof/>
        </w:rPr>
        <w:t>Pénalité pour retard dans la transmission des éléments de mission de la phase Etudes</w:t>
      </w:r>
      <w:r>
        <w:rPr>
          <w:noProof/>
        </w:rPr>
        <w:tab/>
      </w:r>
      <w:r>
        <w:rPr>
          <w:noProof/>
        </w:rPr>
        <w:fldChar w:fldCharType="begin"/>
      </w:r>
      <w:r>
        <w:rPr>
          <w:noProof/>
        </w:rPr>
        <w:instrText xml:space="preserve"> PAGEREF _Toc202175792 \h </w:instrText>
      </w:r>
      <w:r>
        <w:rPr>
          <w:noProof/>
        </w:rPr>
      </w:r>
      <w:r>
        <w:rPr>
          <w:noProof/>
        </w:rPr>
        <w:fldChar w:fldCharType="separate"/>
      </w:r>
      <w:r>
        <w:rPr>
          <w:noProof/>
        </w:rPr>
        <w:t>20</w:t>
      </w:r>
      <w:r>
        <w:rPr>
          <w:noProof/>
        </w:rPr>
        <w:fldChar w:fldCharType="end"/>
      </w:r>
    </w:p>
    <w:p w14:paraId="607F8F77" w14:textId="43F8B3E4"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9.2</w:t>
      </w:r>
      <w:r>
        <w:rPr>
          <w:rFonts w:asciiTheme="minorHAnsi" w:eastAsiaTheme="minorEastAsia" w:hAnsiTheme="minorHAnsi" w:cstheme="minorBidi"/>
          <w:smallCaps w:val="0"/>
          <w:noProof/>
          <w:sz w:val="22"/>
          <w:szCs w:val="22"/>
        </w:rPr>
        <w:tab/>
      </w:r>
      <w:r w:rsidRPr="002C557E">
        <w:rPr>
          <w:noProof/>
        </w:rPr>
        <w:t>Pénalité pour retard dans les délais de vérification des projets de décompte mensuels des entrepreneurs, du projet de décompte final et l’établissement du décompte général</w:t>
      </w:r>
      <w:r>
        <w:rPr>
          <w:noProof/>
        </w:rPr>
        <w:tab/>
      </w:r>
      <w:r>
        <w:rPr>
          <w:noProof/>
        </w:rPr>
        <w:fldChar w:fldCharType="begin"/>
      </w:r>
      <w:r>
        <w:rPr>
          <w:noProof/>
        </w:rPr>
        <w:instrText xml:space="preserve"> PAGEREF _Toc202175793 \h </w:instrText>
      </w:r>
      <w:r>
        <w:rPr>
          <w:noProof/>
        </w:rPr>
      </w:r>
      <w:r>
        <w:rPr>
          <w:noProof/>
        </w:rPr>
        <w:fldChar w:fldCharType="separate"/>
      </w:r>
      <w:r>
        <w:rPr>
          <w:noProof/>
        </w:rPr>
        <w:t>20</w:t>
      </w:r>
      <w:r>
        <w:rPr>
          <w:noProof/>
        </w:rPr>
        <w:fldChar w:fldCharType="end"/>
      </w:r>
    </w:p>
    <w:p w14:paraId="18AFB1F5" w14:textId="3E4B044D"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9.3</w:t>
      </w:r>
      <w:r>
        <w:rPr>
          <w:rFonts w:asciiTheme="minorHAnsi" w:eastAsiaTheme="minorEastAsia" w:hAnsiTheme="minorHAnsi" w:cstheme="minorBidi"/>
          <w:smallCaps w:val="0"/>
          <w:noProof/>
          <w:sz w:val="22"/>
          <w:szCs w:val="22"/>
        </w:rPr>
        <w:tab/>
      </w:r>
      <w:r w:rsidRPr="002C557E">
        <w:rPr>
          <w:noProof/>
        </w:rPr>
        <w:t>Pénalité en cas de retard dans l’instruction des mémoires en réclamation</w:t>
      </w:r>
      <w:r>
        <w:rPr>
          <w:noProof/>
        </w:rPr>
        <w:tab/>
      </w:r>
      <w:r>
        <w:rPr>
          <w:noProof/>
        </w:rPr>
        <w:fldChar w:fldCharType="begin"/>
      </w:r>
      <w:r>
        <w:rPr>
          <w:noProof/>
        </w:rPr>
        <w:instrText xml:space="preserve"> PAGEREF _Toc202175794 \h </w:instrText>
      </w:r>
      <w:r>
        <w:rPr>
          <w:noProof/>
        </w:rPr>
      </w:r>
      <w:r>
        <w:rPr>
          <w:noProof/>
        </w:rPr>
        <w:fldChar w:fldCharType="separate"/>
      </w:r>
      <w:r>
        <w:rPr>
          <w:noProof/>
        </w:rPr>
        <w:t>20</w:t>
      </w:r>
      <w:r>
        <w:rPr>
          <w:noProof/>
        </w:rPr>
        <w:fldChar w:fldCharType="end"/>
      </w:r>
    </w:p>
    <w:p w14:paraId="274AC2CC" w14:textId="738D4E00"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9.4</w:t>
      </w:r>
      <w:r>
        <w:rPr>
          <w:rFonts w:asciiTheme="minorHAnsi" w:eastAsiaTheme="minorEastAsia" w:hAnsiTheme="minorHAnsi" w:cstheme="minorBidi"/>
          <w:smallCaps w:val="0"/>
          <w:noProof/>
          <w:sz w:val="22"/>
          <w:szCs w:val="22"/>
        </w:rPr>
        <w:tab/>
      </w:r>
      <w:r w:rsidRPr="002C557E">
        <w:rPr>
          <w:noProof/>
        </w:rPr>
        <w:t>Pénalité pour carence dans la délivrance des ordres de service</w:t>
      </w:r>
      <w:r>
        <w:rPr>
          <w:noProof/>
        </w:rPr>
        <w:tab/>
      </w:r>
      <w:r>
        <w:rPr>
          <w:noProof/>
        </w:rPr>
        <w:fldChar w:fldCharType="begin"/>
      </w:r>
      <w:r>
        <w:rPr>
          <w:noProof/>
        </w:rPr>
        <w:instrText xml:space="preserve"> PAGEREF _Toc202175795 \h </w:instrText>
      </w:r>
      <w:r>
        <w:rPr>
          <w:noProof/>
        </w:rPr>
      </w:r>
      <w:r>
        <w:rPr>
          <w:noProof/>
        </w:rPr>
        <w:fldChar w:fldCharType="separate"/>
      </w:r>
      <w:r>
        <w:rPr>
          <w:noProof/>
        </w:rPr>
        <w:t>20</w:t>
      </w:r>
      <w:r>
        <w:rPr>
          <w:noProof/>
        </w:rPr>
        <w:fldChar w:fldCharType="end"/>
      </w:r>
    </w:p>
    <w:p w14:paraId="7A1FC7D3" w14:textId="61BE74B5"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9.5</w:t>
      </w:r>
      <w:r>
        <w:rPr>
          <w:rFonts w:asciiTheme="minorHAnsi" w:eastAsiaTheme="minorEastAsia" w:hAnsiTheme="minorHAnsi" w:cstheme="minorBidi"/>
          <w:smallCaps w:val="0"/>
          <w:noProof/>
          <w:sz w:val="22"/>
          <w:szCs w:val="22"/>
        </w:rPr>
        <w:tab/>
      </w:r>
      <w:r w:rsidRPr="002C557E">
        <w:rPr>
          <w:noProof/>
        </w:rPr>
        <w:t>Pénalité en cas d’absence aux réunions</w:t>
      </w:r>
      <w:r>
        <w:rPr>
          <w:noProof/>
        </w:rPr>
        <w:tab/>
      </w:r>
      <w:r>
        <w:rPr>
          <w:noProof/>
        </w:rPr>
        <w:fldChar w:fldCharType="begin"/>
      </w:r>
      <w:r>
        <w:rPr>
          <w:noProof/>
        </w:rPr>
        <w:instrText xml:space="preserve"> PAGEREF _Toc202175796 \h </w:instrText>
      </w:r>
      <w:r>
        <w:rPr>
          <w:noProof/>
        </w:rPr>
      </w:r>
      <w:r>
        <w:rPr>
          <w:noProof/>
        </w:rPr>
        <w:fldChar w:fldCharType="separate"/>
      </w:r>
      <w:r>
        <w:rPr>
          <w:noProof/>
        </w:rPr>
        <w:t>20</w:t>
      </w:r>
      <w:r>
        <w:rPr>
          <w:noProof/>
        </w:rPr>
        <w:fldChar w:fldCharType="end"/>
      </w:r>
    </w:p>
    <w:p w14:paraId="3041E0F1" w14:textId="0F656542"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9.6</w:t>
      </w:r>
      <w:r>
        <w:rPr>
          <w:rFonts w:asciiTheme="minorHAnsi" w:eastAsiaTheme="minorEastAsia" w:hAnsiTheme="minorHAnsi" w:cstheme="minorBidi"/>
          <w:smallCaps w:val="0"/>
          <w:noProof/>
          <w:sz w:val="22"/>
          <w:szCs w:val="22"/>
        </w:rPr>
        <w:tab/>
      </w:r>
      <w:r w:rsidRPr="002C557E">
        <w:rPr>
          <w:noProof/>
        </w:rPr>
        <w:t>Pénalité pour perte de clé ou de badge</w:t>
      </w:r>
      <w:r>
        <w:rPr>
          <w:noProof/>
        </w:rPr>
        <w:tab/>
      </w:r>
      <w:r>
        <w:rPr>
          <w:noProof/>
        </w:rPr>
        <w:fldChar w:fldCharType="begin"/>
      </w:r>
      <w:r>
        <w:rPr>
          <w:noProof/>
        </w:rPr>
        <w:instrText xml:space="preserve"> PAGEREF _Toc202175797 \h </w:instrText>
      </w:r>
      <w:r>
        <w:rPr>
          <w:noProof/>
        </w:rPr>
      </w:r>
      <w:r>
        <w:rPr>
          <w:noProof/>
        </w:rPr>
        <w:fldChar w:fldCharType="separate"/>
      </w:r>
      <w:r>
        <w:rPr>
          <w:noProof/>
        </w:rPr>
        <w:t>20</w:t>
      </w:r>
      <w:r>
        <w:rPr>
          <w:noProof/>
        </w:rPr>
        <w:fldChar w:fldCharType="end"/>
      </w:r>
    </w:p>
    <w:p w14:paraId="6A5F379E" w14:textId="72252310"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9.7</w:t>
      </w:r>
      <w:r>
        <w:rPr>
          <w:rFonts w:asciiTheme="minorHAnsi" w:eastAsiaTheme="minorEastAsia" w:hAnsiTheme="minorHAnsi" w:cstheme="minorBidi"/>
          <w:smallCaps w:val="0"/>
          <w:noProof/>
          <w:sz w:val="22"/>
          <w:szCs w:val="22"/>
        </w:rPr>
        <w:tab/>
      </w:r>
      <w:r w:rsidRPr="002C557E">
        <w:rPr>
          <w:noProof/>
        </w:rPr>
        <w:t>Pénalité pour non-respect par le maître d’œuvre du coût cumulé des marchés de travaux</w:t>
      </w:r>
      <w:r>
        <w:rPr>
          <w:noProof/>
        </w:rPr>
        <w:tab/>
      </w:r>
      <w:r>
        <w:rPr>
          <w:noProof/>
        </w:rPr>
        <w:fldChar w:fldCharType="begin"/>
      </w:r>
      <w:r>
        <w:rPr>
          <w:noProof/>
        </w:rPr>
        <w:instrText xml:space="preserve"> PAGEREF _Toc202175798 \h </w:instrText>
      </w:r>
      <w:r>
        <w:rPr>
          <w:noProof/>
        </w:rPr>
      </w:r>
      <w:r>
        <w:rPr>
          <w:noProof/>
        </w:rPr>
        <w:fldChar w:fldCharType="separate"/>
      </w:r>
      <w:r>
        <w:rPr>
          <w:noProof/>
        </w:rPr>
        <w:t>20</w:t>
      </w:r>
      <w:r>
        <w:rPr>
          <w:noProof/>
        </w:rPr>
        <w:fldChar w:fldCharType="end"/>
      </w:r>
    </w:p>
    <w:p w14:paraId="61E59FD5" w14:textId="1A7B8F60"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10</w:t>
      </w:r>
      <w:r>
        <w:rPr>
          <w:rFonts w:asciiTheme="minorHAnsi" w:eastAsiaTheme="minorEastAsia" w:hAnsiTheme="minorHAnsi" w:cstheme="minorBidi"/>
          <w:b w:val="0"/>
          <w:caps w:val="0"/>
          <w:noProof/>
          <w:sz w:val="22"/>
          <w:szCs w:val="22"/>
        </w:rPr>
        <w:tab/>
      </w:r>
      <w:r>
        <w:rPr>
          <w:noProof/>
        </w:rPr>
        <w:t>MODIFICATIONS DU MARCHE</w:t>
      </w:r>
      <w:r>
        <w:rPr>
          <w:noProof/>
        </w:rPr>
        <w:tab/>
      </w:r>
      <w:r>
        <w:rPr>
          <w:noProof/>
        </w:rPr>
        <w:fldChar w:fldCharType="begin"/>
      </w:r>
      <w:r>
        <w:rPr>
          <w:noProof/>
        </w:rPr>
        <w:instrText xml:space="preserve"> PAGEREF _Toc202175799 \h </w:instrText>
      </w:r>
      <w:r>
        <w:rPr>
          <w:noProof/>
        </w:rPr>
      </w:r>
      <w:r>
        <w:rPr>
          <w:noProof/>
        </w:rPr>
        <w:fldChar w:fldCharType="separate"/>
      </w:r>
      <w:r>
        <w:rPr>
          <w:noProof/>
        </w:rPr>
        <w:t>21</w:t>
      </w:r>
      <w:r>
        <w:rPr>
          <w:noProof/>
        </w:rPr>
        <w:fldChar w:fldCharType="end"/>
      </w:r>
    </w:p>
    <w:p w14:paraId="41319CC0" w14:textId="0F559A03"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10.1</w:t>
      </w:r>
      <w:r>
        <w:rPr>
          <w:rFonts w:asciiTheme="minorHAnsi" w:eastAsiaTheme="minorEastAsia" w:hAnsiTheme="minorHAnsi" w:cstheme="minorBidi"/>
          <w:smallCaps w:val="0"/>
          <w:noProof/>
          <w:sz w:val="22"/>
          <w:szCs w:val="22"/>
        </w:rPr>
        <w:tab/>
      </w:r>
      <w:r>
        <w:rPr>
          <w:noProof/>
        </w:rPr>
        <w:t>Modifications économiques en cours d’exécution du marché</w:t>
      </w:r>
      <w:r>
        <w:rPr>
          <w:noProof/>
        </w:rPr>
        <w:tab/>
      </w:r>
      <w:r>
        <w:rPr>
          <w:noProof/>
        </w:rPr>
        <w:fldChar w:fldCharType="begin"/>
      </w:r>
      <w:r>
        <w:rPr>
          <w:noProof/>
        </w:rPr>
        <w:instrText xml:space="preserve"> PAGEREF _Toc202175800 \h </w:instrText>
      </w:r>
      <w:r>
        <w:rPr>
          <w:noProof/>
        </w:rPr>
      </w:r>
      <w:r>
        <w:rPr>
          <w:noProof/>
        </w:rPr>
        <w:fldChar w:fldCharType="separate"/>
      </w:r>
      <w:r>
        <w:rPr>
          <w:noProof/>
        </w:rPr>
        <w:t>21</w:t>
      </w:r>
      <w:r>
        <w:rPr>
          <w:noProof/>
        </w:rPr>
        <w:fldChar w:fldCharType="end"/>
      </w:r>
    </w:p>
    <w:p w14:paraId="27573A95" w14:textId="396F1807"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10.1.1</w:t>
      </w:r>
      <w:r>
        <w:rPr>
          <w:rFonts w:asciiTheme="minorHAnsi" w:eastAsiaTheme="minorEastAsia" w:hAnsiTheme="minorHAnsi" w:cstheme="minorBidi"/>
          <w:i w:val="0"/>
          <w:noProof/>
          <w:sz w:val="22"/>
          <w:szCs w:val="22"/>
        </w:rPr>
        <w:tab/>
      </w:r>
      <w:r>
        <w:rPr>
          <w:noProof/>
        </w:rPr>
        <w:t>Modifications de faible montant initiées par le maître d’ouvrage</w:t>
      </w:r>
      <w:r>
        <w:rPr>
          <w:noProof/>
        </w:rPr>
        <w:tab/>
      </w:r>
      <w:r>
        <w:rPr>
          <w:noProof/>
        </w:rPr>
        <w:fldChar w:fldCharType="begin"/>
      </w:r>
      <w:r>
        <w:rPr>
          <w:noProof/>
        </w:rPr>
        <w:instrText xml:space="preserve"> PAGEREF _Toc202175801 \h </w:instrText>
      </w:r>
      <w:r>
        <w:rPr>
          <w:noProof/>
        </w:rPr>
      </w:r>
      <w:r>
        <w:rPr>
          <w:noProof/>
        </w:rPr>
        <w:fldChar w:fldCharType="separate"/>
      </w:r>
      <w:r>
        <w:rPr>
          <w:noProof/>
        </w:rPr>
        <w:t>21</w:t>
      </w:r>
      <w:r>
        <w:rPr>
          <w:noProof/>
        </w:rPr>
        <w:fldChar w:fldCharType="end"/>
      </w:r>
    </w:p>
    <w:p w14:paraId="586F2EE2" w14:textId="1CC49A69"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10.1.2</w:t>
      </w:r>
      <w:r>
        <w:rPr>
          <w:rFonts w:asciiTheme="minorHAnsi" w:eastAsiaTheme="minorEastAsia" w:hAnsiTheme="minorHAnsi" w:cstheme="minorBidi"/>
          <w:i w:val="0"/>
          <w:noProof/>
          <w:sz w:val="22"/>
          <w:szCs w:val="22"/>
        </w:rPr>
        <w:tab/>
      </w:r>
      <w:r>
        <w:rPr>
          <w:noProof/>
        </w:rPr>
        <w:t>Modifications qui s’imposent au maître d’ouvrage</w:t>
      </w:r>
      <w:r>
        <w:rPr>
          <w:noProof/>
        </w:rPr>
        <w:tab/>
      </w:r>
      <w:r>
        <w:rPr>
          <w:noProof/>
        </w:rPr>
        <w:fldChar w:fldCharType="begin"/>
      </w:r>
      <w:r>
        <w:rPr>
          <w:noProof/>
        </w:rPr>
        <w:instrText xml:space="preserve"> PAGEREF _Toc202175802 \h </w:instrText>
      </w:r>
      <w:r>
        <w:rPr>
          <w:noProof/>
        </w:rPr>
      </w:r>
      <w:r>
        <w:rPr>
          <w:noProof/>
        </w:rPr>
        <w:fldChar w:fldCharType="separate"/>
      </w:r>
      <w:r>
        <w:rPr>
          <w:noProof/>
        </w:rPr>
        <w:t>21</w:t>
      </w:r>
      <w:r>
        <w:rPr>
          <w:noProof/>
        </w:rPr>
        <w:fldChar w:fldCharType="end"/>
      </w:r>
    </w:p>
    <w:p w14:paraId="3C667C41" w14:textId="535F2283"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10.1.3</w:t>
      </w:r>
      <w:r>
        <w:rPr>
          <w:rFonts w:asciiTheme="minorHAnsi" w:eastAsiaTheme="minorEastAsia" w:hAnsiTheme="minorHAnsi" w:cstheme="minorBidi"/>
          <w:i w:val="0"/>
          <w:noProof/>
          <w:sz w:val="22"/>
          <w:szCs w:val="22"/>
        </w:rPr>
        <w:tab/>
      </w:r>
      <w:r>
        <w:rPr>
          <w:noProof/>
        </w:rPr>
        <w:t>Modifications prévues dans le cadre de clauses de réexamen</w:t>
      </w:r>
      <w:r>
        <w:rPr>
          <w:noProof/>
        </w:rPr>
        <w:tab/>
      </w:r>
      <w:r>
        <w:rPr>
          <w:noProof/>
        </w:rPr>
        <w:fldChar w:fldCharType="begin"/>
      </w:r>
      <w:r>
        <w:rPr>
          <w:noProof/>
        </w:rPr>
        <w:instrText xml:space="preserve"> PAGEREF _Toc202175803 \h </w:instrText>
      </w:r>
      <w:r>
        <w:rPr>
          <w:noProof/>
        </w:rPr>
      </w:r>
      <w:r>
        <w:rPr>
          <w:noProof/>
        </w:rPr>
        <w:fldChar w:fldCharType="separate"/>
      </w:r>
      <w:r>
        <w:rPr>
          <w:noProof/>
        </w:rPr>
        <w:t>21</w:t>
      </w:r>
      <w:r>
        <w:rPr>
          <w:noProof/>
        </w:rPr>
        <w:fldChar w:fldCharType="end"/>
      </w:r>
    </w:p>
    <w:p w14:paraId="42B98F86" w14:textId="4071F92D"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10.1.4</w:t>
      </w:r>
      <w:r>
        <w:rPr>
          <w:rFonts w:asciiTheme="minorHAnsi" w:eastAsiaTheme="minorEastAsia" w:hAnsiTheme="minorHAnsi" w:cstheme="minorBidi"/>
          <w:i w:val="0"/>
          <w:noProof/>
          <w:sz w:val="22"/>
          <w:szCs w:val="22"/>
        </w:rPr>
        <w:tab/>
      </w:r>
      <w:r>
        <w:rPr>
          <w:noProof/>
        </w:rPr>
        <w:t>Suivi et classification des modifications apportées aux marchés de travaux</w:t>
      </w:r>
      <w:r>
        <w:rPr>
          <w:noProof/>
        </w:rPr>
        <w:tab/>
      </w:r>
      <w:r>
        <w:rPr>
          <w:noProof/>
        </w:rPr>
        <w:fldChar w:fldCharType="begin"/>
      </w:r>
      <w:r>
        <w:rPr>
          <w:noProof/>
        </w:rPr>
        <w:instrText xml:space="preserve"> PAGEREF _Toc202175804 \h </w:instrText>
      </w:r>
      <w:r>
        <w:rPr>
          <w:noProof/>
        </w:rPr>
      </w:r>
      <w:r>
        <w:rPr>
          <w:noProof/>
        </w:rPr>
        <w:fldChar w:fldCharType="separate"/>
      </w:r>
      <w:r>
        <w:rPr>
          <w:noProof/>
        </w:rPr>
        <w:t>21</w:t>
      </w:r>
      <w:r>
        <w:rPr>
          <w:noProof/>
        </w:rPr>
        <w:fldChar w:fldCharType="end"/>
      </w:r>
    </w:p>
    <w:p w14:paraId="63C3CD36" w14:textId="79CF3145"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10.2</w:t>
      </w:r>
      <w:r>
        <w:rPr>
          <w:rFonts w:asciiTheme="minorHAnsi" w:eastAsiaTheme="minorEastAsia" w:hAnsiTheme="minorHAnsi" w:cstheme="minorBidi"/>
          <w:smallCaps w:val="0"/>
          <w:noProof/>
          <w:sz w:val="22"/>
          <w:szCs w:val="22"/>
        </w:rPr>
        <w:tab/>
      </w:r>
      <w:r>
        <w:rPr>
          <w:noProof/>
        </w:rPr>
        <w:t>Modifications affectant les contractants</w:t>
      </w:r>
      <w:r>
        <w:rPr>
          <w:noProof/>
        </w:rPr>
        <w:tab/>
      </w:r>
      <w:r>
        <w:rPr>
          <w:noProof/>
        </w:rPr>
        <w:fldChar w:fldCharType="begin"/>
      </w:r>
      <w:r>
        <w:rPr>
          <w:noProof/>
        </w:rPr>
        <w:instrText xml:space="preserve"> PAGEREF _Toc202175805 \h </w:instrText>
      </w:r>
      <w:r>
        <w:rPr>
          <w:noProof/>
        </w:rPr>
      </w:r>
      <w:r>
        <w:rPr>
          <w:noProof/>
        </w:rPr>
        <w:fldChar w:fldCharType="separate"/>
      </w:r>
      <w:r>
        <w:rPr>
          <w:noProof/>
        </w:rPr>
        <w:t>22</w:t>
      </w:r>
      <w:r>
        <w:rPr>
          <w:noProof/>
        </w:rPr>
        <w:fldChar w:fldCharType="end"/>
      </w:r>
    </w:p>
    <w:p w14:paraId="69A48009" w14:textId="47871AC4"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10.2.1</w:t>
      </w:r>
      <w:r>
        <w:rPr>
          <w:rFonts w:asciiTheme="minorHAnsi" w:eastAsiaTheme="minorEastAsia" w:hAnsiTheme="minorHAnsi" w:cstheme="minorBidi"/>
          <w:i w:val="0"/>
          <w:noProof/>
          <w:sz w:val="22"/>
          <w:szCs w:val="22"/>
        </w:rPr>
        <w:tab/>
      </w:r>
      <w:r>
        <w:rPr>
          <w:noProof/>
        </w:rPr>
        <w:t>Remplacement du titulaire initial par un nouveau Titulaire</w:t>
      </w:r>
      <w:r>
        <w:rPr>
          <w:noProof/>
        </w:rPr>
        <w:tab/>
      </w:r>
      <w:r>
        <w:rPr>
          <w:noProof/>
        </w:rPr>
        <w:fldChar w:fldCharType="begin"/>
      </w:r>
      <w:r>
        <w:rPr>
          <w:noProof/>
        </w:rPr>
        <w:instrText xml:space="preserve"> PAGEREF _Toc202175806 \h </w:instrText>
      </w:r>
      <w:r>
        <w:rPr>
          <w:noProof/>
        </w:rPr>
      </w:r>
      <w:r>
        <w:rPr>
          <w:noProof/>
        </w:rPr>
        <w:fldChar w:fldCharType="separate"/>
      </w:r>
      <w:r>
        <w:rPr>
          <w:noProof/>
        </w:rPr>
        <w:t>22</w:t>
      </w:r>
      <w:r>
        <w:rPr>
          <w:noProof/>
        </w:rPr>
        <w:fldChar w:fldCharType="end"/>
      </w:r>
    </w:p>
    <w:p w14:paraId="66D0B6EE" w14:textId="3966A16A"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10.2.2</w:t>
      </w:r>
      <w:r>
        <w:rPr>
          <w:rFonts w:asciiTheme="minorHAnsi" w:eastAsiaTheme="minorEastAsia" w:hAnsiTheme="minorHAnsi" w:cstheme="minorBidi"/>
          <w:i w:val="0"/>
          <w:noProof/>
          <w:sz w:val="22"/>
          <w:szCs w:val="22"/>
        </w:rPr>
        <w:tab/>
      </w:r>
      <w:r>
        <w:rPr>
          <w:noProof/>
        </w:rPr>
        <w:t>Modification du groupement de maîtrise d’œuvre en cas de défaillance du mandataire</w:t>
      </w:r>
      <w:r>
        <w:rPr>
          <w:noProof/>
        </w:rPr>
        <w:tab/>
      </w:r>
      <w:r>
        <w:rPr>
          <w:noProof/>
        </w:rPr>
        <w:fldChar w:fldCharType="begin"/>
      </w:r>
      <w:r>
        <w:rPr>
          <w:noProof/>
        </w:rPr>
        <w:instrText xml:space="preserve"> PAGEREF _Toc202175807 \h </w:instrText>
      </w:r>
      <w:r>
        <w:rPr>
          <w:noProof/>
        </w:rPr>
      </w:r>
      <w:r>
        <w:rPr>
          <w:noProof/>
        </w:rPr>
        <w:fldChar w:fldCharType="separate"/>
      </w:r>
      <w:r>
        <w:rPr>
          <w:noProof/>
        </w:rPr>
        <w:t>22</w:t>
      </w:r>
      <w:r>
        <w:rPr>
          <w:noProof/>
        </w:rPr>
        <w:fldChar w:fldCharType="end"/>
      </w:r>
    </w:p>
    <w:p w14:paraId="7006A43F" w14:textId="1390453E"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10.2.3</w:t>
      </w:r>
      <w:r>
        <w:rPr>
          <w:rFonts w:asciiTheme="minorHAnsi" w:eastAsiaTheme="minorEastAsia" w:hAnsiTheme="minorHAnsi" w:cstheme="minorBidi"/>
          <w:i w:val="0"/>
          <w:noProof/>
          <w:sz w:val="22"/>
          <w:szCs w:val="22"/>
        </w:rPr>
        <w:tab/>
      </w:r>
      <w:r>
        <w:rPr>
          <w:noProof/>
        </w:rPr>
        <w:t>Modification du groupement de maîtrise d’œuvre en cas de défaillance d’un cotraitant</w:t>
      </w:r>
      <w:r>
        <w:rPr>
          <w:noProof/>
        </w:rPr>
        <w:tab/>
      </w:r>
      <w:r>
        <w:rPr>
          <w:noProof/>
        </w:rPr>
        <w:fldChar w:fldCharType="begin"/>
      </w:r>
      <w:r>
        <w:rPr>
          <w:noProof/>
        </w:rPr>
        <w:instrText xml:space="preserve"> PAGEREF _Toc202175808 \h </w:instrText>
      </w:r>
      <w:r>
        <w:rPr>
          <w:noProof/>
        </w:rPr>
      </w:r>
      <w:r>
        <w:rPr>
          <w:noProof/>
        </w:rPr>
        <w:fldChar w:fldCharType="separate"/>
      </w:r>
      <w:r>
        <w:rPr>
          <w:noProof/>
        </w:rPr>
        <w:t>22</w:t>
      </w:r>
      <w:r>
        <w:rPr>
          <w:noProof/>
        </w:rPr>
        <w:fldChar w:fldCharType="end"/>
      </w:r>
    </w:p>
    <w:p w14:paraId="49D7F248" w14:textId="6C5C2542"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11</w:t>
      </w:r>
      <w:r>
        <w:rPr>
          <w:rFonts w:asciiTheme="minorHAnsi" w:eastAsiaTheme="minorEastAsia" w:hAnsiTheme="minorHAnsi" w:cstheme="minorBidi"/>
          <w:b w:val="0"/>
          <w:caps w:val="0"/>
          <w:noProof/>
          <w:sz w:val="22"/>
          <w:szCs w:val="22"/>
        </w:rPr>
        <w:tab/>
      </w:r>
      <w:r>
        <w:rPr>
          <w:noProof/>
        </w:rPr>
        <w:t>REMUNERATION</w:t>
      </w:r>
      <w:r w:rsidRPr="002C557E">
        <w:rPr>
          <w:rFonts w:ascii="Times New Roman" w:hAnsi="Times New Roman"/>
          <w:noProof/>
        </w:rPr>
        <w:t xml:space="preserve">, </w:t>
      </w:r>
      <w:r>
        <w:rPr>
          <w:noProof/>
        </w:rPr>
        <w:t>PRIX ET REGLEMENT DES COMPTES</w:t>
      </w:r>
      <w:r>
        <w:rPr>
          <w:noProof/>
        </w:rPr>
        <w:tab/>
      </w:r>
      <w:r>
        <w:rPr>
          <w:noProof/>
        </w:rPr>
        <w:fldChar w:fldCharType="begin"/>
      </w:r>
      <w:r>
        <w:rPr>
          <w:noProof/>
        </w:rPr>
        <w:instrText xml:space="preserve"> PAGEREF _Toc202175809 \h </w:instrText>
      </w:r>
      <w:r>
        <w:rPr>
          <w:noProof/>
        </w:rPr>
      </w:r>
      <w:r>
        <w:rPr>
          <w:noProof/>
        </w:rPr>
        <w:fldChar w:fldCharType="separate"/>
      </w:r>
      <w:r>
        <w:rPr>
          <w:noProof/>
        </w:rPr>
        <w:t>22</w:t>
      </w:r>
      <w:r>
        <w:rPr>
          <w:noProof/>
        </w:rPr>
        <w:fldChar w:fldCharType="end"/>
      </w:r>
    </w:p>
    <w:p w14:paraId="7C76957C" w14:textId="654005CE"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11.1</w:t>
      </w:r>
      <w:r>
        <w:rPr>
          <w:rFonts w:asciiTheme="minorHAnsi" w:eastAsiaTheme="minorEastAsia" w:hAnsiTheme="minorHAnsi" w:cstheme="minorBidi"/>
          <w:smallCaps w:val="0"/>
          <w:noProof/>
          <w:sz w:val="22"/>
          <w:szCs w:val="22"/>
        </w:rPr>
        <w:tab/>
      </w:r>
      <w:r>
        <w:rPr>
          <w:noProof/>
        </w:rPr>
        <w:t>Rémunération du maître d’œuvre</w:t>
      </w:r>
      <w:r>
        <w:rPr>
          <w:noProof/>
        </w:rPr>
        <w:tab/>
      </w:r>
      <w:r>
        <w:rPr>
          <w:noProof/>
        </w:rPr>
        <w:fldChar w:fldCharType="begin"/>
      </w:r>
      <w:r>
        <w:rPr>
          <w:noProof/>
        </w:rPr>
        <w:instrText xml:space="preserve"> PAGEREF _Toc202175810 \h </w:instrText>
      </w:r>
      <w:r>
        <w:rPr>
          <w:noProof/>
        </w:rPr>
      </w:r>
      <w:r>
        <w:rPr>
          <w:noProof/>
        </w:rPr>
        <w:fldChar w:fldCharType="separate"/>
      </w:r>
      <w:r>
        <w:rPr>
          <w:noProof/>
        </w:rPr>
        <w:t>22</w:t>
      </w:r>
      <w:r>
        <w:rPr>
          <w:noProof/>
        </w:rPr>
        <w:fldChar w:fldCharType="end"/>
      </w:r>
    </w:p>
    <w:p w14:paraId="6C51B460" w14:textId="66348AD0"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11.1.1</w:t>
      </w:r>
      <w:r>
        <w:rPr>
          <w:rFonts w:asciiTheme="minorHAnsi" w:eastAsiaTheme="minorEastAsia" w:hAnsiTheme="minorHAnsi" w:cstheme="minorBidi"/>
          <w:i w:val="0"/>
          <w:noProof/>
          <w:sz w:val="22"/>
          <w:szCs w:val="22"/>
        </w:rPr>
        <w:tab/>
      </w:r>
      <w:r>
        <w:rPr>
          <w:noProof/>
        </w:rPr>
        <w:t>Modalités de fixation du forfait de rémunération</w:t>
      </w:r>
      <w:r>
        <w:rPr>
          <w:noProof/>
        </w:rPr>
        <w:tab/>
      </w:r>
      <w:r>
        <w:rPr>
          <w:noProof/>
        </w:rPr>
        <w:fldChar w:fldCharType="begin"/>
      </w:r>
      <w:r>
        <w:rPr>
          <w:noProof/>
        </w:rPr>
        <w:instrText xml:space="preserve"> PAGEREF _Toc202175811 \h </w:instrText>
      </w:r>
      <w:r>
        <w:rPr>
          <w:noProof/>
        </w:rPr>
      </w:r>
      <w:r>
        <w:rPr>
          <w:noProof/>
        </w:rPr>
        <w:fldChar w:fldCharType="separate"/>
      </w:r>
      <w:r>
        <w:rPr>
          <w:noProof/>
        </w:rPr>
        <w:t>22</w:t>
      </w:r>
      <w:r>
        <w:rPr>
          <w:noProof/>
        </w:rPr>
        <w:fldChar w:fldCharType="end"/>
      </w:r>
    </w:p>
    <w:p w14:paraId="1581AA4F" w14:textId="60985913"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11.1.2</w:t>
      </w:r>
      <w:r>
        <w:rPr>
          <w:rFonts w:asciiTheme="minorHAnsi" w:eastAsiaTheme="minorEastAsia" w:hAnsiTheme="minorHAnsi" w:cstheme="minorBidi"/>
          <w:i w:val="0"/>
          <w:noProof/>
          <w:sz w:val="22"/>
          <w:szCs w:val="22"/>
        </w:rPr>
        <w:tab/>
      </w:r>
      <w:r>
        <w:rPr>
          <w:noProof/>
        </w:rPr>
        <w:t>Forfait provisoire de rémunération</w:t>
      </w:r>
      <w:r>
        <w:rPr>
          <w:noProof/>
        </w:rPr>
        <w:tab/>
      </w:r>
      <w:r>
        <w:rPr>
          <w:noProof/>
        </w:rPr>
        <w:fldChar w:fldCharType="begin"/>
      </w:r>
      <w:r>
        <w:rPr>
          <w:noProof/>
        </w:rPr>
        <w:instrText xml:space="preserve"> PAGEREF _Toc202175812 \h </w:instrText>
      </w:r>
      <w:r>
        <w:rPr>
          <w:noProof/>
        </w:rPr>
      </w:r>
      <w:r>
        <w:rPr>
          <w:noProof/>
        </w:rPr>
        <w:fldChar w:fldCharType="separate"/>
      </w:r>
      <w:r>
        <w:rPr>
          <w:noProof/>
        </w:rPr>
        <w:t>22</w:t>
      </w:r>
      <w:r>
        <w:rPr>
          <w:noProof/>
        </w:rPr>
        <w:fldChar w:fldCharType="end"/>
      </w:r>
    </w:p>
    <w:p w14:paraId="2A6F4DAD" w14:textId="7112C094"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11.1.3</w:t>
      </w:r>
      <w:r>
        <w:rPr>
          <w:rFonts w:asciiTheme="minorHAnsi" w:eastAsiaTheme="minorEastAsia" w:hAnsiTheme="minorHAnsi" w:cstheme="minorBidi"/>
          <w:i w:val="0"/>
          <w:noProof/>
          <w:sz w:val="22"/>
          <w:szCs w:val="22"/>
        </w:rPr>
        <w:tab/>
      </w:r>
      <w:r>
        <w:rPr>
          <w:noProof/>
        </w:rPr>
        <w:t>Fixation du coût prévisionnel des travaux et du forfait définitif de rémunération – Clause de réexamen</w:t>
      </w:r>
      <w:r>
        <w:rPr>
          <w:noProof/>
        </w:rPr>
        <w:tab/>
      </w:r>
      <w:r>
        <w:rPr>
          <w:noProof/>
        </w:rPr>
        <w:fldChar w:fldCharType="begin"/>
      </w:r>
      <w:r>
        <w:rPr>
          <w:noProof/>
        </w:rPr>
        <w:instrText xml:space="preserve"> PAGEREF _Toc202175813 \h </w:instrText>
      </w:r>
      <w:r>
        <w:rPr>
          <w:noProof/>
        </w:rPr>
      </w:r>
      <w:r>
        <w:rPr>
          <w:noProof/>
        </w:rPr>
        <w:fldChar w:fldCharType="separate"/>
      </w:r>
      <w:r>
        <w:rPr>
          <w:noProof/>
        </w:rPr>
        <w:t>23</w:t>
      </w:r>
      <w:r>
        <w:rPr>
          <w:noProof/>
        </w:rPr>
        <w:fldChar w:fldCharType="end"/>
      </w:r>
    </w:p>
    <w:p w14:paraId="0B03A970" w14:textId="7CAFFAD7"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11.2</w:t>
      </w:r>
      <w:r>
        <w:rPr>
          <w:rFonts w:asciiTheme="minorHAnsi" w:eastAsiaTheme="minorEastAsia" w:hAnsiTheme="minorHAnsi" w:cstheme="minorBidi"/>
          <w:smallCaps w:val="0"/>
          <w:noProof/>
          <w:sz w:val="22"/>
          <w:szCs w:val="22"/>
        </w:rPr>
        <w:tab/>
      </w:r>
      <w:r>
        <w:rPr>
          <w:noProof/>
        </w:rPr>
        <w:t>Engagements du maître d’œuvre</w:t>
      </w:r>
      <w:r>
        <w:rPr>
          <w:noProof/>
        </w:rPr>
        <w:tab/>
      </w:r>
      <w:r>
        <w:rPr>
          <w:noProof/>
        </w:rPr>
        <w:fldChar w:fldCharType="begin"/>
      </w:r>
      <w:r>
        <w:rPr>
          <w:noProof/>
        </w:rPr>
        <w:instrText xml:space="preserve"> PAGEREF _Toc202175814 \h </w:instrText>
      </w:r>
      <w:r>
        <w:rPr>
          <w:noProof/>
        </w:rPr>
      </w:r>
      <w:r>
        <w:rPr>
          <w:noProof/>
        </w:rPr>
        <w:fldChar w:fldCharType="separate"/>
      </w:r>
      <w:r>
        <w:rPr>
          <w:noProof/>
        </w:rPr>
        <w:t>23</w:t>
      </w:r>
      <w:r>
        <w:rPr>
          <w:noProof/>
        </w:rPr>
        <w:fldChar w:fldCharType="end"/>
      </w:r>
    </w:p>
    <w:p w14:paraId="2687DB05" w14:textId="6889F9FF"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11.2.1</w:t>
      </w:r>
      <w:r>
        <w:rPr>
          <w:rFonts w:asciiTheme="minorHAnsi" w:eastAsiaTheme="minorEastAsia" w:hAnsiTheme="minorHAnsi" w:cstheme="minorBidi"/>
          <w:i w:val="0"/>
          <w:noProof/>
          <w:sz w:val="22"/>
          <w:szCs w:val="22"/>
        </w:rPr>
        <w:tab/>
      </w:r>
      <w:r>
        <w:rPr>
          <w:noProof/>
        </w:rPr>
        <w:t>Engagement du maître d’œuvre sur le respect du cout prévisionnel des travaux</w:t>
      </w:r>
      <w:r>
        <w:rPr>
          <w:noProof/>
        </w:rPr>
        <w:tab/>
      </w:r>
      <w:r>
        <w:rPr>
          <w:noProof/>
        </w:rPr>
        <w:fldChar w:fldCharType="begin"/>
      </w:r>
      <w:r>
        <w:rPr>
          <w:noProof/>
        </w:rPr>
        <w:instrText xml:space="preserve"> PAGEREF _Toc202175815 \h </w:instrText>
      </w:r>
      <w:r>
        <w:rPr>
          <w:noProof/>
        </w:rPr>
      </w:r>
      <w:r>
        <w:rPr>
          <w:noProof/>
        </w:rPr>
        <w:fldChar w:fldCharType="separate"/>
      </w:r>
      <w:r>
        <w:rPr>
          <w:noProof/>
        </w:rPr>
        <w:t>23</w:t>
      </w:r>
      <w:r>
        <w:rPr>
          <w:noProof/>
        </w:rPr>
        <w:fldChar w:fldCharType="end"/>
      </w:r>
    </w:p>
    <w:p w14:paraId="44EA2489" w14:textId="32B2AA74"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11.2.2</w:t>
      </w:r>
      <w:r>
        <w:rPr>
          <w:rFonts w:asciiTheme="minorHAnsi" w:eastAsiaTheme="minorEastAsia" w:hAnsiTheme="minorHAnsi" w:cstheme="minorBidi"/>
          <w:i w:val="0"/>
          <w:noProof/>
          <w:sz w:val="22"/>
          <w:szCs w:val="22"/>
        </w:rPr>
        <w:tab/>
      </w:r>
      <w:r>
        <w:rPr>
          <w:noProof/>
        </w:rPr>
        <w:t>Engagement du maître d’œuvre sur le respect du coût cumulé des marchés de travaux</w:t>
      </w:r>
      <w:r>
        <w:rPr>
          <w:noProof/>
        </w:rPr>
        <w:tab/>
      </w:r>
      <w:r>
        <w:rPr>
          <w:noProof/>
        </w:rPr>
        <w:fldChar w:fldCharType="begin"/>
      </w:r>
      <w:r>
        <w:rPr>
          <w:noProof/>
        </w:rPr>
        <w:instrText xml:space="preserve"> PAGEREF _Toc202175816 \h </w:instrText>
      </w:r>
      <w:r>
        <w:rPr>
          <w:noProof/>
        </w:rPr>
      </w:r>
      <w:r>
        <w:rPr>
          <w:noProof/>
        </w:rPr>
        <w:fldChar w:fldCharType="separate"/>
      </w:r>
      <w:r>
        <w:rPr>
          <w:noProof/>
        </w:rPr>
        <w:t>24</w:t>
      </w:r>
      <w:r>
        <w:rPr>
          <w:noProof/>
        </w:rPr>
        <w:fldChar w:fldCharType="end"/>
      </w:r>
    </w:p>
    <w:p w14:paraId="65886DD0" w14:textId="42EFD2CD"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11.3</w:t>
      </w:r>
      <w:r>
        <w:rPr>
          <w:rFonts w:asciiTheme="minorHAnsi" w:eastAsiaTheme="minorEastAsia" w:hAnsiTheme="minorHAnsi" w:cstheme="minorBidi"/>
          <w:smallCaps w:val="0"/>
          <w:noProof/>
          <w:sz w:val="22"/>
          <w:szCs w:val="22"/>
        </w:rPr>
        <w:tab/>
      </w:r>
      <w:r>
        <w:rPr>
          <w:noProof/>
        </w:rPr>
        <w:t>Révision des prix</w:t>
      </w:r>
      <w:r>
        <w:rPr>
          <w:noProof/>
        </w:rPr>
        <w:tab/>
      </w:r>
      <w:r>
        <w:rPr>
          <w:noProof/>
        </w:rPr>
        <w:fldChar w:fldCharType="begin"/>
      </w:r>
      <w:r>
        <w:rPr>
          <w:noProof/>
        </w:rPr>
        <w:instrText xml:space="preserve"> PAGEREF _Toc202175817 \h </w:instrText>
      </w:r>
      <w:r>
        <w:rPr>
          <w:noProof/>
        </w:rPr>
      </w:r>
      <w:r>
        <w:rPr>
          <w:noProof/>
        </w:rPr>
        <w:fldChar w:fldCharType="separate"/>
      </w:r>
      <w:r>
        <w:rPr>
          <w:noProof/>
        </w:rPr>
        <w:t>24</w:t>
      </w:r>
      <w:r>
        <w:rPr>
          <w:noProof/>
        </w:rPr>
        <w:fldChar w:fldCharType="end"/>
      </w:r>
    </w:p>
    <w:p w14:paraId="3DE9C0CB" w14:textId="0015CAEF"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11.4</w:t>
      </w:r>
      <w:r>
        <w:rPr>
          <w:rFonts w:asciiTheme="minorHAnsi" w:eastAsiaTheme="minorEastAsia" w:hAnsiTheme="minorHAnsi" w:cstheme="minorBidi"/>
          <w:smallCaps w:val="0"/>
          <w:noProof/>
          <w:sz w:val="22"/>
          <w:szCs w:val="22"/>
        </w:rPr>
        <w:tab/>
      </w:r>
      <w:r>
        <w:rPr>
          <w:noProof/>
        </w:rPr>
        <w:t>Règlement des comptes du maître d’œuvre</w:t>
      </w:r>
      <w:r>
        <w:rPr>
          <w:noProof/>
        </w:rPr>
        <w:tab/>
      </w:r>
      <w:r>
        <w:rPr>
          <w:noProof/>
        </w:rPr>
        <w:fldChar w:fldCharType="begin"/>
      </w:r>
      <w:r>
        <w:rPr>
          <w:noProof/>
        </w:rPr>
        <w:instrText xml:space="preserve"> PAGEREF _Toc202175818 \h </w:instrText>
      </w:r>
      <w:r>
        <w:rPr>
          <w:noProof/>
        </w:rPr>
      </w:r>
      <w:r>
        <w:rPr>
          <w:noProof/>
        </w:rPr>
        <w:fldChar w:fldCharType="separate"/>
      </w:r>
      <w:r>
        <w:rPr>
          <w:noProof/>
        </w:rPr>
        <w:t>24</w:t>
      </w:r>
      <w:r>
        <w:rPr>
          <w:noProof/>
        </w:rPr>
        <w:fldChar w:fldCharType="end"/>
      </w:r>
    </w:p>
    <w:p w14:paraId="4B960BBB" w14:textId="7E42B92B"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11.4.1</w:t>
      </w:r>
      <w:r>
        <w:rPr>
          <w:rFonts w:asciiTheme="minorHAnsi" w:eastAsiaTheme="minorEastAsia" w:hAnsiTheme="minorHAnsi" w:cstheme="minorBidi"/>
          <w:i w:val="0"/>
          <w:noProof/>
          <w:sz w:val="22"/>
          <w:szCs w:val="22"/>
        </w:rPr>
        <w:tab/>
      </w:r>
      <w:r>
        <w:rPr>
          <w:noProof/>
        </w:rPr>
        <w:t>Acomptes</w:t>
      </w:r>
      <w:r>
        <w:rPr>
          <w:noProof/>
        </w:rPr>
        <w:tab/>
      </w:r>
      <w:r>
        <w:rPr>
          <w:noProof/>
        </w:rPr>
        <w:fldChar w:fldCharType="begin"/>
      </w:r>
      <w:r>
        <w:rPr>
          <w:noProof/>
        </w:rPr>
        <w:instrText xml:space="preserve"> PAGEREF _Toc202175819 \h </w:instrText>
      </w:r>
      <w:r>
        <w:rPr>
          <w:noProof/>
        </w:rPr>
      </w:r>
      <w:r>
        <w:rPr>
          <w:noProof/>
        </w:rPr>
        <w:fldChar w:fldCharType="separate"/>
      </w:r>
      <w:r>
        <w:rPr>
          <w:noProof/>
        </w:rPr>
        <w:t>24</w:t>
      </w:r>
      <w:r>
        <w:rPr>
          <w:noProof/>
        </w:rPr>
        <w:fldChar w:fldCharType="end"/>
      </w:r>
    </w:p>
    <w:p w14:paraId="564CD28F" w14:textId="07E4BB19"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11.4.2</w:t>
      </w:r>
      <w:r>
        <w:rPr>
          <w:rFonts w:asciiTheme="minorHAnsi" w:eastAsiaTheme="minorEastAsia" w:hAnsiTheme="minorHAnsi" w:cstheme="minorBidi"/>
          <w:i w:val="0"/>
          <w:noProof/>
          <w:sz w:val="22"/>
          <w:szCs w:val="22"/>
        </w:rPr>
        <w:tab/>
      </w:r>
      <w:r>
        <w:rPr>
          <w:noProof/>
        </w:rPr>
        <w:t>Demande de paiement pour solde</w:t>
      </w:r>
      <w:r>
        <w:rPr>
          <w:noProof/>
        </w:rPr>
        <w:tab/>
      </w:r>
      <w:r>
        <w:rPr>
          <w:noProof/>
        </w:rPr>
        <w:fldChar w:fldCharType="begin"/>
      </w:r>
      <w:r>
        <w:rPr>
          <w:noProof/>
        </w:rPr>
        <w:instrText xml:space="preserve"> PAGEREF _Toc202175820 \h </w:instrText>
      </w:r>
      <w:r>
        <w:rPr>
          <w:noProof/>
        </w:rPr>
      </w:r>
      <w:r>
        <w:rPr>
          <w:noProof/>
        </w:rPr>
        <w:fldChar w:fldCharType="separate"/>
      </w:r>
      <w:r>
        <w:rPr>
          <w:noProof/>
        </w:rPr>
        <w:t>25</w:t>
      </w:r>
      <w:r>
        <w:rPr>
          <w:noProof/>
        </w:rPr>
        <w:fldChar w:fldCharType="end"/>
      </w:r>
    </w:p>
    <w:p w14:paraId="5C3698AE" w14:textId="6CEB268D"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11.4.3</w:t>
      </w:r>
      <w:r>
        <w:rPr>
          <w:rFonts w:asciiTheme="minorHAnsi" w:eastAsiaTheme="minorEastAsia" w:hAnsiTheme="minorHAnsi" w:cstheme="minorBidi"/>
          <w:i w:val="0"/>
          <w:noProof/>
          <w:sz w:val="22"/>
          <w:szCs w:val="22"/>
        </w:rPr>
        <w:tab/>
      </w:r>
      <w:r>
        <w:rPr>
          <w:noProof/>
        </w:rPr>
        <w:t>Modalités de facturation</w:t>
      </w:r>
      <w:r>
        <w:rPr>
          <w:noProof/>
        </w:rPr>
        <w:tab/>
      </w:r>
      <w:r>
        <w:rPr>
          <w:noProof/>
        </w:rPr>
        <w:fldChar w:fldCharType="begin"/>
      </w:r>
      <w:r>
        <w:rPr>
          <w:noProof/>
        </w:rPr>
        <w:instrText xml:space="preserve"> PAGEREF _Toc202175821 \h </w:instrText>
      </w:r>
      <w:r>
        <w:rPr>
          <w:noProof/>
        </w:rPr>
      </w:r>
      <w:r>
        <w:rPr>
          <w:noProof/>
        </w:rPr>
        <w:fldChar w:fldCharType="separate"/>
      </w:r>
      <w:r>
        <w:rPr>
          <w:noProof/>
        </w:rPr>
        <w:t>26</w:t>
      </w:r>
      <w:r>
        <w:rPr>
          <w:noProof/>
        </w:rPr>
        <w:fldChar w:fldCharType="end"/>
      </w:r>
    </w:p>
    <w:p w14:paraId="358C3828" w14:textId="0C1E1A34"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11.4.4</w:t>
      </w:r>
      <w:r>
        <w:rPr>
          <w:rFonts w:asciiTheme="minorHAnsi" w:eastAsiaTheme="minorEastAsia" w:hAnsiTheme="minorHAnsi" w:cstheme="minorBidi"/>
          <w:i w:val="0"/>
          <w:noProof/>
          <w:sz w:val="22"/>
          <w:szCs w:val="22"/>
        </w:rPr>
        <w:tab/>
      </w:r>
      <w:r>
        <w:rPr>
          <w:noProof/>
        </w:rPr>
        <w:t>Modalités de règlement</w:t>
      </w:r>
      <w:r>
        <w:rPr>
          <w:noProof/>
        </w:rPr>
        <w:tab/>
      </w:r>
      <w:r>
        <w:rPr>
          <w:noProof/>
        </w:rPr>
        <w:fldChar w:fldCharType="begin"/>
      </w:r>
      <w:r>
        <w:rPr>
          <w:noProof/>
        </w:rPr>
        <w:instrText xml:space="preserve"> PAGEREF _Toc202175822 \h </w:instrText>
      </w:r>
      <w:r>
        <w:rPr>
          <w:noProof/>
        </w:rPr>
      </w:r>
      <w:r>
        <w:rPr>
          <w:noProof/>
        </w:rPr>
        <w:fldChar w:fldCharType="separate"/>
      </w:r>
      <w:r>
        <w:rPr>
          <w:noProof/>
        </w:rPr>
        <w:t>26</w:t>
      </w:r>
      <w:r>
        <w:rPr>
          <w:noProof/>
        </w:rPr>
        <w:fldChar w:fldCharType="end"/>
      </w:r>
    </w:p>
    <w:p w14:paraId="5F53346A" w14:textId="0D733A55"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11.4.5</w:t>
      </w:r>
      <w:r>
        <w:rPr>
          <w:rFonts w:asciiTheme="minorHAnsi" w:eastAsiaTheme="minorEastAsia" w:hAnsiTheme="minorHAnsi" w:cstheme="minorBidi"/>
          <w:i w:val="0"/>
          <w:noProof/>
          <w:sz w:val="22"/>
          <w:szCs w:val="22"/>
        </w:rPr>
        <w:tab/>
      </w:r>
      <w:r>
        <w:rPr>
          <w:noProof/>
        </w:rPr>
        <w:t>Délais de paiement</w:t>
      </w:r>
      <w:r>
        <w:rPr>
          <w:noProof/>
        </w:rPr>
        <w:tab/>
      </w:r>
      <w:r>
        <w:rPr>
          <w:noProof/>
        </w:rPr>
        <w:fldChar w:fldCharType="begin"/>
      </w:r>
      <w:r>
        <w:rPr>
          <w:noProof/>
        </w:rPr>
        <w:instrText xml:space="preserve"> PAGEREF _Toc202175823 \h </w:instrText>
      </w:r>
      <w:r>
        <w:rPr>
          <w:noProof/>
        </w:rPr>
      </w:r>
      <w:r>
        <w:rPr>
          <w:noProof/>
        </w:rPr>
        <w:fldChar w:fldCharType="separate"/>
      </w:r>
      <w:r>
        <w:rPr>
          <w:noProof/>
        </w:rPr>
        <w:t>26</w:t>
      </w:r>
      <w:r>
        <w:rPr>
          <w:noProof/>
        </w:rPr>
        <w:fldChar w:fldCharType="end"/>
      </w:r>
    </w:p>
    <w:p w14:paraId="160EB734" w14:textId="2A14C9B6"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11.4.6</w:t>
      </w:r>
      <w:r>
        <w:rPr>
          <w:rFonts w:asciiTheme="minorHAnsi" w:eastAsiaTheme="minorEastAsia" w:hAnsiTheme="minorHAnsi" w:cstheme="minorBidi"/>
          <w:i w:val="0"/>
          <w:noProof/>
          <w:sz w:val="22"/>
          <w:szCs w:val="22"/>
        </w:rPr>
        <w:tab/>
      </w:r>
      <w:r>
        <w:rPr>
          <w:noProof/>
        </w:rPr>
        <w:t>Clause de financement et de sûreté</w:t>
      </w:r>
      <w:r>
        <w:rPr>
          <w:noProof/>
        </w:rPr>
        <w:tab/>
      </w:r>
      <w:r>
        <w:rPr>
          <w:noProof/>
        </w:rPr>
        <w:fldChar w:fldCharType="begin"/>
      </w:r>
      <w:r>
        <w:rPr>
          <w:noProof/>
        </w:rPr>
        <w:instrText xml:space="preserve"> PAGEREF _Toc202175824 \h </w:instrText>
      </w:r>
      <w:r>
        <w:rPr>
          <w:noProof/>
        </w:rPr>
      </w:r>
      <w:r>
        <w:rPr>
          <w:noProof/>
        </w:rPr>
        <w:fldChar w:fldCharType="separate"/>
      </w:r>
      <w:r>
        <w:rPr>
          <w:noProof/>
        </w:rPr>
        <w:t>26</w:t>
      </w:r>
      <w:r>
        <w:rPr>
          <w:noProof/>
        </w:rPr>
        <w:fldChar w:fldCharType="end"/>
      </w:r>
    </w:p>
    <w:p w14:paraId="4D97008F" w14:textId="4EB3A323"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12</w:t>
      </w:r>
      <w:r>
        <w:rPr>
          <w:rFonts w:asciiTheme="minorHAnsi" w:eastAsiaTheme="minorEastAsia" w:hAnsiTheme="minorHAnsi" w:cstheme="minorBidi"/>
          <w:b w:val="0"/>
          <w:caps w:val="0"/>
          <w:noProof/>
          <w:sz w:val="22"/>
          <w:szCs w:val="22"/>
        </w:rPr>
        <w:tab/>
      </w:r>
      <w:r>
        <w:rPr>
          <w:noProof/>
        </w:rPr>
        <w:t>VERIFICATIONS QUANTITATIVES ET QUALITATIVES</w:t>
      </w:r>
      <w:r>
        <w:rPr>
          <w:noProof/>
        </w:rPr>
        <w:tab/>
      </w:r>
      <w:r>
        <w:rPr>
          <w:noProof/>
        </w:rPr>
        <w:fldChar w:fldCharType="begin"/>
      </w:r>
      <w:r>
        <w:rPr>
          <w:noProof/>
        </w:rPr>
        <w:instrText xml:space="preserve"> PAGEREF _Toc202175825 \h </w:instrText>
      </w:r>
      <w:r>
        <w:rPr>
          <w:noProof/>
        </w:rPr>
      </w:r>
      <w:r>
        <w:rPr>
          <w:noProof/>
        </w:rPr>
        <w:fldChar w:fldCharType="separate"/>
      </w:r>
      <w:r>
        <w:rPr>
          <w:noProof/>
        </w:rPr>
        <w:t>27</w:t>
      </w:r>
      <w:r>
        <w:rPr>
          <w:noProof/>
        </w:rPr>
        <w:fldChar w:fldCharType="end"/>
      </w:r>
    </w:p>
    <w:p w14:paraId="34FD5068" w14:textId="73B440DC"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12.1</w:t>
      </w:r>
      <w:r>
        <w:rPr>
          <w:rFonts w:asciiTheme="minorHAnsi" w:eastAsiaTheme="minorEastAsia" w:hAnsiTheme="minorHAnsi" w:cstheme="minorBidi"/>
          <w:smallCaps w:val="0"/>
          <w:noProof/>
          <w:sz w:val="22"/>
          <w:szCs w:val="22"/>
        </w:rPr>
        <w:tab/>
      </w:r>
      <w:r>
        <w:rPr>
          <w:noProof/>
        </w:rPr>
        <w:t>Vérifications</w:t>
      </w:r>
      <w:r>
        <w:rPr>
          <w:noProof/>
        </w:rPr>
        <w:tab/>
      </w:r>
      <w:r>
        <w:rPr>
          <w:noProof/>
        </w:rPr>
        <w:fldChar w:fldCharType="begin"/>
      </w:r>
      <w:r>
        <w:rPr>
          <w:noProof/>
        </w:rPr>
        <w:instrText xml:space="preserve"> PAGEREF _Toc202175826 \h </w:instrText>
      </w:r>
      <w:r>
        <w:rPr>
          <w:noProof/>
        </w:rPr>
      </w:r>
      <w:r>
        <w:rPr>
          <w:noProof/>
        </w:rPr>
        <w:fldChar w:fldCharType="separate"/>
      </w:r>
      <w:r>
        <w:rPr>
          <w:noProof/>
        </w:rPr>
        <w:t>27</w:t>
      </w:r>
      <w:r>
        <w:rPr>
          <w:noProof/>
        </w:rPr>
        <w:fldChar w:fldCharType="end"/>
      </w:r>
    </w:p>
    <w:p w14:paraId="7502732E" w14:textId="3019AE3C"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12.2</w:t>
      </w:r>
      <w:r>
        <w:rPr>
          <w:rFonts w:asciiTheme="minorHAnsi" w:eastAsiaTheme="minorEastAsia" w:hAnsiTheme="minorHAnsi" w:cstheme="minorBidi"/>
          <w:smallCaps w:val="0"/>
          <w:noProof/>
          <w:sz w:val="22"/>
          <w:szCs w:val="22"/>
        </w:rPr>
        <w:tab/>
      </w:r>
      <w:r>
        <w:rPr>
          <w:noProof/>
        </w:rPr>
        <w:t>Décisions</w:t>
      </w:r>
      <w:r>
        <w:rPr>
          <w:noProof/>
        </w:rPr>
        <w:tab/>
      </w:r>
      <w:r>
        <w:rPr>
          <w:noProof/>
        </w:rPr>
        <w:fldChar w:fldCharType="begin"/>
      </w:r>
      <w:r>
        <w:rPr>
          <w:noProof/>
        </w:rPr>
        <w:instrText xml:space="preserve"> PAGEREF _Toc202175827 \h </w:instrText>
      </w:r>
      <w:r>
        <w:rPr>
          <w:noProof/>
        </w:rPr>
      </w:r>
      <w:r>
        <w:rPr>
          <w:noProof/>
        </w:rPr>
        <w:fldChar w:fldCharType="separate"/>
      </w:r>
      <w:r>
        <w:rPr>
          <w:noProof/>
        </w:rPr>
        <w:t>27</w:t>
      </w:r>
      <w:r>
        <w:rPr>
          <w:noProof/>
        </w:rPr>
        <w:fldChar w:fldCharType="end"/>
      </w:r>
    </w:p>
    <w:p w14:paraId="7A099DE6" w14:textId="3C6CB979"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12.2.1</w:t>
      </w:r>
      <w:r>
        <w:rPr>
          <w:rFonts w:asciiTheme="minorHAnsi" w:eastAsiaTheme="minorEastAsia" w:hAnsiTheme="minorHAnsi" w:cstheme="minorBidi"/>
          <w:i w:val="0"/>
          <w:noProof/>
          <w:sz w:val="22"/>
          <w:szCs w:val="22"/>
        </w:rPr>
        <w:tab/>
      </w:r>
      <w:r>
        <w:rPr>
          <w:noProof/>
        </w:rPr>
        <w:t>Admission</w:t>
      </w:r>
      <w:r>
        <w:rPr>
          <w:noProof/>
        </w:rPr>
        <w:tab/>
      </w:r>
      <w:r>
        <w:rPr>
          <w:noProof/>
        </w:rPr>
        <w:fldChar w:fldCharType="begin"/>
      </w:r>
      <w:r>
        <w:rPr>
          <w:noProof/>
        </w:rPr>
        <w:instrText xml:space="preserve"> PAGEREF _Toc202175828 \h </w:instrText>
      </w:r>
      <w:r>
        <w:rPr>
          <w:noProof/>
        </w:rPr>
      </w:r>
      <w:r>
        <w:rPr>
          <w:noProof/>
        </w:rPr>
        <w:fldChar w:fldCharType="separate"/>
      </w:r>
      <w:r>
        <w:rPr>
          <w:noProof/>
        </w:rPr>
        <w:t>27</w:t>
      </w:r>
      <w:r>
        <w:rPr>
          <w:noProof/>
        </w:rPr>
        <w:fldChar w:fldCharType="end"/>
      </w:r>
    </w:p>
    <w:p w14:paraId="5DFB79DD" w14:textId="67E48F20"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12.2.2</w:t>
      </w:r>
      <w:r>
        <w:rPr>
          <w:rFonts w:asciiTheme="minorHAnsi" w:eastAsiaTheme="minorEastAsia" w:hAnsiTheme="minorHAnsi" w:cstheme="minorBidi"/>
          <w:i w:val="0"/>
          <w:noProof/>
          <w:sz w:val="22"/>
          <w:szCs w:val="22"/>
        </w:rPr>
        <w:tab/>
      </w:r>
      <w:r>
        <w:rPr>
          <w:noProof/>
        </w:rPr>
        <w:t>Ajournement</w:t>
      </w:r>
      <w:r>
        <w:rPr>
          <w:noProof/>
        </w:rPr>
        <w:tab/>
      </w:r>
      <w:r>
        <w:rPr>
          <w:noProof/>
        </w:rPr>
        <w:fldChar w:fldCharType="begin"/>
      </w:r>
      <w:r>
        <w:rPr>
          <w:noProof/>
        </w:rPr>
        <w:instrText xml:space="preserve"> PAGEREF _Toc202175829 \h </w:instrText>
      </w:r>
      <w:r>
        <w:rPr>
          <w:noProof/>
        </w:rPr>
      </w:r>
      <w:r>
        <w:rPr>
          <w:noProof/>
        </w:rPr>
        <w:fldChar w:fldCharType="separate"/>
      </w:r>
      <w:r>
        <w:rPr>
          <w:noProof/>
        </w:rPr>
        <w:t>27</w:t>
      </w:r>
      <w:r>
        <w:rPr>
          <w:noProof/>
        </w:rPr>
        <w:fldChar w:fldCharType="end"/>
      </w:r>
    </w:p>
    <w:p w14:paraId="137EF020" w14:textId="58156EAA"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12.2.3</w:t>
      </w:r>
      <w:r>
        <w:rPr>
          <w:rFonts w:asciiTheme="minorHAnsi" w:eastAsiaTheme="minorEastAsia" w:hAnsiTheme="minorHAnsi" w:cstheme="minorBidi"/>
          <w:i w:val="0"/>
          <w:noProof/>
          <w:sz w:val="22"/>
          <w:szCs w:val="22"/>
        </w:rPr>
        <w:tab/>
      </w:r>
      <w:r>
        <w:rPr>
          <w:noProof/>
        </w:rPr>
        <w:t>Réfaction</w:t>
      </w:r>
      <w:r>
        <w:rPr>
          <w:noProof/>
        </w:rPr>
        <w:tab/>
      </w:r>
      <w:r>
        <w:rPr>
          <w:noProof/>
        </w:rPr>
        <w:fldChar w:fldCharType="begin"/>
      </w:r>
      <w:r>
        <w:rPr>
          <w:noProof/>
        </w:rPr>
        <w:instrText xml:space="preserve"> PAGEREF _Toc202175830 \h </w:instrText>
      </w:r>
      <w:r>
        <w:rPr>
          <w:noProof/>
        </w:rPr>
      </w:r>
      <w:r>
        <w:rPr>
          <w:noProof/>
        </w:rPr>
        <w:fldChar w:fldCharType="separate"/>
      </w:r>
      <w:r>
        <w:rPr>
          <w:noProof/>
        </w:rPr>
        <w:t>27</w:t>
      </w:r>
      <w:r>
        <w:rPr>
          <w:noProof/>
        </w:rPr>
        <w:fldChar w:fldCharType="end"/>
      </w:r>
    </w:p>
    <w:p w14:paraId="07CEB121" w14:textId="00636CB0"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12.2.4</w:t>
      </w:r>
      <w:r>
        <w:rPr>
          <w:rFonts w:asciiTheme="minorHAnsi" w:eastAsiaTheme="minorEastAsia" w:hAnsiTheme="minorHAnsi" w:cstheme="minorBidi"/>
          <w:i w:val="0"/>
          <w:noProof/>
          <w:sz w:val="22"/>
          <w:szCs w:val="22"/>
        </w:rPr>
        <w:tab/>
      </w:r>
      <w:r>
        <w:rPr>
          <w:noProof/>
        </w:rPr>
        <w:t>Rejet</w:t>
      </w:r>
      <w:r>
        <w:rPr>
          <w:noProof/>
        </w:rPr>
        <w:tab/>
      </w:r>
      <w:r>
        <w:rPr>
          <w:noProof/>
        </w:rPr>
        <w:fldChar w:fldCharType="begin"/>
      </w:r>
      <w:r>
        <w:rPr>
          <w:noProof/>
        </w:rPr>
        <w:instrText xml:space="preserve"> PAGEREF _Toc202175831 \h </w:instrText>
      </w:r>
      <w:r>
        <w:rPr>
          <w:noProof/>
        </w:rPr>
      </w:r>
      <w:r>
        <w:rPr>
          <w:noProof/>
        </w:rPr>
        <w:fldChar w:fldCharType="separate"/>
      </w:r>
      <w:r>
        <w:rPr>
          <w:noProof/>
        </w:rPr>
        <w:t>27</w:t>
      </w:r>
      <w:r>
        <w:rPr>
          <w:noProof/>
        </w:rPr>
        <w:fldChar w:fldCharType="end"/>
      </w:r>
    </w:p>
    <w:p w14:paraId="1F6DE6A1" w14:textId="392732CB"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13</w:t>
      </w:r>
      <w:r>
        <w:rPr>
          <w:rFonts w:asciiTheme="minorHAnsi" w:eastAsiaTheme="minorEastAsia" w:hAnsiTheme="minorHAnsi" w:cstheme="minorBidi"/>
          <w:b w:val="0"/>
          <w:caps w:val="0"/>
          <w:noProof/>
          <w:sz w:val="22"/>
          <w:szCs w:val="22"/>
        </w:rPr>
        <w:tab/>
      </w:r>
      <w:r>
        <w:rPr>
          <w:noProof/>
        </w:rPr>
        <w:t>GARANTIE</w:t>
      </w:r>
      <w:r>
        <w:rPr>
          <w:noProof/>
        </w:rPr>
        <w:tab/>
      </w:r>
      <w:r>
        <w:rPr>
          <w:noProof/>
        </w:rPr>
        <w:fldChar w:fldCharType="begin"/>
      </w:r>
      <w:r>
        <w:rPr>
          <w:noProof/>
        </w:rPr>
        <w:instrText xml:space="preserve"> PAGEREF _Toc202175832 \h </w:instrText>
      </w:r>
      <w:r>
        <w:rPr>
          <w:noProof/>
        </w:rPr>
      </w:r>
      <w:r>
        <w:rPr>
          <w:noProof/>
        </w:rPr>
        <w:fldChar w:fldCharType="separate"/>
      </w:r>
      <w:r>
        <w:rPr>
          <w:noProof/>
        </w:rPr>
        <w:t>28</w:t>
      </w:r>
      <w:r>
        <w:rPr>
          <w:noProof/>
        </w:rPr>
        <w:fldChar w:fldCharType="end"/>
      </w:r>
    </w:p>
    <w:p w14:paraId="56356556" w14:textId="639492C6"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13.1</w:t>
      </w:r>
      <w:r>
        <w:rPr>
          <w:rFonts w:asciiTheme="minorHAnsi" w:eastAsiaTheme="minorEastAsia" w:hAnsiTheme="minorHAnsi" w:cstheme="minorBidi"/>
          <w:smallCaps w:val="0"/>
          <w:noProof/>
          <w:sz w:val="22"/>
          <w:szCs w:val="22"/>
        </w:rPr>
        <w:tab/>
      </w:r>
      <w:r>
        <w:rPr>
          <w:noProof/>
        </w:rPr>
        <w:t>Garantie de parfait achèvement</w:t>
      </w:r>
      <w:r>
        <w:rPr>
          <w:noProof/>
        </w:rPr>
        <w:tab/>
      </w:r>
      <w:r>
        <w:rPr>
          <w:noProof/>
        </w:rPr>
        <w:fldChar w:fldCharType="begin"/>
      </w:r>
      <w:r>
        <w:rPr>
          <w:noProof/>
        </w:rPr>
        <w:instrText xml:space="preserve"> PAGEREF _Toc202175833 \h </w:instrText>
      </w:r>
      <w:r>
        <w:rPr>
          <w:noProof/>
        </w:rPr>
      </w:r>
      <w:r>
        <w:rPr>
          <w:noProof/>
        </w:rPr>
        <w:fldChar w:fldCharType="separate"/>
      </w:r>
      <w:r>
        <w:rPr>
          <w:noProof/>
        </w:rPr>
        <w:t>28</w:t>
      </w:r>
      <w:r>
        <w:rPr>
          <w:noProof/>
        </w:rPr>
        <w:fldChar w:fldCharType="end"/>
      </w:r>
    </w:p>
    <w:p w14:paraId="597D6C95" w14:textId="660C2163"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14</w:t>
      </w:r>
      <w:r>
        <w:rPr>
          <w:rFonts w:asciiTheme="minorHAnsi" w:eastAsiaTheme="minorEastAsia" w:hAnsiTheme="minorHAnsi" w:cstheme="minorBidi"/>
          <w:b w:val="0"/>
          <w:caps w:val="0"/>
          <w:noProof/>
          <w:sz w:val="22"/>
          <w:szCs w:val="22"/>
        </w:rPr>
        <w:tab/>
      </w:r>
      <w:r>
        <w:rPr>
          <w:noProof/>
        </w:rPr>
        <w:t>SOUS-TRAITANCE</w:t>
      </w:r>
      <w:r>
        <w:rPr>
          <w:noProof/>
        </w:rPr>
        <w:tab/>
      </w:r>
      <w:r>
        <w:rPr>
          <w:noProof/>
        </w:rPr>
        <w:fldChar w:fldCharType="begin"/>
      </w:r>
      <w:r>
        <w:rPr>
          <w:noProof/>
        </w:rPr>
        <w:instrText xml:space="preserve"> PAGEREF _Toc202175834 \h </w:instrText>
      </w:r>
      <w:r>
        <w:rPr>
          <w:noProof/>
        </w:rPr>
      </w:r>
      <w:r>
        <w:rPr>
          <w:noProof/>
        </w:rPr>
        <w:fldChar w:fldCharType="separate"/>
      </w:r>
      <w:r>
        <w:rPr>
          <w:noProof/>
        </w:rPr>
        <w:t>28</w:t>
      </w:r>
      <w:r>
        <w:rPr>
          <w:noProof/>
        </w:rPr>
        <w:fldChar w:fldCharType="end"/>
      </w:r>
    </w:p>
    <w:p w14:paraId="3BBB6FE3" w14:textId="589F0BF0"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14.1</w:t>
      </w:r>
      <w:r>
        <w:rPr>
          <w:rFonts w:asciiTheme="minorHAnsi" w:eastAsiaTheme="minorEastAsia" w:hAnsiTheme="minorHAnsi" w:cstheme="minorBidi"/>
          <w:smallCaps w:val="0"/>
          <w:noProof/>
          <w:sz w:val="22"/>
          <w:szCs w:val="22"/>
        </w:rPr>
        <w:tab/>
      </w:r>
      <w:r>
        <w:rPr>
          <w:noProof/>
        </w:rPr>
        <w:t>Désignation de sous-traitants</w:t>
      </w:r>
      <w:r>
        <w:rPr>
          <w:noProof/>
        </w:rPr>
        <w:tab/>
      </w:r>
      <w:r>
        <w:rPr>
          <w:noProof/>
        </w:rPr>
        <w:fldChar w:fldCharType="begin"/>
      </w:r>
      <w:r>
        <w:rPr>
          <w:noProof/>
        </w:rPr>
        <w:instrText xml:space="preserve"> PAGEREF _Toc202175835 \h </w:instrText>
      </w:r>
      <w:r>
        <w:rPr>
          <w:noProof/>
        </w:rPr>
      </w:r>
      <w:r>
        <w:rPr>
          <w:noProof/>
        </w:rPr>
        <w:fldChar w:fldCharType="separate"/>
      </w:r>
      <w:r>
        <w:rPr>
          <w:noProof/>
        </w:rPr>
        <w:t>28</w:t>
      </w:r>
      <w:r>
        <w:rPr>
          <w:noProof/>
        </w:rPr>
        <w:fldChar w:fldCharType="end"/>
      </w:r>
    </w:p>
    <w:p w14:paraId="20C0368D" w14:textId="2598B857"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14.2</w:t>
      </w:r>
      <w:r>
        <w:rPr>
          <w:rFonts w:asciiTheme="minorHAnsi" w:eastAsiaTheme="minorEastAsia" w:hAnsiTheme="minorHAnsi" w:cstheme="minorBidi"/>
          <w:smallCaps w:val="0"/>
          <w:noProof/>
          <w:sz w:val="22"/>
          <w:szCs w:val="22"/>
        </w:rPr>
        <w:tab/>
      </w:r>
      <w:r>
        <w:rPr>
          <w:noProof/>
        </w:rPr>
        <w:t>Modalités de paiement direct des sous-traitants</w:t>
      </w:r>
      <w:r>
        <w:rPr>
          <w:noProof/>
        </w:rPr>
        <w:tab/>
      </w:r>
      <w:r>
        <w:rPr>
          <w:noProof/>
        </w:rPr>
        <w:fldChar w:fldCharType="begin"/>
      </w:r>
      <w:r>
        <w:rPr>
          <w:noProof/>
        </w:rPr>
        <w:instrText xml:space="preserve"> PAGEREF _Toc202175836 \h </w:instrText>
      </w:r>
      <w:r>
        <w:rPr>
          <w:noProof/>
        </w:rPr>
      </w:r>
      <w:r>
        <w:rPr>
          <w:noProof/>
        </w:rPr>
        <w:fldChar w:fldCharType="separate"/>
      </w:r>
      <w:r>
        <w:rPr>
          <w:noProof/>
        </w:rPr>
        <w:t>28</w:t>
      </w:r>
      <w:r>
        <w:rPr>
          <w:noProof/>
        </w:rPr>
        <w:fldChar w:fldCharType="end"/>
      </w:r>
    </w:p>
    <w:p w14:paraId="08F985F5" w14:textId="2770D104"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15</w:t>
      </w:r>
      <w:r>
        <w:rPr>
          <w:rFonts w:asciiTheme="minorHAnsi" w:eastAsiaTheme="minorEastAsia" w:hAnsiTheme="minorHAnsi" w:cstheme="minorBidi"/>
          <w:b w:val="0"/>
          <w:caps w:val="0"/>
          <w:noProof/>
          <w:sz w:val="22"/>
          <w:szCs w:val="22"/>
        </w:rPr>
        <w:tab/>
      </w:r>
      <w:r>
        <w:rPr>
          <w:noProof/>
        </w:rPr>
        <w:t>DONNEES A CARACTERE PERSONNEL</w:t>
      </w:r>
      <w:r>
        <w:rPr>
          <w:noProof/>
        </w:rPr>
        <w:tab/>
      </w:r>
      <w:r>
        <w:rPr>
          <w:noProof/>
        </w:rPr>
        <w:fldChar w:fldCharType="begin"/>
      </w:r>
      <w:r>
        <w:rPr>
          <w:noProof/>
        </w:rPr>
        <w:instrText xml:space="preserve"> PAGEREF _Toc202175837 \h </w:instrText>
      </w:r>
      <w:r>
        <w:rPr>
          <w:noProof/>
        </w:rPr>
      </w:r>
      <w:r>
        <w:rPr>
          <w:noProof/>
        </w:rPr>
        <w:fldChar w:fldCharType="separate"/>
      </w:r>
      <w:r>
        <w:rPr>
          <w:noProof/>
        </w:rPr>
        <w:t>28</w:t>
      </w:r>
      <w:r>
        <w:rPr>
          <w:noProof/>
        </w:rPr>
        <w:fldChar w:fldCharType="end"/>
      </w:r>
    </w:p>
    <w:p w14:paraId="6794CD76" w14:textId="3AAD1CDF"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16</w:t>
      </w:r>
      <w:r>
        <w:rPr>
          <w:rFonts w:asciiTheme="minorHAnsi" w:eastAsiaTheme="minorEastAsia" w:hAnsiTheme="minorHAnsi" w:cstheme="minorBidi"/>
          <w:b w:val="0"/>
          <w:caps w:val="0"/>
          <w:noProof/>
          <w:sz w:val="22"/>
          <w:szCs w:val="22"/>
        </w:rPr>
        <w:tab/>
      </w:r>
      <w:r>
        <w:rPr>
          <w:noProof/>
        </w:rPr>
        <w:t>CLAUSE Maîtrise d’œuvre</w:t>
      </w:r>
      <w:r>
        <w:rPr>
          <w:noProof/>
        </w:rPr>
        <w:tab/>
      </w:r>
      <w:r>
        <w:rPr>
          <w:noProof/>
        </w:rPr>
        <w:fldChar w:fldCharType="begin"/>
      </w:r>
      <w:r>
        <w:rPr>
          <w:noProof/>
        </w:rPr>
        <w:instrText xml:space="preserve"> PAGEREF _Toc202175838 \h </w:instrText>
      </w:r>
      <w:r>
        <w:rPr>
          <w:noProof/>
        </w:rPr>
      </w:r>
      <w:r>
        <w:rPr>
          <w:noProof/>
        </w:rPr>
        <w:fldChar w:fldCharType="separate"/>
      </w:r>
      <w:r>
        <w:rPr>
          <w:noProof/>
        </w:rPr>
        <w:t>29</w:t>
      </w:r>
      <w:r>
        <w:rPr>
          <w:noProof/>
        </w:rPr>
        <w:fldChar w:fldCharType="end"/>
      </w:r>
    </w:p>
    <w:p w14:paraId="529B1051" w14:textId="01E2EB89"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17</w:t>
      </w:r>
      <w:r>
        <w:rPr>
          <w:rFonts w:asciiTheme="minorHAnsi" w:eastAsiaTheme="minorEastAsia" w:hAnsiTheme="minorHAnsi" w:cstheme="minorBidi"/>
          <w:b w:val="0"/>
          <w:caps w:val="0"/>
          <w:noProof/>
          <w:sz w:val="22"/>
          <w:szCs w:val="22"/>
        </w:rPr>
        <w:tab/>
      </w:r>
      <w:r>
        <w:rPr>
          <w:noProof/>
        </w:rPr>
        <w:t>RESPONSABILITE ET ASSURANCE</w:t>
      </w:r>
      <w:r>
        <w:rPr>
          <w:noProof/>
        </w:rPr>
        <w:tab/>
      </w:r>
      <w:r>
        <w:rPr>
          <w:noProof/>
        </w:rPr>
        <w:fldChar w:fldCharType="begin"/>
      </w:r>
      <w:r>
        <w:rPr>
          <w:noProof/>
        </w:rPr>
        <w:instrText xml:space="preserve"> PAGEREF _Toc202175839 \h </w:instrText>
      </w:r>
      <w:r>
        <w:rPr>
          <w:noProof/>
        </w:rPr>
      </w:r>
      <w:r>
        <w:rPr>
          <w:noProof/>
        </w:rPr>
        <w:fldChar w:fldCharType="separate"/>
      </w:r>
      <w:r>
        <w:rPr>
          <w:noProof/>
        </w:rPr>
        <w:t>29</w:t>
      </w:r>
      <w:r>
        <w:rPr>
          <w:noProof/>
        </w:rPr>
        <w:fldChar w:fldCharType="end"/>
      </w:r>
    </w:p>
    <w:p w14:paraId="21CDD536" w14:textId="55ABCCCC"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17.1</w:t>
      </w:r>
      <w:r>
        <w:rPr>
          <w:rFonts w:asciiTheme="minorHAnsi" w:eastAsiaTheme="minorEastAsia" w:hAnsiTheme="minorHAnsi" w:cstheme="minorBidi"/>
          <w:smallCaps w:val="0"/>
          <w:noProof/>
          <w:sz w:val="22"/>
          <w:szCs w:val="22"/>
        </w:rPr>
        <w:tab/>
      </w:r>
      <w:r>
        <w:rPr>
          <w:noProof/>
        </w:rPr>
        <w:t>Responsabilité</w:t>
      </w:r>
      <w:r>
        <w:rPr>
          <w:noProof/>
        </w:rPr>
        <w:tab/>
      </w:r>
      <w:r>
        <w:rPr>
          <w:noProof/>
        </w:rPr>
        <w:fldChar w:fldCharType="begin"/>
      </w:r>
      <w:r>
        <w:rPr>
          <w:noProof/>
        </w:rPr>
        <w:instrText xml:space="preserve"> PAGEREF _Toc202175840 \h </w:instrText>
      </w:r>
      <w:r>
        <w:rPr>
          <w:noProof/>
        </w:rPr>
      </w:r>
      <w:r>
        <w:rPr>
          <w:noProof/>
        </w:rPr>
        <w:fldChar w:fldCharType="separate"/>
      </w:r>
      <w:r>
        <w:rPr>
          <w:noProof/>
        </w:rPr>
        <w:t>29</w:t>
      </w:r>
      <w:r>
        <w:rPr>
          <w:noProof/>
        </w:rPr>
        <w:fldChar w:fldCharType="end"/>
      </w:r>
    </w:p>
    <w:p w14:paraId="70792DAA" w14:textId="43A13C1F"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17.2</w:t>
      </w:r>
      <w:r>
        <w:rPr>
          <w:rFonts w:asciiTheme="minorHAnsi" w:eastAsiaTheme="minorEastAsia" w:hAnsiTheme="minorHAnsi" w:cstheme="minorBidi"/>
          <w:smallCaps w:val="0"/>
          <w:noProof/>
          <w:sz w:val="22"/>
          <w:szCs w:val="22"/>
        </w:rPr>
        <w:tab/>
      </w:r>
      <w:r>
        <w:rPr>
          <w:noProof/>
        </w:rPr>
        <w:t>Assurance</w:t>
      </w:r>
      <w:r>
        <w:rPr>
          <w:noProof/>
        </w:rPr>
        <w:tab/>
      </w:r>
      <w:r>
        <w:rPr>
          <w:noProof/>
        </w:rPr>
        <w:fldChar w:fldCharType="begin"/>
      </w:r>
      <w:r>
        <w:rPr>
          <w:noProof/>
        </w:rPr>
        <w:instrText xml:space="preserve"> PAGEREF _Toc202175841 \h </w:instrText>
      </w:r>
      <w:r>
        <w:rPr>
          <w:noProof/>
        </w:rPr>
      </w:r>
      <w:r>
        <w:rPr>
          <w:noProof/>
        </w:rPr>
        <w:fldChar w:fldCharType="separate"/>
      </w:r>
      <w:r>
        <w:rPr>
          <w:noProof/>
        </w:rPr>
        <w:t>29</w:t>
      </w:r>
      <w:r>
        <w:rPr>
          <w:noProof/>
        </w:rPr>
        <w:fldChar w:fldCharType="end"/>
      </w:r>
    </w:p>
    <w:p w14:paraId="73D9C3AC" w14:textId="6D164D83"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lastRenderedPageBreak/>
        <w:t>18</w:t>
      </w:r>
      <w:r>
        <w:rPr>
          <w:rFonts w:asciiTheme="minorHAnsi" w:eastAsiaTheme="minorEastAsia" w:hAnsiTheme="minorHAnsi" w:cstheme="minorBidi"/>
          <w:b w:val="0"/>
          <w:caps w:val="0"/>
          <w:noProof/>
          <w:sz w:val="22"/>
          <w:szCs w:val="22"/>
        </w:rPr>
        <w:tab/>
      </w:r>
      <w:r>
        <w:rPr>
          <w:noProof/>
        </w:rPr>
        <w:t>FIN DU MARCHE</w:t>
      </w:r>
      <w:r>
        <w:rPr>
          <w:noProof/>
        </w:rPr>
        <w:tab/>
      </w:r>
      <w:r>
        <w:rPr>
          <w:noProof/>
        </w:rPr>
        <w:fldChar w:fldCharType="begin"/>
      </w:r>
      <w:r>
        <w:rPr>
          <w:noProof/>
        </w:rPr>
        <w:instrText xml:space="preserve"> PAGEREF _Toc202175842 \h </w:instrText>
      </w:r>
      <w:r>
        <w:rPr>
          <w:noProof/>
        </w:rPr>
      </w:r>
      <w:r>
        <w:rPr>
          <w:noProof/>
        </w:rPr>
        <w:fldChar w:fldCharType="separate"/>
      </w:r>
      <w:r>
        <w:rPr>
          <w:noProof/>
        </w:rPr>
        <w:t>29</w:t>
      </w:r>
      <w:r>
        <w:rPr>
          <w:noProof/>
        </w:rPr>
        <w:fldChar w:fldCharType="end"/>
      </w:r>
    </w:p>
    <w:p w14:paraId="04349380" w14:textId="353F8610"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18.1</w:t>
      </w:r>
      <w:r>
        <w:rPr>
          <w:rFonts w:asciiTheme="minorHAnsi" w:eastAsiaTheme="minorEastAsia" w:hAnsiTheme="minorHAnsi" w:cstheme="minorBidi"/>
          <w:smallCaps w:val="0"/>
          <w:noProof/>
          <w:sz w:val="22"/>
          <w:szCs w:val="22"/>
        </w:rPr>
        <w:tab/>
      </w:r>
      <w:r>
        <w:rPr>
          <w:noProof/>
        </w:rPr>
        <w:t>Achèvement de la mission du Titulaire</w:t>
      </w:r>
      <w:r>
        <w:rPr>
          <w:noProof/>
        </w:rPr>
        <w:tab/>
      </w:r>
      <w:r>
        <w:rPr>
          <w:noProof/>
        </w:rPr>
        <w:fldChar w:fldCharType="begin"/>
      </w:r>
      <w:r>
        <w:rPr>
          <w:noProof/>
        </w:rPr>
        <w:instrText xml:space="preserve"> PAGEREF _Toc202175843 \h </w:instrText>
      </w:r>
      <w:r>
        <w:rPr>
          <w:noProof/>
        </w:rPr>
      </w:r>
      <w:r>
        <w:rPr>
          <w:noProof/>
        </w:rPr>
        <w:fldChar w:fldCharType="separate"/>
      </w:r>
      <w:r>
        <w:rPr>
          <w:noProof/>
        </w:rPr>
        <w:t>30</w:t>
      </w:r>
      <w:r>
        <w:rPr>
          <w:noProof/>
        </w:rPr>
        <w:fldChar w:fldCharType="end"/>
      </w:r>
    </w:p>
    <w:p w14:paraId="700B4C45" w14:textId="46A797A3"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18.2</w:t>
      </w:r>
      <w:r>
        <w:rPr>
          <w:rFonts w:asciiTheme="minorHAnsi" w:eastAsiaTheme="minorEastAsia" w:hAnsiTheme="minorHAnsi" w:cstheme="minorBidi"/>
          <w:smallCaps w:val="0"/>
          <w:noProof/>
          <w:sz w:val="22"/>
          <w:szCs w:val="22"/>
        </w:rPr>
        <w:tab/>
      </w:r>
      <w:r>
        <w:rPr>
          <w:noProof/>
        </w:rPr>
        <w:t>Résiliation du marché</w:t>
      </w:r>
      <w:r>
        <w:rPr>
          <w:noProof/>
        </w:rPr>
        <w:tab/>
      </w:r>
      <w:r>
        <w:rPr>
          <w:noProof/>
        </w:rPr>
        <w:fldChar w:fldCharType="begin"/>
      </w:r>
      <w:r>
        <w:rPr>
          <w:noProof/>
        </w:rPr>
        <w:instrText xml:space="preserve"> PAGEREF _Toc202175844 \h </w:instrText>
      </w:r>
      <w:r>
        <w:rPr>
          <w:noProof/>
        </w:rPr>
      </w:r>
      <w:r>
        <w:rPr>
          <w:noProof/>
        </w:rPr>
        <w:fldChar w:fldCharType="separate"/>
      </w:r>
      <w:r>
        <w:rPr>
          <w:noProof/>
        </w:rPr>
        <w:t>30</w:t>
      </w:r>
      <w:r>
        <w:rPr>
          <w:noProof/>
        </w:rPr>
        <w:fldChar w:fldCharType="end"/>
      </w:r>
    </w:p>
    <w:p w14:paraId="7C79EACC" w14:textId="0395691D"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18.2.1</w:t>
      </w:r>
      <w:r>
        <w:rPr>
          <w:rFonts w:asciiTheme="minorHAnsi" w:eastAsiaTheme="minorEastAsia" w:hAnsiTheme="minorHAnsi" w:cstheme="minorBidi"/>
          <w:i w:val="0"/>
          <w:noProof/>
          <w:sz w:val="22"/>
          <w:szCs w:val="22"/>
        </w:rPr>
        <w:tab/>
      </w:r>
      <w:r>
        <w:rPr>
          <w:noProof/>
        </w:rPr>
        <w:t>Résiliation pour évènements extérieurs au marché</w:t>
      </w:r>
      <w:r>
        <w:rPr>
          <w:noProof/>
        </w:rPr>
        <w:tab/>
      </w:r>
      <w:r>
        <w:rPr>
          <w:noProof/>
        </w:rPr>
        <w:fldChar w:fldCharType="begin"/>
      </w:r>
      <w:r>
        <w:rPr>
          <w:noProof/>
        </w:rPr>
        <w:instrText xml:space="preserve"> PAGEREF _Toc202175845 \h </w:instrText>
      </w:r>
      <w:r>
        <w:rPr>
          <w:noProof/>
        </w:rPr>
      </w:r>
      <w:r>
        <w:rPr>
          <w:noProof/>
        </w:rPr>
        <w:fldChar w:fldCharType="separate"/>
      </w:r>
      <w:r>
        <w:rPr>
          <w:noProof/>
        </w:rPr>
        <w:t>30</w:t>
      </w:r>
      <w:r>
        <w:rPr>
          <w:noProof/>
        </w:rPr>
        <w:fldChar w:fldCharType="end"/>
      </w:r>
    </w:p>
    <w:p w14:paraId="6C319E80" w14:textId="1DAD805D"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18.2.2</w:t>
      </w:r>
      <w:r>
        <w:rPr>
          <w:rFonts w:asciiTheme="minorHAnsi" w:eastAsiaTheme="minorEastAsia" w:hAnsiTheme="minorHAnsi" w:cstheme="minorBidi"/>
          <w:i w:val="0"/>
          <w:noProof/>
          <w:sz w:val="22"/>
          <w:szCs w:val="22"/>
        </w:rPr>
        <w:tab/>
      </w:r>
      <w:r>
        <w:rPr>
          <w:noProof/>
        </w:rPr>
        <w:t>Résiliation pour évènements liés aux marchés</w:t>
      </w:r>
      <w:r>
        <w:rPr>
          <w:noProof/>
        </w:rPr>
        <w:tab/>
      </w:r>
      <w:r>
        <w:rPr>
          <w:noProof/>
        </w:rPr>
        <w:fldChar w:fldCharType="begin"/>
      </w:r>
      <w:r>
        <w:rPr>
          <w:noProof/>
        </w:rPr>
        <w:instrText xml:space="preserve"> PAGEREF _Toc202175846 \h </w:instrText>
      </w:r>
      <w:r>
        <w:rPr>
          <w:noProof/>
        </w:rPr>
      </w:r>
      <w:r>
        <w:rPr>
          <w:noProof/>
        </w:rPr>
        <w:fldChar w:fldCharType="separate"/>
      </w:r>
      <w:r>
        <w:rPr>
          <w:noProof/>
        </w:rPr>
        <w:t>30</w:t>
      </w:r>
      <w:r>
        <w:rPr>
          <w:noProof/>
        </w:rPr>
        <w:fldChar w:fldCharType="end"/>
      </w:r>
    </w:p>
    <w:p w14:paraId="469A8139" w14:textId="0E817DF4"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18.2.3</w:t>
      </w:r>
      <w:r>
        <w:rPr>
          <w:rFonts w:asciiTheme="minorHAnsi" w:eastAsiaTheme="minorEastAsia" w:hAnsiTheme="minorHAnsi" w:cstheme="minorBidi"/>
          <w:i w:val="0"/>
          <w:noProof/>
          <w:sz w:val="22"/>
          <w:szCs w:val="22"/>
        </w:rPr>
        <w:tab/>
      </w:r>
      <w:r>
        <w:rPr>
          <w:noProof/>
        </w:rPr>
        <w:t>Résiliation pour faute du Titulaire – exécution de la prestation à ses frais et risques</w:t>
      </w:r>
      <w:r>
        <w:rPr>
          <w:noProof/>
        </w:rPr>
        <w:tab/>
      </w:r>
      <w:r>
        <w:rPr>
          <w:noProof/>
        </w:rPr>
        <w:fldChar w:fldCharType="begin"/>
      </w:r>
      <w:r>
        <w:rPr>
          <w:noProof/>
        </w:rPr>
        <w:instrText xml:space="preserve"> PAGEREF _Toc202175847 \h </w:instrText>
      </w:r>
      <w:r>
        <w:rPr>
          <w:noProof/>
        </w:rPr>
      </w:r>
      <w:r>
        <w:rPr>
          <w:noProof/>
        </w:rPr>
        <w:fldChar w:fldCharType="separate"/>
      </w:r>
      <w:r>
        <w:rPr>
          <w:noProof/>
        </w:rPr>
        <w:t>30</w:t>
      </w:r>
      <w:r>
        <w:rPr>
          <w:noProof/>
        </w:rPr>
        <w:fldChar w:fldCharType="end"/>
      </w:r>
    </w:p>
    <w:p w14:paraId="305C30C3" w14:textId="52FD76B9" w:rsidR="00EC6B98" w:rsidRDefault="00EC6B98">
      <w:pPr>
        <w:pStyle w:val="TM3"/>
        <w:tabs>
          <w:tab w:val="left" w:pos="1100"/>
        </w:tabs>
        <w:rPr>
          <w:rFonts w:asciiTheme="minorHAnsi" w:eastAsiaTheme="minorEastAsia" w:hAnsiTheme="minorHAnsi" w:cstheme="minorBidi"/>
          <w:i w:val="0"/>
          <w:noProof/>
          <w:sz w:val="22"/>
          <w:szCs w:val="22"/>
        </w:rPr>
      </w:pPr>
      <w:r w:rsidRPr="002C557E">
        <w:rPr>
          <w:noProof/>
        </w:rPr>
        <w:t>18.2.4</w:t>
      </w:r>
      <w:r>
        <w:rPr>
          <w:rFonts w:asciiTheme="minorHAnsi" w:eastAsiaTheme="minorEastAsia" w:hAnsiTheme="minorHAnsi" w:cstheme="minorBidi"/>
          <w:i w:val="0"/>
          <w:noProof/>
          <w:sz w:val="22"/>
          <w:szCs w:val="22"/>
        </w:rPr>
        <w:tab/>
      </w:r>
      <w:r>
        <w:rPr>
          <w:noProof/>
        </w:rPr>
        <w:t>Résiliation sans faute du Titulaire pour motif d’intérêt général</w:t>
      </w:r>
      <w:r>
        <w:rPr>
          <w:noProof/>
        </w:rPr>
        <w:tab/>
      </w:r>
      <w:r>
        <w:rPr>
          <w:noProof/>
        </w:rPr>
        <w:fldChar w:fldCharType="begin"/>
      </w:r>
      <w:r>
        <w:rPr>
          <w:noProof/>
        </w:rPr>
        <w:instrText xml:space="preserve"> PAGEREF _Toc202175848 \h </w:instrText>
      </w:r>
      <w:r>
        <w:rPr>
          <w:noProof/>
        </w:rPr>
      </w:r>
      <w:r>
        <w:rPr>
          <w:noProof/>
        </w:rPr>
        <w:fldChar w:fldCharType="separate"/>
      </w:r>
      <w:r>
        <w:rPr>
          <w:noProof/>
        </w:rPr>
        <w:t>31</w:t>
      </w:r>
      <w:r>
        <w:rPr>
          <w:noProof/>
        </w:rPr>
        <w:fldChar w:fldCharType="end"/>
      </w:r>
    </w:p>
    <w:p w14:paraId="5BC78680" w14:textId="29A30ABB"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19</w:t>
      </w:r>
      <w:r>
        <w:rPr>
          <w:rFonts w:asciiTheme="minorHAnsi" w:eastAsiaTheme="minorEastAsia" w:hAnsiTheme="minorHAnsi" w:cstheme="minorBidi"/>
          <w:b w:val="0"/>
          <w:caps w:val="0"/>
          <w:noProof/>
          <w:sz w:val="22"/>
          <w:szCs w:val="22"/>
        </w:rPr>
        <w:tab/>
      </w:r>
      <w:r>
        <w:rPr>
          <w:noProof/>
        </w:rPr>
        <w:t>DIFFERENDS ET LITIGES</w:t>
      </w:r>
      <w:r>
        <w:rPr>
          <w:noProof/>
        </w:rPr>
        <w:tab/>
      </w:r>
      <w:r>
        <w:rPr>
          <w:noProof/>
        </w:rPr>
        <w:fldChar w:fldCharType="begin"/>
      </w:r>
      <w:r>
        <w:rPr>
          <w:noProof/>
        </w:rPr>
        <w:instrText xml:space="preserve"> PAGEREF _Toc202175849 \h </w:instrText>
      </w:r>
      <w:r>
        <w:rPr>
          <w:noProof/>
        </w:rPr>
      </w:r>
      <w:r>
        <w:rPr>
          <w:noProof/>
        </w:rPr>
        <w:fldChar w:fldCharType="separate"/>
      </w:r>
      <w:r>
        <w:rPr>
          <w:noProof/>
        </w:rPr>
        <w:t>31</w:t>
      </w:r>
      <w:r>
        <w:rPr>
          <w:noProof/>
        </w:rPr>
        <w:fldChar w:fldCharType="end"/>
      </w:r>
    </w:p>
    <w:p w14:paraId="107FB84A" w14:textId="6987A78C"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19.1</w:t>
      </w:r>
      <w:r>
        <w:rPr>
          <w:rFonts w:asciiTheme="minorHAnsi" w:eastAsiaTheme="minorEastAsia" w:hAnsiTheme="minorHAnsi" w:cstheme="minorBidi"/>
          <w:smallCaps w:val="0"/>
          <w:noProof/>
          <w:sz w:val="22"/>
          <w:szCs w:val="22"/>
        </w:rPr>
        <w:tab/>
      </w:r>
      <w:r>
        <w:rPr>
          <w:noProof/>
        </w:rPr>
        <w:t>Formalisme des réclamations</w:t>
      </w:r>
      <w:r>
        <w:rPr>
          <w:noProof/>
        </w:rPr>
        <w:tab/>
      </w:r>
      <w:r>
        <w:rPr>
          <w:noProof/>
        </w:rPr>
        <w:fldChar w:fldCharType="begin"/>
      </w:r>
      <w:r>
        <w:rPr>
          <w:noProof/>
        </w:rPr>
        <w:instrText xml:space="preserve"> PAGEREF _Toc202175850 \h </w:instrText>
      </w:r>
      <w:r>
        <w:rPr>
          <w:noProof/>
        </w:rPr>
      </w:r>
      <w:r>
        <w:rPr>
          <w:noProof/>
        </w:rPr>
        <w:fldChar w:fldCharType="separate"/>
      </w:r>
      <w:r>
        <w:rPr>
          <w:noProof/>
        </w:rPr>
        <w:t>31</w:t>
      </w:r>
      <w:r>
        <w:rPr>
          <w:noProof/>
        </w:rPr>
        <w:fldChar w:fldCharType="end"/>
      </w:r>
    </w:p>
    <w:p w14:paraId="0ECDB5EB" w14:textId="723F42EB"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19.2</w:t>
      </w:r>
      <w:r>
        <w:rPr>
          <w:rFonts w:asciiTheme="minorHAnsi" w:eastAsiaTheme="minorEastAsia" w:hAnsiTheme="minorHAnsi" w:cstheme="minorBidi"/>
          <w:smallCaps w:val="0"/>
          <w:noProof/>
          <w:sz w:val="22"/>
          <w:szCs w:val="22"/>
        </w:rPr>
        <w:tab/>
      </w:r>
      <w:r>
        <w:rPr>
          <w:noProof/>
        </w:rPr>
        <w:t>Règlement amiable des différends</w:t>
      </w:r>
      <w:r>
        <w:rPr>
          <w:noProof/>
        </w:rPr>
        <w:tab/>
      </w:r>
      <w:r>
        <w:rPr>
          <w:noProof/>
        </w:rPr>
        <w:fldChar w:fldCharType="begin"/>
      </w:r>
      <w:r>
        <w:rPr>
          <w:noProof/>
        </w:rPr>
        <w:instrText xml:space="preserve"> PAGEREF _Toc202175851 \h </w:instrText>
      </w:r>
      <w:r>
        <w:rPr>
          <w:noProof/>
        </w:rPr>
      </w:r>
      <w:r>
        <w:rPr>
          <w:noProof/>
        </w:rPr>
        <w:fldChar w:fldCharType="separate"/>
      </w:r>
      <w:r>
        <w:rPr>
          <w:noProof/>
        </w:rPr>
        <w:t>31</w:t>
      </w:r>
      <w:r>
        <w:rPr>
          <w:noProof/>
        </w:rPr>
        <w:fldChar w:fldCharType="end"/>
      </w:r>
    </w:p>
    <w:p w14:paraId="04C8B358" w14:textId="6F33549C" w:rsidR="00EC6B98" w:rsidRDefault="00EC6B98">
      <w:pPr>
        <w:pStyle w:val="TM2"/>
        <w:tabs>
          <w:tab w:val="left" w:pos="660"/>
        </w:tabs>
        <w:rPr>
          <w:rFonts w:asciiTheme="minorHAnsi" w:eastAsiaTheme="minorEastAsia" w:hAnsiTheme="minorHAnsi" w:cstheme="minorBidi"/>
          <w:smallCaps w:val="0"/>
          <w:noProof/>
          <w:sz w:val="22"/>
          <w:szCs w:val="22"/>
        </w:rPr>
      </w:pPr>
      <w:r>
        <w:rPr>
          <w:noProof/>
        </w:rPr>
        <w:t>19.3</w:t>
      </w:r>
      <w:r>
        <w:rPr>
          <w:rFonts w:asciiTheme="minorHAnsi" w:eastAsiaTheme="minorEastAsia" w:hAnsiTheme="minorHAnsi" w:cstheme="minorBidi"/>
          <w:smallCaps w:val="0"/>
          <w:noProof/>
          <w:sz w:val="22"/>
          <w:szCs w:val="22"/>
        </w:rPr>
        <w:tab/>
      </w:r>
      <w:r>
        <w:rPr>
          <w:noProof/>
        </w:rPr>
        <w:t>Tribunal compétent en cas de litige</w:t>
      </w:r>
      <w:r>
        <w:rPr>
          <w:noProof/>
        </w:rPr>
        <w:tab/>
      </w:r>
      <w:r>
        <w:rPr>
          <w:noProof/>
        </w:rPr>
        <w:fldChar w:fldCharType="begin"/>
      </w:r>
      <w:r>
        <w:rPr>
          <w:noProof/>
        </w:rPr>
        <w:instrText xml:space="preserve"> PAGEREF _Toc202175852 \h </w:instrText>
      </w:r>
      <w:r>
        <w:rPr>
          <w:noProof/>
        </w:rPr>
      </w:r>
      <w:r>
        <w:rPr>
          <w:noProof/>
        </w:rPr>
        <w:fldChar w:fldCharType="separate"/>
      </w:r>
      <w:r>
        <w:rPr>
          <w:noProof/>
        </w:rPr>
        <w:t>31</w:t>
      </w:r>
      <w:r>
        <w:rPr>
          <w:noProof/>
        </w:rPr>
        <w:fldChar w:fldCharType="end"/>
      </w:r>
    </w:p>
    <w:p w14:paraId="2294E893" w14:textId="1C7F4127" w:rsidR="00EC6B98" w:rsidRDefault="00EC6B98">
      <w:pPr>
        <w:pStyle w:val="TM1"/>
        <w:tabs>
          <w:tab w:val="left" w:pos="660"/>
        </w:tabs>
        <w:rPr>
          <w:rFonts w:asciiTheme="minorHAnsi" w:eastAsiaTheme="minorEastAsia" w:hAnsiTheme="minorHAnsi" w:cstheme="minorBidi"/>
          <w:b w:val="0"/>
          <w:caps w:val="0"/>
          <w:noProof/>
          <w:sz w:val="22"/>
          <w:szCs w:val="22"/>
        </w:rPr>
      </w:pPr>
      <w:r>
        <w:rPr>
          <w:noProof/>
        </w:rPr>
        <w:t>20</w:t>
      </w:r>
      <w:r>
        <w:rPr>
          <w:rFonts w:asciiTheme="minorHAnsi" w:eastAsiaTheme="minorEastAsia" w:hAnsiTheme="minorHAnsi" w:cstheme="minorBidi"/>
          <w:b w:val="0"/>
          <w:caps w:val="0"/>
          <w:noProof/>
          <w:sz w:val="22"/>
          <w:szCs w:val="22"/>
        </w:rPr>
        <w:tab/>
      </w:r>
      <w:r>
        <w:rPr>
          <w:noProof/>
        </w:rPr>
        <w:t>DEROGATION AUX DOCUMENTS GENERAUX</w:t>
      </w:r>
      <w:r>
        <w:rPr>
          <w:noProof/>
        </w:rPr>
        <w:tab/>
      </w:r>
      <w:r>
        <w:rPr>
          <w:noProof/>
        </w:rPr>
        <w:fldChar w:fldCharType="begin"/>
      </w:r>
      <w:r>
        <w:rPr>
          <w:noProof/>
        </w:rPr>
        <w:instrText xml:space="preserve"> PAGEREF _Toc202175853 \h </w:instrText>
      </w:r>
      <w:r>
        <w:rPr>
          <w:noProof/>
        </w:rPr>
      </w:r>
      <w:r>
        <w:rPr>
          <w:noProof/>
        </w:rPr>
        <w:fldChar w:fldCharType="separate"/>
      </w:r>
      <w:r>
        <w:rPr>
          <w:noProof/>
        </w:rPr>
        <w:t>31</w:t>
      </w:r>
      <w:r>
        <w:rPr>
          <w:noProof/>
        </w:rPr>
        <w:fldChar w:fldCharType="end"/>
      </w:r>
    </w:p>
    <w:bookmarkStart w:id="1" w:name="_GoBack"/>
    <w:bookmarkEnd w:id="1"/>
    <w:p w14:paraId="0F106A48" w14:textId="6244EA78" w:rsidR="00815453" w:rsidRDefault="00815453" w:rsidP="00815453">
      <w:pPr>
        <w:tabs>
          <w:tab w:val="left" w:pos="1985"/>
          <w:tab w:val="left" w:pos="6237"/>
        </w:tabs>
        <w:rPr>
          <w:noProof/>
        </w:rPr>
      </w:pPr>
      <w:r>
        <w:rPr>
          <w:noProof/>
        </w:rPr>
        <w:fldChar w:fldCharType="end"/>
      </w:r>
    </w:p>
    <w:p w14:paraId="03CA0ACD" w14:textId="77777777" w:rsidR="00815453" w:rsidRPr="0078212F" w:rsidRDefault="00815453" w:rsidP="00815453">
      <w:pPr>
        <w:pStyle w:val="Titre1"/>
        <w:pageBreakBefore/>
        <w:numPr>
          <w:ilvl w:val="0"/>
          <w:numId w:val="1"/>
        </w:numPr>
        <w:ind w:left="431" w:hanging="431"/>
      </w:pPr>
      <w:bookmarkStart w:id="2" w:name="_Toc202175732"/>
      <w:r w:rsidRPr="0078212F">
        <w:lastRenderedPageBreak/>
        <w:t>CONTEXTE, OBJET ET FORME DU MARCHE</w:t>
      </w:r>
      <w:bookmarkEnd w:id="2"/>
    </w:p>
    <w:p w14:paraId="790D0840" w14:textId="77777777" w:rsidR="00815453" w:rsidRPr="005E327E" w:rsidRDefault="00815453" w:rsidP="00815453">
      <w:pPr>
        <w:pStyle w:val="Titre2"/>
        <w:numPr>
          <w:ilvl w:val="1"/>
          <w:numId w:val="1"/>
        </w:numPr>
        <w:ind w:left="718"/>
      </w:pPr>
      <w:bookmarkStart w:id="3" w:name="_Toc202175733"/>
      <w:r w:rsidRPr="005E327E">
        <w:t>Contexte</w:t>
      </w:r>
      <w:bookmarkEnd w:id="3"/>
    </w:p>
    <w:p w14:paraId="6EC67820" w14:textId="09462AC1" w:rsidR="001D6398" w:rsidRDefault="00FE78FF" w:rsidP="00815453">
      <w:r>
        <w:t>La Bibliothèque nationale de France (BnF), établissement public à caractère administratif placé sous la tutelle du ministère de la Culture, constitue l’un des plus importants centres documentaires du monde. Avec plus de 14 millions de documents répartis sur plusieurs sites, dont le site François-Mitterrand à Paris, elle accueille quotidiennement un flux important de lecteurs, de chercheurs, de personnels et de visiteurs, dans des espaces vastes et variés : salles de lecture, auditoriums, magasins de conservation, bureaux, espaces techniques, zones de transit logistique, etc. Le bâtiment, emblématique de l’architecture contemporaine publique, présente également des contraintes structurelles spécifiques et un niveau d'exigence élevé en matière de sécurité.</w:t>
      </w:r>
      <w:r>
        <w:br/>
      </w:r>
      <w:r>
        <w:br/>
        <w:t>Dans un contexte d’évolution des normes de sûreté et face à des menaces toujours plus complexes (intrusion, vol, dégradation, menace terroriste), le système de vidéoprotection actuellement en place, bien que fonctionnel, montre des signes d’obsolescence technique et opérationnelle. : caméras de résolution limitée, couverture hétérogène des zones sensibles, difficultés d’exploitation des enregistrements, manque d’interopérabilité avec les autres systèmes de sécurité (contrôle d’accès, détection intrusion, gestion centralisée des alarmes, etc.).</w:t>
      </w:r>
    </w:p>
    <w:p w14:paraId="4EFB49AD" w14:textId="77777777" w:rsidR="00815453" w:rsidRDefault="00FE78FF" w:rsidP="00815453">
      <w:r>
        <w:t xml:space="preserve">Par conséquent, </w:t>
      </w:r>
      <w:r w:rsidR="001D6398">
        <w:t>leu</w:t>
      </w:r>
      <w:r w:rsidR="007614A5">
        <w:t xml:space="preserve">r remplacement est nécessaire. </w:t>
      </w:r>
    </w:p>
    <w:p w14:paraId="19465AFA" w14:textId="77777777" w:rsidR="00815453" w:rsidRPr="005E327E" w:rsidRDefault="00815453" w:rsidP="00815453">
      <w:pPr>
        <w:pStyle w:val="Titre2"/>
        <w:numPr>
          <w:ilvl w:val="1"/>
          <w:numId w:val="1"/>
        </w:numPr>
        <w:ind w:left="718"/>
      </w:pPr>
      <w:bookmarkStart w:id="4" w:name="_Toc202175734"/>
      <w:r w:rsidRPr="005E327E">
        <w:t>Objet du marché</w:t>
      </w:r>
      <w:bookmarkEnd w:id="4"/>
    </w:p>
    <w:p w14:paraId="0A4B47E9" w14:textId="3A520713" w:rsidR="00B01F2D" w:rsidRPr="00FE1E76" w:rsidRDefault="00815453" w:rsidP="00815453">
      <w:r w:rsidRPr="00FE1E76">
        <w:t xml:space="preserve">Le présent marché a pour objet de confier une mission de maîtrise d’œuvre </w:t>
      </w:r>
      <w:r>
        <w:t xml:space="preserve">pour </w:t>
      </w:r>
      <w:r w:rsidRPr="00FE1E76">
        <w:t xml:space="preserve">les travaux de remplacement </w:t>
      </w:r>
      <w:r w:rsidR="00466DDA">
        <w:t xml:space="preserve">du système de vidéoprotection </w:t>
      </w:r>
      <w:r w:rsidRPr="00FE1E76">
        <w:t xml:space="preserve">du </w:t>
      </w:r>
      <w:r>
        <w:t>site François-Mitterrand de la B</w:t>
      </w:r>
      <w:r w:rsidRPr="00FE1E76">
        <w:t xml:space="preserve">ibliothèque nationale de France. </w:t>
      </w:r>
    </w:p>
    <w:p w14:paraId="5C534BC1" w14:textId="77777777" w:rsidR="00815453" w:rsidRPr="005E327E" w:rsidRDefault="00815453" w:rsidP="00815453">
      <w:pPr>
        <w:pStyle w:val="Titre3"/>
        <w:numPr>
          <w:ilvl w:val="2"/>
          <w:numId w:val="1"/>
        </w:numPr>
      </w:pPr>
      <w:bookmarkStart w:id="5" w:name="_Toc202175735"/>
      <w:r w:rsidRPr="005E327E">
        <w:t>Opération</w:t>
      </w:r>
      <w:bookmarkEnd w:id="5"/>
    </w:p>
    <w:p w14:paraId="6994A463" w14:textId="08E70650" w:rsidR="000D72E7" w:rsidRPr="005E327E" w:rsidRDefault="00815453" w:rsidP="00D925CD">
      <w:r>
        <w:t xml:space="preserve">L’ouvrage de bâtiment sur lequel porte la présente mission de maîtrise d’œuvre appartient à la catégorie « Réhabilitation / Réutilisation ». </w:t>
      </w:r>
    </w:p>
    <w:p w14:paraId="6E4AB5BC" w14:textId="121F5676" w:rsidR="00E43C05" w:rsidRDefault="00815453" w:rsidP="00815453">
      <w:pPr>
        <w:rPr>
          <w:rFonts w:ascii="Times New Roman" w:hAnsi="Times New Roman"/>
        </w:rPr>
      </w:pPr>
      <w:r w:rsidRPr="00FE1E76">
        <w:t xml:space="preserve">L’enveloppe financière prévisionnelle des travaux est de </w:t>
      </w:r>
      <w:r w:rsidR="00185FA8">
        <w:t>2</w:t>
      </w:r>
      <w:r w:rsidR="00F7165F">
        <w:t> </w:t>
      </w:r>
      <w:r w:rsidR="00185FA8">
        <w:t>200</w:t>
      </w:r>
      <w:r w:rsidR="00F7165F">
        <w:t xml:space="preserve"> 000</w:t>
      </w:r>
      <w:r>
        <w:t xml:space="preserve"> € HT, soit </w:t>
      </w:r>
      <w:r w:rsidR="008E5BB4">
        <w:t xml:space="preserve">2 </w:t>
      </w:r>
      <w:r w:rsidR="00F7165F">
        <w:t>64</w:t>
      </w:r>
      <w:r w:rsidR="008E5BB4">
        <w:t>0</w:t>
      </w:r>
      <w:r w:rsidRPr="00397CE4">
        <w:t xml:space="preserve"> 000,00 </w:t>
      </w:r>
      <w:r>
        <w:t>€ TTC</w:t>
      </w:r>
      <w:r w:rsidR="00E43C05">
        <w:t>. Le titulaire devra impérativement se conformer au montant de cette enveloppe.</w:t>
      </w:r>
    </w:p>
    <w:p w14:paraId="64A3595F" w14:textId="77777777" w:rsidR="00815453" w:rsidRPr="005E327E" w:rsidRDefault="00815453" w:rsidP="00815453">
      <w:pPr>
        <w:pStyle w:val="Titre3"/>
        <w:numPr>
          <w:ilvl w:val="2"/>
          <w:numId w:val="1"/>
        </w:numPr>
      </w:pPr>
      <w:bookmarkStart w:id="6" w:name="_Toc202175736"/>
      <w:r w:rsidRPr="005E327E">
        <w:t>Etendue de la mission de maîtrise d’œuvre</w:t>
      </w:r>
      <w:bookmarkEnd w:id="6"/>
      <w:r w:rsidRPr="005E327E">
        <w:t xml:space="preserve"> </w:t>
      </w:r>
    </w:p>
    <w:p w14:paraId="69A89083" w14:textId="77BFFC57" w:rsidR="00815453" w:rsidRDefault="00815453" w:rsidP="00815453">
      <w:r>
        <w:t xml:space="preserve">Cette mission de maîtrise d’œuvre s’effectuera conformément au Livre IV du Titre II du code de la commande publique, précisant les dispositions applicables aux marchés publics liés à la maîtrise d’ouvrage publique et à la maîtrise d’œuvre privée (articles L. 2410-1 et suivants du code de la commande publique). </w:t>
      </w:r>
    </w:p>
    <w:p w14:paraId="1B407D02" w14:textId="140882AE" w:rsidR="00661BAB" w:rsidRDefault="00661BAB" w:rsidP="00815453"/>
    <w:p w14:paraId="258A1598" w14:textId="620C106A" w:rsidR="00661BAB" w:rsidRDefault="003644D6" w:rsidP="00815453">
      <w:r>
        <w:t>Le Maitre d’œuvre devra veiller à favoriser le recours à des équipements économes, durables et facilement recyclable. Il s’engage à justifier ses choix dans chaque mission.</w:t>
      </w:r>
    </w:p>
    <w:p w14:paraId="02BCED3A" w14:textId="77777777" w:rsidR="00815453" w:rsidRDefault="00815453" w:rsidP="00815453"/>
    <w:p w14:paraId="24E5724F" w14:textId="77777777" w:rsidR="00815453" w:rsidRPr="002F24F3" w:rsidRDefault="00815453" w:rsidP="00815453">
      <w:r w:rsidRPr="002F24F3">
        <w:t xml:space="preserve">La mission de base comprend l’étude et le suivi des travaux, et se décompose de la manière suivante : </w:t>
      </w:r>
    </w:p>
    <w:p w14:paraId="55A3C57A" w14:textId="4B3B4EE4" w:rsidR="0006547C" w:rsidRPr="0006547C" w:rsidRDefault="00815453" w:rsidP="00150F44">
      <w:pPr>
        <w:pStyle w:val="Paragraphedeliste"/>
        <w:numPr>
          <w:ilvl w:val="0"/>
          <w:numId w:val="4"/>
        </w:numPr>
        <w:rPr>
          <w:rFonts w:ascii="Arial" w:hAnsi="Arial" w:cs="Times New Roman"/>
          <w:lang w:eastAsia="fr-FR"/>
        </w:rPr>
      </w:pPr>
      <w:r w:rsidRPr="0006547C">
        <w:rPr>
          <w:rFonts w:ascii="Arial" w:hAnsi="Arial" w:cs="Times New Roman"/>
          <w:lang w:eastAsia="fr-FR"/>
        </w:rPr>
        <w:t>Missions études / conception :</w:t>
      </w:r>
    </w:p>
    <w:p w14:paraId="7C3047C9" w14:textId="47765310" w:rsidR="00BD4B2D" w:rsidRPr="0006547C" w:rsidRDefault="00BD4B2D" w:rsidP="00150F44">
      <w:pPr>
        <w:pStyle w:val="Paragraphedeliste"/>
        <w:numPr>
          <w:ilvl w:val="1"/>
          <w:numId w:val="4"/>
        </w:numPr>
        <w:rPr>
          <w:rFonts w:ascii="Arial" w:hAnsi="Arial" w:cs="Times New Roman"/>
          <w:lang w:eastAsia="fr-FR"/>
        </w:rPr>
      </w:pPr>
      <w:r w:rsidRPr="0006547C">
        <w:rPr>
          <w:rFonts w:ascii="Arial" w:hAnsi="Arial" w:cs="Times New Roman"/>
          <w:lang w:eastAsia="fr-FR"/>
        </w:rPr>
        <w:t xml:space="preserve">Mission DIAG : </w:t>
      </w:r>
      <w:r w:rsidR="00E63ADE">
        <w:rPr>
          <w:rFonts w:ascii="Arial" w:hAnsi="Arial" w:cs="Times New Roman"/>
          <w:lang w:eastAsia="fr-FR"/>
        </w:rPr>
        <w:t xml:space="preserve"> </w:t>
      </w:r>
      <w:r w:rsidR="006041C3">
        <w:rPr>
          <w:rFonts w:ascii="Arial" w:hAnsi="Arial" w:cs="Times New Roman"/>
          <w:lang w:eastAsia="fr-FR"/>
        </w:rPr>
        <w:t xml:space="preserve">étude de </w:t>
      </w:r>
      <w:r w:rsidR="00E63ADE">
        <w:rPr>
          <w:rFonts w:ascii="Arial" w:hAnsi="Arial" w:cs="Times New Roman"/>
          <w:lang w:eastAsia="fr-FR"/>
        </w:rPr>
        <w:t>diagnosti</w:t>
      </w:r>
      <w:r w:rsidR="006041C3">
        <w:rPr>
          <w:rFonts w:ascii="Arial" w:hAnsi="Arial" w:cs="Times New Roman"/>
          <w:lang w:eastAsia="fr-FR"/>
        </w:rPr>
        <w:t xml:space="preserve">ques </w:t>
      </w:r>
      <w:r w:rsidRPr="0006547C">
        <w:rPr>
          <w:rFonts w:ascii="Arial" w:hAnsi="Arial" w:cs="Times New Roman"/>
          <w:lang w:eastAsia="fr-FR"/>
        </w:rPr>
        <w:t>;</w:t>
      </w:r>
    </w:p>
    <w:p w14:paraId="77DD8937" w14:textId="68B65B90" w:rsidR="00815453" w:rsidRPr="00D925CD" w:rsidRDefault="00815453" w:rsidP="00150F44">
      <w:pPr>
        <w:pStyle w:val="Paragraphedeliste"/>
        <w:numPr>
          <w:ilvl w:val="1"/>
          <w:numId w:val="4"/>
        </w:numPr>
        <w:rPr>
          <w:rFonts w:ascii="Arial" w:hAnsi="Arial" w:cs="Times New Roman"/>
          <w:lang w:eastAsia="fr-FR"/>
        </w:rPr>
      </w:pPr>
      <w:r w:rsidRPr="00D925CD">
        <w:rPr>
          <w:rFonts w:ascii="Arial" w:hAnsi="Arial" w:cs="Times New Roman"/>
          <w:lang w:eastAsia="fr-FR"/>
        </w:rPr>
        <w:t>Mission APD :</w:t>
      </w:r>
      <w:r w:rsidRPr="00D925CD">
        <w:t xml:space="preserve"> </w:t>
      </w:r>
      <w:r w:rsidRPr="00D925CD">
        <w:rPr>
          <w:rFonts w:ascii="Arial" w:hAnsi="Arial" w:cs="Times New Roman"/>
          <w:lang w:eastAsia="fr-FR"/>
        </w:rPr>
        <w:t>études d’avant-projet définitif ;</w:t>
      </w:r>
    </w:p>
    <w:p w14:paraId="08E5ED15" w14:textId="77777777" w:rsidR="00815453" w:rsidRPr="0006547C" w:rsidRDefault="00815453" w:rsidP="00150F44">
      <w:pPr>
        <w:pStyle w:val="Paragraphedeliste"/>
        <w:numPr>
          <w:ilvl w:val="1"/>
          <w:numId w:val="4"/>
        </w:numPr>
        <w:rPr>
          <w:rFonts w:ascii="Arial" w:hAnsi="Arial" w:cs="Times New Roman"/>
          <w:lang w:eastAsia="fr-FR"/>
        </w:rPr>
      </w:pPr>
      <w:r w:rsidRPr="0006547C">
        <w:rPr>
          <w:rFonts w:ascii="Arial" w:hAnsi="Arial" w:cs="Times New Roman"/>
          <w:lang w:eastAsia="fr-FR"/>
        </w:rPr>
        <w:t>Mission PRO : études de projet</w:t>
      </w:r>
      <w:r w:rsidR="00BC0FF7" w:rsidRPr="0006547C">
        <w:rPr>
          <w:rFonts w:ascii="Arial" w:hAnsi="Arial" w:cs="Times New Roman"/>
          <w:lang w:eastAsia="fr-FR"/>
        </w:rPr>
        <w:t> ;</w:t>
      </w:r>
    </w:p>
    <w:p w14:paraId="77C4F9E5" w14:textId="558555CC" w:rsidR="00815453" w:rsidRDefault="00815453" w:rsidP="00150F44">
      <w:pPr>
        <w:pStyle w:val="Paragraphedeliste"/>
        <w:numPr>
          <w:ilvl w:val="1"/>
          <w:numId w:val="4"/>
        </w:numPr>
        <w:rPr>
          <w:rFonts w:ascii="Arial" w:hAnsi="Arial" w:cs="Times New Roman"/>
          <w:lang w:eastAsia="fr-FR"/>
        </w:rPr>
      </w:pPr>
      <w:r w:rsidRPr="0006547C">
        <w:rPr>
          <w:rFonts w:ascii="Arial" w:hAnsi="Arial" w:cs="Times New Roman"/>
          <w:lang w:eastAsia="fr-FR"/>
        </w:rPr>
        <w:t>Mission AMT : Assistance à la passation des marchés de travaux ;</w:t>
      </w:r>
    </w:p>
    <w:p w14:paraId="7739605A" w14:textId="77777777" w:rsidR="0006547C" w:rsidRPr="0006547C" w:rsidRDefault="0006547C" w:rsidP="0006547C">
      <w:pPr>
        <w:pStyle w:val="Paragraphedeliste"/>
        <w:ind w:left="1440"/>
        <w:rPr>
          <w:rFonts w:ascii="Arial" w:hAnsi="Arial" w:cs="Times New Roman"/>
          <w:lang w:eastAsia="fr-FR"/>
        </w:rPr>
      </w:pPr>
    </w:p>
    <w:p w14:paraId="5AB3BA07" w14:textId="77777777" w:rsidR="00815453" w:rsidRPr="0006547C" w:rsidRDefault="00815453" w:rsidP="00150F44">
      <w:pPr>
        <w:pStyle w:val="Paragraphedeliste"/>
        <w:numPr>
          <w:ilvl w:val="0"/>
          <w:numId w:val="4"/>
        </w:numPr>
        <w:rPr>
          <w:rFonts w:ascii="Arial" w:hAnsi="Arial" w:cs="Times New Roman"/>
          <w:lang w:eastAsia="fr-FR"/>
        </w:rPr>
      </w:pPr>
      <w:r w:rsidRPr="0006547C">
        <w:rPr>
          <w:rFonts w:ascii="Arial" w:hAnsi="Arial" w:cs="Times New Roman"/>
          <w:lang w:eastAsia="fr-FR"/>
        </w:rPr>
        <w:t>Missions travaux :</w:t>
      </w:r>
    </w:p>
    <w:p w14:paraId="3BF497DA" w14:textId="77777777" w:rsidR="005D2B42" w:rsidRPr="0006547C" w:rsidRDefault="005D2B42" w:rsidP="00150F44">
      <w:pPr>
        <w:pStyle w:val="Paragraphedeliste"/>
        <w:numPr>
          <w:ilvl w:val="1"/>
          <w:numId w:val="4"/>
        </w:numPr>
        <w:rPr>
          <w:rFonts w:ascii="Arial" w:hAnsi="Arial" w:cs="Times New Roman"/>
          <w:lang w:eastAsia="fr-FR"/>
        </w:rPr>
      </w:pPr>
      <w:r w:rsidRPr="0006547C">
        <w:rPr>
          <w:rFonts w:ascii="Arial" w:hAnsi="Arial" w:cs="Times New Roman"/>
          <w:lang w:eastAsia="fr-FR"/>
        </w:rPr>
        <w:t>Mission VISA : Examen de conformité au projet des études d’exécution et de synthèse ;</w:t>
      </w:r>
    </w:p>
    <w:p w14:paraId="317262F5" w14:textId="77777777" w:rsidR="00815453" w:rsidRPr="0006547C" w:rsidRDefault="00815453" w:rsidP="00150F44">
      <w:pPr>
        <w:pStyle w:val="Paragraphedeliste"/>
        <w:numPr>
          <w:ilvl w:val="1"/>
          <w:numId w:val="4"/>
        </w:numPr>
        <w:rPr>
          <w:rFonts w:ascii="Arial" w:hAnsi="Arial" w:cs="Times New Roman"/>
          <w:lang w:eastAsia="fr-FR"/>
        </w:rPr>
      </w:pPr>
      <w:r w:rsidRPr="0006547C">
        <w:rPr>
          <w:rFonts w:ascii="Arial" w:hAnsi="Arial" w:cs="Times New Roman"/>
          <w:lang w:eastAsia="fr-FR"/>
        </w:rPr>
        <w:t>Mission DET : Direction de l’exécution des marchés de travaux ;</w:t>
      </w:r>
    </w:p>
    <w:p w14:paraId="1CB395D2" w14:textId="0D7F2760" w:rsidR="00E07AD6" w:rsidRDefault="00815453" w:rsidP="005904ED">
      <w:pPr>
        <w:pStyle w:val="Paragraphedeliste"/>
        <w:numPr>
          <w:ilvl w:val="1"/>
          <w:numId w:val="4"/>
        </w:numPr>
        <w:rPr>
          <w:rFonts w:ascii="Arial" w:hAnsi="Arial" w:cs="Times New Roman"/>
          <w:lang w:eastAsia="fr-FR"/>
        </w:rPr>
      </w:pPr>
      <w:r w:rsidRPr="0006547C">
        <w:rPr>
          <w:rFonts w:ascii="Arial" w:hAnsi="Arial" w:cs="Times New Roman"/>
          <w:lang w:eastAsia="fr-FR"/>
        </w:rPr>
        <w:t>Mission AOR : Assistance lors des opérations préalables à la réception.</w:t>
      </w:r>
    </w:p>
    <w:p w14:paraId="62163D74" w14:textId="77777777" w:rsidR="005904ED" w:rsidRPr="005904ED" w:rsidRDefault="005904ED" w:rsidP="005904ED">
      <w:pPr>
        <w:pStyle w:val="Paragraphedeliste"/>
        <w:ind w:left="1440"/>
        <w:rPr>
          <w:rFonts w:ascii="Arial" w:hAnsi="Arial" w:cs="Times New Roman"/>
          <w:lang w:eastAsia="fr-FR"/>
        </w:rPr>
      </w:pPr>
    </w:p>
    <w:p w14:paraId="1E495089" w14:textId="1217ADFB" w:rsidR="00F36162" w:rsidRDefault="00E07AD6" w:rsidP="00E07AD6">
      <w:r>
        <w:t xml:space="preserve">Les différentes missions sont décrites au sein de l’article </w:t>
      </w:r>
      <w:r w:rsidR="00F36162">
        <w:t xml:space="preserve">17.2.2 </w:t>
      </w:r>
      <w:r w:rsidR="00E527D1">
        <w:t xml:space="preserve">du </w:t>
      </w:r>
      <w:r w:rsidR="007956E7">
        <w:t xml:space="preserve">présent </w:t>
      </w:r>
      <w:r w:rsidR="00E527D1">
        <w:t xml:space="preserve">CCP. </w:t>
      </w:r>
    </w:p>
    <w:p w14:paraId="7E258F10" w14:textId="3E4F74F2" w:rsidR="00F36162" w:rsidRPr="00E07AD6" w:rsidRDefault="00F36162" w:rsidP="00E07AD6">
      <w:r>
        <w:t xml:space="preserve">Les </w:t>
      </w:r>
      <w:r w:rsidRPr="0049460B">
        <w:t>missions peuvent être interrompues indépendamment comme le prévoit l’article 1</w:t>
      </w:r>
      <w:r w:rsidR="00CD0FE3">
        <w:t>7.2</w:t>
      </w:r>
      <w:r w:rsidRPr="0049460B">
        <w:t xml:space="preserve">.2 ci-après. </w:t>
      </w:r>
    </w:p>
    <w:p w14:paraId="39F9BAAD" w14:textId="77777777" w:rsidR="00815453" w:rsidRPr="002F24F3" w:rsidRDefault="00815453" w:rsidP="00815453">
      <w:pPr>
        <w:pStyle w:val="Titre2"/>
        <w:numPr>
          <w:ilvl w:val="1"/>
          <w:numId w:val="1"/>
        </w:numPr>
        <w:ind w:left="718"/>
      </w:pPr>
      <w:bookmarkStart w:id="7" w:name="_Toc61618061"/>
      <w:bookmarkStart w:id="8" w:name="_Toc61618062"/>
      <w:bookmarkStart w:id="9" w:name="_Toc61618064"/>
      <w:bookmarkStart w:id="10" w:name="_Toc61618065"/>
      <w:bookmarkStart w:id="11" w:name="_Toc61618066"/>
      <w:bookmarkStart w:id="12" w:name="_Toc202175737"/>
      <w:bookmarkEnd w:id="7"/>
      <w:bookmarkEnd w:id="8"/>
      <w:bookmarkEnd w:id="9"/>
      <w:bookmarkEnd w:id="10"/>
      <w:bookmarkEnd w:id="11"/>
      <w:r w:rsidRPr="002F24F3">
        <w:t>Forme du marché</w:t>
      </w:r>
      <w:bookmarkEnd w:id="12"/>
      <w:r w:rsidRPr="002F24F3">
        <w:t xml:space="preserve"> </w:t>
      </w:r>
    </w:p>
    <w:p w14:paraId="3C7B5BAF" w14:textId="77777777" w:rsidR="00815453" w:rsidRDefault="00815453" w:rsidP="00815453">
      <w:r>
        <w:t>Le marché est conclu à prix global et forfaitaire.</w:t>
      </w:r>
    </w:p>
    <w:p w14:paraId="6379246F" w14:textId="77777777" w:rsidR="00C063BE" w:rsidRDefault="00C063BE" w:rsidP="00815453"/>
    <w:p w14:paraId="413C5F5E" w14:textId="3786ED63" w:rsidR="007844CB" w:rsidRDefault="00815453" w:rsidP="00815453">
      <w:pPr>
        <w:rPr>
          <w:rFonts w:cs="Arial"/>
        </w:rPr>
      </w:pPr>
      <w:r>
        <w:rPr>
          <w:rFonts w:cs="Arial"/>
        </w:rPr>
        <w:t>Le marché est passé</w:t>
      </w:r>
      <w:r w:rsidRPr="007849AE">
        <w:rPr>
          <w:rFonts w:cs="Arial"/>
        </w:rPr>
        <w:t xml:space="preserve"> sous la forme de l’appel d’offres ouvert, en application des articles R. 2161-2 à R. 2</w:t>
      </w:r>
      <w:r w:rsidR="00C063BE">
        <w:rPr>
          <w:rFonts w:cs="Arial"/>
        </w:rPr>
        <w:t>161-5 du c</w:t>
      </w:r>
      <w:r w:rsidRPr="007849AE">
        <w:rPr>
          <w:rFonts w:cs="Arial"/>
        </w:rPr>
        <w:t>ode de la commande publique.</w:t>
      </w:r>
      <w:r w:rsidR="00A84426">
        <w:rPr>
          <w:rFonts w:cs="Arial"/>
        </w:rPr>
        <w:t xml:space="preserve"> </w:t>
      </w:r>
      <w:r w:rsidR="002E168A">
        <w:rPr>
          <w:rFonts w:cs="Arial"/>
        </w:rPr>
        <w:t xml:space="preserve">La réalisation des travaux pourra donner lieu à la constitution de tranches.  </w:t>
      </w:r>
    </w:p>
    <w:p w14:paraId="12828F8D" w14:textId="3886B13F" w:rsidR="007844CB" w:rsidRDefault="007844CB" w:rsidP="007844CB">
      <w:pPr>
        <w:pStyle w:val="Titre2"/>
      </w:pPr>
      <w:bookmarkStart w:id="13" w:name="_Toc202175738"/>
      <w:r>
        <w:t>Prestations similaires</w:t>
      </w:r>
      <w:bookmarkEnd w:id="13"/>
    </w:p>
    <w:p w14:paraId="224A9FE5" w14:textId="23E4DE26" w:rsidR="003644D6" w:rsidRPr="003644D6" w:rsidRDefault="003644D6" w:rsidP="003644D6">
      <w:r w:rsidRPr="007844CB">
        <w:t>Le maître d’ouvrage se réserve la possibilité de confier ultérieurement au maître d’œuvre, en application de l'article R. 2122-7 du code de la commande publique, un ou plusieurs nouveaux marchés ayant pour objet la réalisation de prestations similaires. L’objet de ces nouveaux marchés ne peut concerner que la stricte répétition de prestations décrites dans les documents du présent marché et se rapportant à la même opération de construction, en conformité avec le projet de base. La durée pendant laquelle les nouveaux marchés publics peuvent être conclus ne peut dépasser trois ans à compter de la notification du présent marché.</w:t>
      </w:r>
    </w:p>
    <w:p w14:paraId="34F73F22" w14:textId="11EAA404" w:rsidR="0022543D" w:rsidRPr="0078212F" w:rsidRDefault="000A6D42" w:rsidP="0022543D">
      <w:pPr>
        <w:pStyle w:val="Titre1"/>
        <w:pageBreakBefore/>
        <w:numPr>
          <w:ilvl w:val="0"/>
          <w:numId w:val="1"/>
        </w:numPr>
      </w:pPr>
      <w:bookmarkStart w:id="14" w:name="_Toc202175739"/>
      <w:r>
        <w:lastRenderedPageBreak/>
        <w:t>DUREE ET DELAIS d’EXECUTION DU MARCHE</w:t>
      </w:r>
      <w:bookmarkEnd w:id="14"/>
    </w:p>
    <w:p w14:paraId="3A0542B9" w14:textId="480D2012" w:rsidR="00076F0E" w:rsidRPr="00076F0E" w:rsidRDefault="00076F0E" w:rsidP="00815453">
      <w:pPr>
        <w:pStyle w:val="Titre2"/>
      </w:pPr>
      <w:bookmarkStart w:id="15" w:name="_Toc202175740"/>
      <w:r>
        <w:t>Durée</w:t>
      </w:r>
      <w:r w:rsidRPr="002F24F3">
        <w:t xml:space="preserve"> du marché</w:t>
      </w:r>
      <w:bookmarkEnd w:id="15"/>
      <w:r w:rsidRPr="002F24F3">
        <w:t xml:space="preserve"> </w:t>
      </w:r>
    </w:p>
    <w:p w14:paraId="6BCD9EFE" w14:textId="0A407218" w:rsidR="00B86759" w:rsidRPr="005904ED" w:rsidRDefault="00FE1DA8" w:rsidP="00D925CD">
      <w:pPr>
        <w:rPr>
          <w:rFonts w:cs="Arial"/>
        </w:rPr>
      </w:pPr>
      <w:r w:rsidRPr="000B5E21">
        <w:rPr>
          <w:rFonts w:cs="Arial"/>
        </w:rPr>
        <w:t xml:space="preserve">Le marché prend effet à sa date de notification et s’achève à la fin du délai de garantie de parfait achèvement des travaux. </w:t>
      </w:r>
      <w:r w:rsidR="00076F0E" w:rsidRPr="000B5E21">
        <w:rPr>
          <w:rFonts w:cs="Arial"/>
        </w:rPr>
        <w:t xml:space="preserve"> </w:t>
      </w:r>
      <w:r w:rsidR="00B86759">
        <w:t>Les travaux débuteront à compter de l’année 2026</w:t>
      </w:r>
      <w:r w:rsidR="0008601E">
        <w:t xml:space="preserve"> pour une durée estimative de </w:t>
      </w:r>
      <w:r w:rsidR="00072AE1">
        <w:t>18</w:t>
      </w:r>
      <w:r w:rsidR="0008601E">
        <w:t xml:space="preserve"> mois. Cette durée sera à confirmer selon les retours de la MOE. </w:t>
      </w:r>
    </w:p>
    <w:p w14:paraId="3901BB75" w14:textId="485FA54D" w:rsidR="000B5E21" w:rsidRDefault="000B5E21" w:rsidP="000B5E21">
      <w:pPr>
        <w:pStyle w:val="Titre2"/>
        <w:ind w:left="576"/>
      </w:pPr>
      <w:bookmarkStart w:id="16" w:name="_Toc202175741"/>
      <w:r w:rsidRPr="000B5E21">
        <w:t xml:space="preserve">Délai d’exécution </w:t>
      </w:r>
      <w:r w:rsidR="006C3E1A">
        <w:t>des missions de la MOE</w:t>
      </w:r>
      <w:bookmarkEnd w:id="16"/>
    </w:p>
    <w:p w14:paraId="12814309" w14:textId="77777777" w:rsidR="000B5E21" w:rsidRPr="00142FA6" w:rsidRDefault="000B5E21" w:rsidP="000B5E21">
      <w:r>
        <w:t xml:space="preserve">Les délais d’exécution impératifs sont décrits ci-après. </w:t>
      </w:r>
    </w:p>
    <w:tbl>
      <w:tblPr>
        <w:tblW w:w="10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127"/>
        <w:gridCol w:w="3059"/>
        <w:gridCol w:w="1647"/>
        <w:gridCol w:w="2043"/>
      </w:tblGrid>
      <w:tr w:rsidR="000B5E21" w:rsidRPr="00F95516" w14:paraId="0911661A" w14:textId="77777777" w:rsidTr="007563B1">
        <w:tc>
          <w:tcPr>
            <w:tcW w:w="1242" w:type="dxa"/>
            <w:shd w:val="clear" w:color="auto" w:fill="D9D9D9" w:themeFill="background1" w:themeFillShade="D9"/>
            <w:vAlign w:val="center"/>
          </w:tcPr>
          <w:p w14:paraId="03F56759" w14:textId="77777777" w:rsidR="000B5E21" w:rsidRPr="00F95516" w:rsidRDefault="000B5E21" w:rsidP="0079089C">
            <w:pPr>
              <w:jc w:val="center"/>
              <w:rPr>
                <w:b/>
                <w:sz w:val="18"/>
              </w:rPr>
            </w:pPr>
            <w:r w:rsidRPr="00F95516">
              <w:rPr>
                <w:b/>
                <w:sz w:val="18"/>
              </w:rPr>
              <w:t>MISSIONS</w:t>
            </w:r>
          </w:p>
        </w:tc>
        <w:tc>
          <w:tcPr>
            <w:tcW w:w="2127" w:type="dxa"/>
            <w:shd w:val="clear" w:color="auto" w:fill="D9D9D9" w:themeFill="background1" w:themeFillShade="D9"/>
            <w:vAlign w:val="center"/>
          </w:tcPr>
          <w:p w14:paraId="788A61D9" w14:textId="77777777" w:rsidR="000B5E21" w:rsidRPr="00F95516" w:rsidRDefault="000B5E21" w:rsidP="0079089C">
            <w:pPr>
              <w:jc w:val="center"/>
              <w:rPr>
                <w:b/>
                <w:sz w:val="18"/>
              </w:rPr>
            </w:pPr>
            <w:r w:rsidRPr="00F95516">
              <w:rPr>
                <w:b/>
                <w:sz w:val="18"/>
              </w:rPr>
              <w:t>PRESTATIONS</w:t>
            </w:r>
          </w:p>
        </w:tc>
        <w:tc>
          <w:tcPr>
            <w:tcW w:w="3059" w:type="dxa"/>
            <w:shd w:val="clear" w:color="auto" w:fill="D9D9D9" w:themeFill="background1" w:themeFillShade="D9"/>
            <w:vAlign w:val="center"/>
          </w:tcPr>
          <w:p w14:paraId="6FD8BB97" w14:textId="77777777" w:rsidR="000B5E21" w:rsidRPr="00F95516" w:rsidRDefault="000B5E21" w:rsidP="0079089C">
            <w:pPr>
              <w:jc w:val="center"/>
              <w:rPr>
                <w:b/>
                <w:sz w:val="18"/>
              </w:rPr>
            </w:pPr>
            <w:r w:rsidRPr="00F95516">
              <w:rPr>
                <w:b/>
                <w:sz w:val="18"/>
              </w:rPr>
              <w:t>POINT DE DEPART</w:t>
            </w:r>
          </w:p>
        </w:tc>
        <w:tc>
          <w:tcPr>
            <w:tcW w:w="1647" w:type="dxa"/>
            <w:shd w:val="clear" w:color="auto" w:fill="D9D9D9" w:themeFill="background1" w:themeFillShade="D9"/>
            <w:vAlign w:val="center"/>
          </w:tcPr>
          <w:p w14:paraId="68A17023" w14:textId="77777777" w:rsidR="000B5E21" w:rsidRPr="00F95516" w:rsidRDefault="000B5E21" w:rsidP="0079089C">
            <w:pPr>
              <w:jc w:val="center"/>
              <w:rPr>
                <w:b/>
                <w:sz w:val="18"/>
              </w:rPr>
            </w:pPr>
            <w:r w:rsidRPr="00F95516">
              <w:rPr>
                <w:b/>
                <w:sz w:val="18"/>
              </w:rPr>
              <w:t>DELAIS EN JOURS CALENDAIRES</w:t>
            </w:r>
          </w:p>
        </w:tc>
        <w:tc>
          <w:tcPr>
            <w:tcW w:w="2043" w:type="dxa"/>
            <w:shd w:val="clear" w:color="auto" w:fill="D9D9D9" w:themeFill="background1" w:themeFillShade="D9"/>
            <w:vAlign w:val="center"/>
          </w:tcPr>
          <w:p w14:paraId="1457D84B" w14:textId="77777777" w:rsidR="000B5E21" w:rsidRPr="00F95516" w:rsidRDefault="000B5E21" w:rsidP="0079089C">
            <w:pPr>
              <w:jc w:val="center"/>
              <w:rPr>
                <w:b/>
                <w:sz w:val="18"/>
              </w:rPr>
            </w:pPr>
            <w:r w:rsidRPr="00F95516">
              <w:rPr>
                <w:b/>
                <w:sz w:val="18"/>
              </w:rPr>
              <w:t>ACHEVEMENT</w:t>
            </w:r>
          </w:p>
        </w:tc>
      </w:tr>
      <w:tr w:rsidR="000B5E21" w:rsidRPr="00F95516" w14:paraId="6EC78D11" w14:textId="77777777" w:rsidTr="00800641">
        <w:trPr>
          <w:trHeight w:val="712"/>
        </w:trPr>
        <w:tc>
          <w:tcPr>
            <w:tcW w:w="1242" w:type="dxa"/>
            <w:vAlign w:val="center"/>
          </w:tcPr>
          <w:p w14:paraId="1B23CDE9" w14:textId="383D43F1" w:rsidR="000B5E21" w:rsidRPr="00F95516" w:rsidRDefault="000B5E21" w:rsidP="0079089C">
            <w:pPr>
              <w:jc w:val="center"/>
              <w:rPr>
                <w:b/>
                <w:sz w:val="18"/>
              </w:rPr>
            </w:pPr>
            <w:r>
              <w:rPr>
                <w:b/>
                <w:sz w:val="18"/>
              </w:rPr>
              <w:t xml:space="preserve">DIAG </w:t>
            </w:r>
          </w:p>
        </w:tc>
        <w:tc>
          <w:tcPr>
            <w:tcW w:w="2127" w:type="dxa"/>
            <w:vAlign w:val="center"/>
          </w:tcPr>
          <w:p w14:paraId="479F33F8" w14:textId="717B57D3" w:rsidR="000B5E21" w:rsidRPr="00F95516" w:rsidRDefault="00792300" w:rsidP="0079089C">
            <w:pPr>
              <w:jc w:val="center"/>
              <w:rPr>
                <w:sz w:val="18"/>
              </w:rPr>
            </w:pPr>
            <w:r>
              <w:rPr>
                <w:sz w:val="18"/>
              </w:rPr>
              <w:t>DIAG</w:t>
            </w:r>
          </w:p>
        </w:tc>
        <w:tc>
          <w:tcPr>
            <w:tcW w:w="3059" w:type="dxa"/>
            <w:vAlign w:val="center"/>
          </w:tcPr>
          <w:p w14:paraId="41998025" w14:textId="2420D7D2" w:rsidR="000B5E21" w:rsidRPr="00F95516" w:rsidRDefault="00792300" w:rsidP="0079089C">
            <w:pPr>
              <w:jc w:val="center"/>
              <w:rPr>
                <w:sz w:val="18"/>
              </w:rPr>
            </w:pPr>
            <w:r w:rsidRPr="00F95516">
              <w:rPr>
                <w:sz w:val="18"/>
              </w:rPr>
              <w:t>Le jour de la notification du marché</w:t>
            </w:r>
          </w:p>
        </w:tc>
        <w:tc>
          <w:tcPr>
            <w:tcW w:w="1647" w:type="dxa"/>
            <w:vAlign w:val="center"/>
          </w:tcPr>
          <w:p w14:paraId="38D5D71F" w14:textId="1EECB304" w:rsidR="000B5E21" w:rsidRPr="00F95516" w:rsidRDefault="007563B1" w:rsidP="0079089C">
            <w:pPr>
              <w:jc w:val="center"/>
              <w:rPr>
                <w:sz w:val="18"/>
              </w:rPr>
            </w:pPr>
            <w:r>
              <w:rPr>
                <w:sz w:val="18"/>
              </w:rPr>
              <w:t xml:space="preserve">30 jours </w:t>
            </w:r>
          </w:p>
        </w:tc>
        <w:tc>
          <w:tcPr>
            <w:tcW w:w="2043" w:type="dxa"/>
            <w:vAlign w:val="center"/>
          </w:tcPr>
          <w:p w14:paraId="7DBE474C" w14:textId="3FE648C8" w:rsidR="00EE6FE0" w:rsidRPr="00EE6FE0" w:rsidRDefault="00EE6FE0" w:rsidP="00EE6FE0">
            <w:pPr>
              <w:jc w:val="center"/>
              <w:rPr>
                <w:bCs/>
                <w:sz w:val="18"/>
              </w:rPr>
            </w:pPr>
            <w:r w:rsidRPr="00EE6FE0">
              <w:rPr>
                <w:bCs/>
                <w:sz w:val="18"/>
              </w:rPr>
              <w:t xml:space="preserve">A l'approbation du dossier </w:t>
            </w:r>
            <w:r>
              <w:rPr>
                <w:bCs/>
                <w:sz w:val="18"/>
              </w:rPr>
              <w:t>DIAG</w:t>
            </w:r>
            <w:r w:rsidRPr="00EE6FE0">
              <w:rPr>
                <w:bCs/>
                <w:sz w:val="18"/>
              </w:rPr>
              <w:t xml:space="preserve"> par le maître d’ouvrage</w:t>
            </w:r>
          </w:p>
          <w:p w14:paraId="07C23AE1" w14:textId="77777777" w:rsidR="00EE6FE0" w:rsidRPr="00EE6FE0" w:rsidRDefault="00EE6FE0" w:rsidP="00EE6FE0">
            <w:pPr>
              <w:jc w:val="center"/>
              <w:rPr>
                <w:bCs/>
                <w:sz w:val="18"/>
              </w:rPr>
            </w:pPr>
          </w:p>
          <w:p w14:paraId="7EAA8544" w14:textId="41597E6A" w:rsidR="000B5E21" w:rsidRPr="00F95516" w:rsidRDefault="00EE6FE0" w:rsidP="00EE6FE0">
            <w:pPr>
              <w:jc w:val="center"/>
              <w:rPr>
                <w:bCs/>
                <w:sz w:val="18"/>
              </w:rPr>
            </w:pPr>
            <w:r w:rsidRPr="00EE6FE0">
              <w:rPr>
                <w:bCs/>
                <w:sz w:val="18"/>
              </w:rPr>
              <w:t>Par courriel</w:t>
            </w:r>
          </w:p>
        </w:tc>
      </w:tr>
      <w:tr w:rsidR="000B5E21" w:rsidRPr="00F95516" w14:paraId="48F1BC9F" w14:textId="77777777" w:rsidTr="007563B1">
        <w:tc>
          <w:tcPr>
            <w:tcW w:w="1242" w:type="dxa"/>
            <w:vAlign w:val="center"/>
          </w:tcPr>
          <w:p w14:paraId="0B9ABDFE" w14:textId="77777777" w:rsidR="000B5E21" w:rsidRPr="00F95516" w:rsidRDefault="000B5E21" w:rsidP="0079089C">
            <w:pPr>
              <w:jc w:val="center"/>
              <w:rPr>
                <w:b/>
                <w:sz w:val="18"/>
              </w:rPr>
            </w:pPr>
            <w:r w:rsidRPr="00F95516">
              <w:rPr>
                <w:b/>
                <w:sz w:val="18"/>
              </w:rPr>
              <w:t>APD</w:t>
            </w:r>
          </w:p>
        </w:tc>
        <w:tc>
          <w:tcPr>
            <w:tcW w:w="2127" w:type="dxa"/>
            <w:vAlign w:val="center"/>
          </w:tcPr>
          <w:p w14:paraId="4A77773D" w14:textId="77777777" w:rsidR="000B5E21" w:rsidRPr="00F95516" w:rsidRDefault="000B5E21" w:rsidP="0079089C">
            <w:pPr>
              <w:jc w:val="center"/>
              <w:rPr>
                <w:sz w:val="18"/>
              </w:rPr>
            </w:pPr>
            <w:r w:rsidRPr="00F95516">
              <w:rPr>
                <w:sz w:val="18"/>
              </w:rPr>
              <w:t>Dossier APD</w:t>
            </w:r>
          </w:p>
        </w:tc>
        <w:tc>
          <w:tcPr>
            <w:tcW w:w="3059" w:type="dxa"/>
            <w:vAlign w:val="center"/>
          </w:tcPr>
          <w:p w14:paraId="64264150" w14:textId="3224E65E" w:rsidR="000B5E21" w:rsidRPr="00F95516" w:rsidRDefault="000B5E21" w:rsidP="0079089C">
            <w:pPr>
              <w:jc w:val="center"/>
              <w:rPr>
                <w:sz w:val="18"/>
              </w:rPr>
            </w:pPr>
            <w:r w:rsidRPr="00F95516">
              <w:rPr>
                <w:sz w:val="18"/>
              </w:rPr>
              <w:t>Le jour de la validation d</w:t>
            </w:r>
            <w:r w:rsidR="00513A47">
              <w:rPr>
                <w:sz w:val="18"/>
              </w:rPr>
              <w:t>u diagnostic</w:t>
            </w:r>
          </w:p>
        </w:tc>
        <w:tc>
          <w:tcPr>
            <w:tcW w:w="1647" w:type="dxa"/>
            <w:vAlign w:val="center"/>
          </w:tcPr>
          <w:p w14:paraId="2AA49851" w14:textId="77777777" w:rsidR="000B5E21" w:rsidRPr="00F95516" w:rsidRDefault="000B5E21" w:rsidP="0079089C">
            <w:pPr>
              <w:jc w:val="center"/>
              <w:rPr>
                <w:sz w:val="18"/>
              </w:rPr>
            </w:pPr>
            <w:r w:rsidRPr="00F95516">
              <w:rPr>
                <w:sz w:val="18"/>
              </w:rPr>
              <w:t>30 jours</w:t>
            </w:r>
          </w:p>
        </w:tc>
        <w:tc>
          <w:tcPr>
            <w:tcW w:w="2043" w:type="dxa"/>
            <w:vAlign w:val="center"/>
          </w:tcPr>
          <w:p w14:paraId="077437BE" w14:textId="77777777" w:rsidR="000B5E21" w:rsidRPr="00F95516" w:rsidRDefault="000B5E21" w:rsidP="0079089C">
            <w:pPr>
              <w:jc w:val="center"/>
              <w:rPr>
                <w:bCs/>
                <w:sz w:val="18"/>
              </w:rPr>
            </w:pPr>
            <w:r w:rsidRPr="00F95516">
              <w:rPr>
                <w:bCs/>
                <w:sz w:val="18"/>
              </w:rPr>
              <w:t>A l'approbation du dossier d’APD par le maître d’ouvrage</w:t>
            </w:r>
          </w:p>
          <w:p w14:paraId="108B1F1C" w14:textId="77777777" w:rsidR="000B5E21" w:rsidRPr="00F95516" w:rsidRDefault="000B5E21" w:rsidP="0079089C">
            <w:pPr>
              <w:jc w:val="center"/>
              <w:rPr>
                <w:bCs/>
                <w:sz w:val="18"/>
              </w:rPr>
            </w:pPr>
          </w:p>
          <w:p w14:paraId="443539A8" w14:textId="77777777" w:rsidR="000B5E21" w:rsidRPr="00F95516" w:rsidRDefault="000B5E21" w:rsidP="0079089C">
            <w:pPr>
              <w:jc w:val="center"/>
              <w:rPr>
                <w:sz w:val="18"/>
              </w:rPr>
            </w:pPr>
            <w:r w:rsidRPr="00F95516">
              <w:rPr>
                <w:bCs/>
                <w:sz w:val="18"/>
              </w:rPr>
              <w:t>Par courriel</w:t>
            </w:r>
          </w:p>
        </w:tc>
      </w:tr>
      <w:tr w:rsidR="000B5E21" w:rsidRPr="00F95516" w14:paraId="0A7C004D" w14:textId="77777777" w:rsidTr="00E43C05">
        <w:tc>
          <w:tcPr>
            <w:tcW w:w="1242" w:type="dxa"/>
            <w:vAlign w:val="center"/>
          </w:tcPr>
          <w:p w14:paraId="7CDDEA63" w14:textId="07CBFA14" w:rsidR="000B5E21" w:rsidRPr="00F95516" w:rsidRDefault="00B06540" w:rsidP="0079089C">
            <w:pPr>
              <w:jc w:val="center"/>
              <w:rPr>
                <w:b/>
                <w:sz w:val="18"/>
              </w:rPr>
            </w:pPr>
            <w:r>
              <w:rPr>
                <w:b/>
                <w:sz w:val="18"/>
              </w:rPr>
              <w:t>PRO/</w:t>
            </w:r>
            <w:r w:rsidR="000B5E21" w:rsidRPr="00F95516">
              <w:rPr>
                <w:b/>
                <w:sz w:val="18"/>
              </w:rPr>
              <w:t>DCE</w:t>
            </w:r>
          </w:p>
        </w:tc>
        <w:tc>
          <w:tcPr>
            <w:tcW w:w="2127" w:type="dxa"/>
            <w:vAlign w:val="center"/>
          </w:tcPr>
          <w:p w14:paraId="6875D4DE" w14:textId="77777777" w:rsidR="000B5E21" w:rsidRPr="00F95516" w:rsidRDefault="000B5E21" w:rsidP="0079089C">
            <w:pPr>
              <w:jc w:val="center"/>
              <w:rPr>
                <w:sz w:val="18"/>
              </w:rPr>
            </w:pPr>
            <w:r w:rsidRPr="00F95516">
              <w:rPr>
                <w:sz w:val="18"/>
              </w:rPr>
              <w:t>Dossier DCE</w:t>
            </w:r>
          </w:p>
        </w:tc>
        <w:tc>
          <w:tcPr>
            <w:tcW w:w="3059" w:type="dxa"/>
            <w:vAlign w:val="center"/>
          </w:tcPr>
          <w:p w14:paraId="0B744110" w14:textId="77777777" w:rsidR="000B5E21" w:rsidRPr="00F95516" w:rsidRDefault="000B5E21" w:rsidP="0079089C">
            <w:pPr>
              <w:jc w:val="center"/>
              <w:rPr>
                <w:sz w:val="18"/>
              </w:rPr>
            </w:pPr>
            <w:r w:rsidRPr="00F95516">
              <w:rPr>
                <w:sz w:val="18"/>
              </w:rPr>
              <w:t>Le jour de la validation de l’APD</w:t>
            </w:r>
          </w:p>
        </w:tc>
        <w:tc>
          <w:tcPr>
            <w:tcW w:w="1647" w:type="dxa"/>
            <w:vAlign w:val="center"/>
          </w:tcPr>
          <w:p w14:paraId="05F0B252" w14:textId="5CCC22BF" w:rsidR="000B5E21" w:rsidRPr="00F95516" w:rsidRDefault="00E07AD6" w:rsidP="0079089C">
            <w:pPr>
              <w:jc w:val="center"/>
              <w:rPr>
                <w:sz w:val="18"/>
              </w:rPr>
            </w:pPr>
            <w:r>
              <w:rPr>
                <w:sz w:val="18"/>
              </w:rPr>
              <w:t>15</w:t>
            </w:r>
            <w:r w:rsidR="000B5E21" w:rsidRPr="00F95516">
              <w:rPr>
                <w:sz w:val="18"/>
              </w:rPr>
              <w:t xml:space="preserve"> jours</w:t>
            </w:r>
          </w:p>
        </w:tc>
        <w:tc>
          <w:tcPr>
            <w:tcW w:w="2043" w:type="dxa"/>
            <w:vAlign w:val="center"/>
          </w:tcPr>
          <w:p w14:paraId="7DF5AD68" w14:textId="77777777" w:rsidR="000B5E21" w:rsidRPr="00F95516" w:rsidRDefault="000B5E21" w:rsidP="0079089C">
            <w:pPr>
              <w:pStyle w:val="Corpsdetexte"/>
              <w:jc w:val="center"/>
              <w:rPr>
                <w:sz w:val="18"/>
              </w:rPr>
            </w:pPr>
            <w:r w:rsidRPr="00F95516">
              <w:rPr>
                <w:sz w:val="18"/>
              </w:rPr>
              <w:t>A l'approbation du dossier de consultation des entreprises par le maître d’ouvrage</w:t>
            </w:r>
          </w:p>
          <w:p w14:paraId="550A62C5" w14:textId="77777777" w:rsidR="000B5E21" w:rsidRPr="00F95516" w:rsidRDefault="000B5E21" w:rsidP="0079089C">
            <w:pPr>
              <w:jc w:val="center"/>
              <w:rPr>
                <w:sz w:val="18"/>
              </w:rPr>
            </w:pPr>
            <w:r w:rsidRPr="00F95516">
              <w:rPr>
                <w:sz w:val="18"/>
              </w:rPr>
              <w:t>Par courriel</w:t>
            </w:r>
          </w:p>
        </w:tc>
      </w:tr>
      <w:tr w:rsidR="000B5E21" w:rsidRPr="00F95516" w14:paraId="4DB4DFDD" w14:textId="77777777" w:rsidTr="007563B1">
        <w:tc>
          <w:tcPr>
            <w:tcW w:w="1242" w:type="dxa"/>
            <w:vMerge w:val="restart"/>
            <w:vAlign w:val="center"/>
          </w:tcPr>
          <w:p w14:paraId="5224508E" w14:textId="77777777" w:rsidR="000B5E21" w:rsidRPr="00F95516" w:rsidRDefault="000B5E21" w:rsidP="0079089C">
            <w:pPr>
              <w:jc w:val="center"/>
              <w:rPr>
                <w:b/>
                <w:sz w:val="18"/>
              </w:rPr>
            </w:pPr>
            <w:r>
              <w:rPr>
                <w:b/>
                <w:sz w:val="18"/>
              </w:rPr>
              <w:t>AM</w:t>
            </w:r>
            <w:r w:rsidRPr="00F95516">
              <w:rPr>
                <w:b/>
                <w:sz w:val="18"/>
              </w:rPr>
              <w:t>T</w:t>
            </w:r>
          </w:p>
        </w:tc>
        <w:tc>
          <w:tcPr>
            <w:tcW w:w="2127" w:type="dxa"/>
            <w:vAlign w:val="center"/>
          </w:tcPr>
          <w:p w14:paraId="56333578" w14:textId="51F0903E" w:rsidR="000B5E21" w:rsidRPr="00F95516" w:rsidRDefault="00E07AD6" w:rsidP="0079089C">
            <w:pPr>
              <w:jc w:val="center"/>
              <w:rPr>
                <w:sz w:val="18"/>
              </w:rPr>
            </w:pPr>
            <w:r>
              <w:rPr>
                <w:sz w:val="18"/>
              </w:rPr>
              <w:t xml:space="preserve">Réponse aux questions techniques pendant le délai de consultation </w:t>
            </w:r>
          </w:p>
        </w:tc>
        <w:tc>
          <w:tcPr>
            <w:tcW w:w="3059" w:type="dxa"/>
            <w:vAlign w:val="center"/>
          </w:tcPr>
          <w:p w14:paraId="05972D4A" w14:textId="06F47EA4" w:rsidR="000B5E21" w:rsidRPr="00F95516" w:rsidRDefault="00E07AD6" w:rsidP="0079089C">
            <w:pPr>
              <w:jc w:val="center"/>
              <w:rPr>
                <w:sz w:val="18"/>
              </w:rPr>
            </w:pPr>
            <w:r>
              <w:rPr>
                <w:sz w:val="18"/>
              </w:rPr>
              <w:t>Dès qu’il est réputé avoir connaissance de la question par mail ou par tout autre moyen</w:t>
            </w:r>
          </w:p>
        </w:tc>
        <w:tc>
          <w:tcPr>
            <w:tcW w:w="1647" w:type="dxa"/>
            <w:vAlign w:val="center"/>
          </w:tcPr>
          <w:p w14:paraId="13B12A8E" w14:textId="7920A3C1" w:rsidR="000B5E21" w:rsidRPr="00F95516" w:rsidRDefault="00E07AD6" w:rsidP="0079089C">
            <w:pPr>
              <w:jc w:val="center"/>
              <w:rPr>
                <w:sz w:val="18"/>
              </w:rPr>
            </w:pPr>
            <w:r>
              <w:rPr>
                <w:sz w:val="18"/>
              </w:rPr>
              <w:t>4</w:t>
            </w:r>
            <w:r w:rsidR="000B5E21" w:rsidRPr="00F95516">
              <w:rPr>
                <w:sz w:val="18"/>
              </w:rPr>
              <w:t xml:space="preserve"> jours</w:t>
            </w:r>
          </w:p>
        </w:tc>
        <w:tc>
          <w:tcPr>
            <w:tcW w:w="2043" w:type="dxa"/>
            <w:vAlign w:val="center"/>
          </w:tcPr>
          <w:p w14:paraId="0EBA45AF" w14:textId="72CE3A71" w:rsidR="000B5E21" w:rsidRPr="00F95516" w:rsidRDefault="000B5E21" w:rsidP="0079089C">
            <w:pPr>
              <w:pStyle w:val="Corpsdetexte"/>
              <w:jc w:val="center"/>
              <w:rPr>
                <w:sz w:val="18"/>
              </w:rPr>
            </w:pPr>
            <w:r w:rsidRPr="00F95516">
              <w:rPr>
                <w:sz w:val="18"/>
              </w:rPr>
              <w:t>A l'approbation d</w:t>
            </w:r>
            <w:r w:rsidR="00E07AD6">
              <w:rPr>
                <w:sz w:val="18"/>
              </w:rPr>
              <w:t>e la part du pouvoir adjudicateur</w:t>
            </w:r>
          </w:p>
          <w:p w14:paraId="1B0FF19D" w14:textId="77777777" w:rsidR="000B5E21" w:rsidRPr="00F95516" w:rsidRDefault="000B5E21" w:rsidP="0079089C">
            <w:pPr>
              <w:jc w:val="center"/>
              <w:rPr>
                <w:sz w:val="18"/>
              </w:rPr>
            </w:pPr>
            <w:r w:rsidRPr="00F95516">
              <w:rPr>
                <w:sz w:val="18"/>
              </w:rPr>
              <w:t>Par courriel</w:t>
            </w:r>
          </w:p>
        </w:tc>
      </w:tr>
      <w:tr w:rsidR="00E07AD6" w:rsidRPr="00F95516" w14:paraId="45AAFE70" w14:textId="77777777" w:rsidTr="007563B1">
        <w:tc>
          <w:tcPr>
            <w:tcW w:w="1242" w:type="dxa"/>
            <w:vMerge/>
            <w:vAlign w:val="center"/>
          </w:tcPr>
          <w:p w14:paraId="5D8A47C5" w14:textId="77777777" w:rsidR="00E07AD6" w:rsidRDefault="00E07AD6" w:rsidP="00E07AD6">
            <w:pPr>
              <w:jc w:val="center"/>
              <w:rPr>
                <w:b/>
                <w:sz w:val="18"/>
              </w:rPr>
            </w:pPr>
          </w:p>
        </w:tc>
        <w:tc>
          <w:tcPr>
            <w:tcW w:w="2127" w:type="dxa"/>
            <w:vAlign w:val="center"/>
          </w:tcPr>
          <w:p w14:paraId="1CF0295C" w14:textId="304A05B1" w:rsidR="00E07AD6" w:rsidRPr="00F95516" w:rsidRDefault="00E07AD6" w:rsidP="00E07AD6">
            <w:pPr>
              <w:jc w:val="center"/>
              <w:rPr>
                <w:sz w:val="18"/>
              </w:rPr>
            </w:pPr>
            <w:r w:rsidRPr="00F95516">
              <w:rPr>
                <w:sz w:val="18"/>
              </w:rPr>
              <w:t>Analyse des offres</w:t>
            </w:r>
            <w:r>
              <w:rPr>
                <w:sz w:val="18"/>
              </w:rPr>
              <w:t xml:space="preserve"> avant négociations </w:t>
            </w:r>
          </w:p>
        </w:tc>
        <w:tc>
          <w:tcPr>
            <w:tcW w:w="3059" w:type="dxa"/>
            <w:vAlign w:val="center"/>
          </w:tcPr>
          <w:p w14:paraId="446F6B44" w14:textId="178C9B69" w:rsidR="00E07AD6" w:rsidRPr="00F95516" w:rsidRDefault="00B06540" w:rsidP="00E07AD6">
            <w:pPr>
              <w:jc w:val="center"/>
              <w:rPr>
                <w:sz w:val="18"/>
              </w:rPr>
            </w:pPr>
            <w:r>
              <w:rPr>
                <w:sz w:val="18"/>
              </w:rPr>
              <w:t xml:space="preserve">le lendemain de la  </w:t>
            </w:r>
            <w:r w:rsidR="00E07AD6">
              <w:rPr>
                <w:sz w:val="18"/>
              </w:rPr>
              <w:t>la transmission des PLIS par le pouvoir adjudicateur</w:t>
            </w:r>
          </w:p>
        </w:tc>
        <w:tc>
          <w:tcPr>
            <w:tcW w:w="1647" w:type="dxa"/>
            <w:vAlign w:val="center"/>
          </w:tcPr>
          <w:p w14:paraId="0172D611" w14:textId="4ADD4441" w:rsidR="00E07AD6" w:rsidRPr="00F95516" w:rsidRDefault="005135BF" w:rsidP="00E07AD6">
            <w:pPr>
              <w:jc w:val="center"/>
              <w:rPr>
                <w:sz w:val="18"/>
              </w:rPr>
            </w:pPr>
            <w:r>
              <w:rPr>
                <w:sz w:val="18"/>
              </w:rPr>
              <w:t>15</w:t>
            </w:r>
            <w:r w:rsidR="00E07AD6" w:rsidRPr="00F95516">
              <w:rPr>
                <w:sz w:val="18"/>
              </w:rPr>
              <w:t xml:space="preserve"> jours</w:t>
            </w:r>
          </w:p>
        </w:tc>
        <w:tc>
          <w:tcPr>
            <w:tcW w:w="2043" w:type="dxa"/>
            <w:vAlign w:val="center"/>
          </w:tcPr>
          <w:p w14:paraId="7175717F" w14:textId="77777777" w:rsidR="00E07AD6" w:rsidRPr="00F95516" w:rsidRDefault="00E07AD6" w:rsidP="00E07AD6">
            <w:pPr>
              <w:pStyle w:val="Corpsdetexte"/>
              <w:jc w:val="center"/>
              <w:rPr>
                <w:sz w:val="18"/>
              </w:rPr>
            </w:pPr>
            <w:r w:rsidRPr="00F95516">
              <w:rPr>
                <w:sz w:val="18"/>
              </w:rPr>
              <w:t>A l'approbation du rapport d’analyse des offres</w:t>
            </w:r>
            <w:r>
              <w:rPr>
                <w:sz w:val="18"/>
              </w:rPr>
              <w:t xml:space="preserve"> avant négociations</w:t>
            </w:r>
          </w:p>
          <w:p w14:paraId="2D8AECCB" w14:textId="418FF75E" w:rsidR="00E07AD6" w:rsidRPr="00F95516" w:rsidRDefault="00E07AD6" w:rsidP="00E07AD6">
            <w:pPr>
              <w:pStyle w:val="Corpsdetexte"/>
              <w:jc w:val="center"/>
              <w:rPr>
                <w:sz w:val="18"/>
              </w:rPr>
            </w:pPr>
            <w:r w:rsidRPr="00F95516">
              <w:rPr>
                <w:sz w:val="18"/>
              </w:rPr>
              <w:t>Par courriel</w:t>
            </w:r>
          </w:p>
        </w:tc>
      </w:tr>
      <w:tr w:rsidR="00E07AD6" w:rsidRPr="00F95516" w14:paraId="0ABC802A" w14:textId="77777777" w:rsidTr="007563B1">
        <w:tc>
          <w:tcPr>
            <w:tcW w:w="1242" w:type="dxa"/>
            <w:vMerge/>
            <w:vAlign w:val="center"/>
          </w:tcPr>
          <w:p w14:paraId="2EFCF43B" w14:textId="77777777" w:rsidR="00E07AD6" w:rsidRPr="00F95516" w:rsidRDefault="00E07AD6" w:rsidP="00E07AD6">
            <w:pPr>
              <w:jc w:val="center"/>
              <w:rPr>
                <w:b/>
                <w:sz w:val="18"/>
              </w:rPr>
            </w:pPr>
          </w:p>
        </w:tc>
        <w:tc>
          <w:tcPr>
            <w:tcW w:w="2127" w:type="dxa"/>
            <w:vAlign w:val="center"/>
          </w:tcPr>
          <w:p w14:paraId="39325832" w14:textId="16F7D7C9" w:rsidR="00E07AD6" w:rsidRPr="00F95516" w:rsidRDefault="005135BF" w:rsidP="00E07AD6">
            <w:pPr>
              <w:jc w:val="center"/>
              <w:rPr>
                <w:sz w:val="18"/>
              </w:rPr>
            </w:pPr>
            <w:r>
              <w:rPr>
                <w:sz w:val="18"/>
              </w:rPr>
              <w:t>Préparation et tenue des Négociations</w:t>
            </w:r>
          </w:p>
        </w:tc>
        <w:tc>
          <w:tcPr>
            <w:tcW w:w="3059" w:type="dxa"/>
            <w:vAlign w:val="center"/>
          </w:tcPr>
          <w:p w14:paraId="5B6E4B0E" w14:textId="01344500" w:rsidR="00E07AD6" w:rsidRPr="00F95516" w:rsidRDefault="005135BF" w:rsidP="00E07AD6">
            <w:pPr>
              <w:jc w:val="center"/>
              <w:rPr>
                <w:sz w:val="18"/>
              </w:rPr>
            </w:pPr>
            <w:r>
              <w:rPr>
                <w:sz w:val="18"/>
              </w:rPr>
              <w:t>Dès l’aval du pouvoir adjudicateur de mettre en œuvre des négociations</w:t>
            </w:r>
          </w:p>
        </w:tc>
        <w:tc>
          <w:tcPr>
            <w:tcW w:w="1647" w:type="dxa"/>
            <w:vAlign w:val="center"/>
          </w:tcPr>
          <w:p w14:paraId="31425092" w14:textId="77777777" w:rsidR="00E07AD6" w:rsidRPr="00F95516" w:rsidRDefault="00E07AD6" w:rsidP="00E07AD6">
            <w:pPr>
              <w:jc w:val="center"/>
              <w:rPr>
                <w:sz w:val="18"/>
              </w:rPr>
            </w:pPr>
            <w:r w:rsidRPr="00F95516">
              <w:rPr>
                <w:sz w:val="18"/>
              </w:rPr>
              <w:t>7 jours</w:t>
            </w:r>
          </w:p>
        </w:tc>
        <w:tc>
          <w:tcPr>
            <w:tcW w:w="2043" w:type="dxa"/>
            <w:vAlign w:val="center"/>
          </w:tcPr>
          <w:p w14:paraId="70FBE63C" w14:textId="77777777" w:rsidR="00E07AD6" w:rsidRPr="00F95516" w:rsidRDefault="00E07AD6" w:rsidP="00E07AD6">
            <w:pPr>
              <w:jc w:val="center"/>
              <w:rPr>
                <w:sz w:val="18"/>
              </w:rPr>
            </w:pPr>
            <w:r w:rsidRPr="00F95516">
              <w:rPr>
                <w:sz w:val="18"/>
              </w:rPr>
              <w:t>Par courriel</w:t>
            </w:r>
          </w:p>
        </w:tc>
      </w:tr>
      <w:tr w:rsidR="005135BF" w:rsidRPr="00F95516" w14:paraId="16F7E591" w14:textId="77777777" w:rsidTr="007563B1">
        <w:tc>
          <w:tcPr>
            <w:tcW w:w="1242" w:type="dxa"/>
            <w:vMerge/>
            <w:vAlign w:val="center"/>
          </w:tcPr>
          <w:p w14:paraId="65A07613" w14:textId="77777777" w:rsidR="005135BF" w:rsidRPr="00F95516" w:rsidRDefault="005135BF" w:rsidP="005135BF">
            <w:pPr>
              <w:jc w:val="center"/>
              <w:rPr>
                <w:b/>
                <w:sz w:val="18"/>
              </w:rPr>
            </w:pPr>
          </w:p>
        </w:tc>
        <w:tc>
          <w:tcPr>
            <w:tcW w:w="2127" w:type="dxa"/>
            <w:vAlign w:val="center"/>
          </w:tcPr>
          <w:p w14:paraId="57DEB4A2" w14:textId="32402B5F" w:rsidR="005135BF" w:rsidRPr="00F95516" w:rsidRDefault="005135BF" w:rsidP="005135BF">
            <w:pPr>
              <w:jc w:val="center"/>
              <w:rPr>
                <w:sz w:val="18"/>
              </w:rPr>
            </w:pPr>
            <w:r w:rsidRPr="00F95516">
              <w:rPr>
                <w:sz w:val="18"/>
              </w:rPr>
              <w:t>Analyse des offres</w:t>
            </w:r>
            <w:r>
              <w:rPr>
                <w:sz w:val="18"/>
              </w:rPr>
              <w:t xml:space="preserve"> après négociations </w:t>
            </w:r>
          </w:p>
        </w:tc>
        <w:tc>
          <w:tcPr>
            <w:tcW w:w="3059" w:type="dxa"/>
            <w:vAlign w:val="center"/>
          </w:tcPr>
          <w:p w14:paraId="15C47CC0" w14:textId="42D7E0BA" w:rsidR="005135BF" w:rsidRPr="00F95516" w:rsidRDefault="00B06540" w:rsidP="005135BF">
            <w:pPr>
              <w:jc w:val="center"/>
              <w:rPr>
                <w:sz w:val="18"/>
              </w:rPr>
            </w:pPr>
            <w:r>
              <w:rPr>
                <w:sz w:val="18"/>
              </w:rPr>
              <w:t xml:space="preserve"> Le lendemain de </w:t>
            </w:r>
            <w:r w:rsidR="005135BF">
              <w:rPr>
                <w:sz w:val="18"/>
              </w:rPr>
              <w:t>la transmission des offres négociés par le pouvoir adjudicateur</w:t>
            </w:r>
          </w:p>
        </w:tc>
        <w:tc>
          <w:tcPr>
            <w:tcW w:w="1647" w:type="dxa"/>
            <w:vAlign w:val="center"/>
          </w:tcPr>
          <w:p w14:paraId="2DF299AF" w14:textId="2993DBA5" w:rsidR="005135BF" w:rsidRPr="00F95516" w:rsidRDefault="005135BF" w:rsidP="005135BF">
            <w:pPr>
              <w:jc w:val="center"/>
              <w:rPr>
                <w:sz w:val="18"/>
              </w:rPr>
            </w:pPr>
            <w:r w:rsidRPr="00F95516">
              <w:rPr>
                <w:sz w:val="18"/>
              </w:rPr>
              <w:t xml:space="preserve"> </w:t>
            </w:r>
            <w:r>
              <w:rPr>
                <w:sz w:val="18"/>
              </w:rPr>
              <w:t xml:space="preserve">15 </w:t>
            </w:r>
            <w:r w:rsidRPr="00F95516">
              <w:rPr>
                <w:sz w:val="18"/>
              </w:rPr>
              <w:t>jours</w:t>
            </w:r>
          </w:p>
        </w:tc>
        <w:tc>
          <w:tcPr>
            <w:tcW w:w="2043" w:type="dxa"/>
            <w:vAlign w:val="center"/>
          </w:tcPr>
          <w:p w14:paraId="4680EAC3" w14:textId="77777777" w:rsidR="005135BF" w:rsidRPr="00F95516" w:rsidRDefault="005135BF" w:rsidP="005135BF">
            <w:pPr>
              <w:pStyle w:val="Corpsdetexte"/>
              <w:jc w:val="center"/>
              <w:rPr>
                <w:sz w:val="18"/>
              </w:rPr>
            </w:pPr>
            <w:r w:rsidRPr="00F95516">
              <w:rPr>
                <w:sz w:val="18"/>
              </w:rPr>
              <w:t>A l'approbation du rapport d’analyse des offres</w:t>
            </w:r>
            <w:r>
              <w:rPr>
                <w:sz w:val="18"/>
              </w:rPr>
              <w:t xml:space="preserve"> après négociations</w:t>
            </w:r>
          </w:p>
          <w:p w14:paraId="4EFE9070" w14:textId="5ABB06E4" w:rsidR="005135BF" w:rsidRPr="00F95516" w:rsidRDefault="005135BF" w:rsidP="005135BF">
            <w:pPr>
              <w:pStyle w:val="Corpsdetexte"/>
              <w:jc w:val="center"/>
              <w:rPr>
                <w:sz w:val="18"/>
              </w:rPr>
            </w:pPr>
            <w:r w:rsidRPr="00F95516">
              <w:rPr>
                <w:sz w:val="18"/>
              </w:rPr>
              <w:t>Par courriel</w:t>
            </w:r>
          </w:p>
        </w:tc>
      </w:tr>
      <w:tr w:rsidR="005135BF" w:rsidRPr="00F95516" w14:paraId="1203AFB7" w14:textId="77777777" w:rsidTr="007563B1">
        <w:tc>
          <w:tcPr>
            <w:tcW w:w="1242" w:type="dxa"/>
            <w:vMerge/>
            <w:vAlign w:val="center"/>
          </w:tcPr>
          <w:p w14:paraId="7C8D822D" w14:textId="77777777" w:rsidR="005135BF" w:rsidRPr="00F95516" w:rsidRDefault="005135BF" w:rsidP="005135BF">
            <w:pPr>
              <w:jc w:val="center"/>
              <w:rPr>
                <w:b/>
                <w:sz w:val="18"/>
              </w:rPr>
            </w:pPr>
          </w:p>
        </w:tc>
        <w:tc>
          <w:tcPr>
            <w:tcW w:w="2127" w:type="dxa"/>
            <w:vAlign w:val="center"/>
          </w:tcPr>
          <w:p w14:paraId="5BC7FE05" w14:textId="77777777" w:rsidR="005135BF" w:rsidRPr="00F95516" w:rsidRDefault="005135BF" w:rsidP="005135BF">
            <w:pPr>
              <w:jc w:val="center"/>
              <w:rPr>
                <w:sz w:val="18"/>
              </w:rPr>
            </w:pPr>
            <w:r w:rsidRPr="00F95516">
              <w:rPr>
                <w:sz w:val="18"/>
              </w:rPr>
              <w:t>En cas de consultation infructueuse : modification du DCE</w:t>
            </w:r>
          </w:p>
        </w:tc>
        <w:tc>
          <w:tcPr>
            <w:tcW w:w="3059" w:type="dxa"/>
            <w:vAlign w:val="center"/>
          </w:tcPr>
          <w:p w14:paraId="2268E175" w14:textId="77777777" w:rsidR="005135BF" w:rsidRPr="00F95516" w:rsidRDefault="005135BF" w:rsidP="005135BF">
            <w:pPr>
              <w:jc w:val="center"/>
              <w:rPr>
                <w:sz w:val="18"/>
              </w:rPr>
            </w:pPr>
            <w:r w:rsidRPr="00F95516">
              <w:rPr>
                <w:sz w:val="18"/>
              </w:rPr>
              <w:t xml:space="preserve">Le lendemain de </w:t>
            </w:r>
            <w:r>
              <w:rPr>
                <w:sz w:val="18"/>
              </w:rPr>
              <w:t xml:space="preserve">la </w:t>
            </w:r>
            <w:r w:rsidRPr="00F95516">
              <w:rPr>
                <w:sz w:val="18"/>
              </w:rPr>
              <w:t>date du document déclarant la consultation infructueuse</w:t>
            </w:r>
          </w:p>
        </w:tc>
        <w:tc>
          <w:tcPr>
            <w:tcW w:w="1647" w:type="dxa"/>
            <w:vAlign w:val="center"/>
          </w:tcPr>
          <w:p w14:paraId="2C9DFE9A" w14:textId="64A98513" w:rsidR="005135BF" w:rsidRPr="00F95516" w:rsidRDefault="005135BF" w:rsidP="005135BF">
            <w:pPr>
              <w:jc w:val="center"/>
              <w:rPr>
                <w:sz w:val="18"/>
              </w:rPr>
            </w:pPr>
            <w:r>
              <w:rPr>
                <w:sz w:val="18"/>
              </w:rPr>
              <w:t>5</w:t>
            </w:r>
            <w:r w:rsidRPr="00F95516">
              <w:rPr>
                <w:sz w:val="18"/>
              </w:rPr>
              <w:t xml:space="preserve"> jours</w:t>
            </w:r>
          </w:p>
        </w:tc>
        <w:tc>
          <w:tcPr>
            <w:tcW w:w="2043" w:type="dxa"/>
            <w:vAlign w:val="center"/>
          </w:tcPr>
          <w:p w14:paraId="443D1D28" w14:textId="77777777" w:rsidR="005135BF" w:rsidRPr="00F95516" w:rsidRDefault="005135BF" w:rsidP="005135BF">
            <w:pPr>
              <w:pStyle w:val="Corpsdetexte"/>
              <w:jc w:val="center"/>
              <w:rPr>
                <w:sz w:val="18"/>
              </w:rPr>
            </w:pPr>
            <w:r w:rsidRPr="00F95516">
              <w:rPr>
                <w:sz w:val="18"/>
              </w:rPr>
              <w:t>A l'approbation du dossier de consultation des entreprises modifié</w:t>
            </w:r>
          </w:p>
          <w:p w14:paraId="77945EBF" w14:textId="77777777" w:rsidR="005135BF" w:rsidRPr="00F95516" w:rsidRDefault="005135BF" w:rsidP="005135BF">
            <w:pPr>
              <w:jc w:val="center"/>
              <w:rPr>
                <w:sz w:val="18"/>
              </w:rPr>
            </w:pPr>
            <w:r w:rsidRPr="00F95516">
              <w:rPr>
                <w:sz w:val="18"/>
              </w:rPr>
              <w:t>Par courriel</w:t>
            </w:r>
          </w:p>
        </w:tc>
      </w:tr>
      <w:tr w:rsidR="005135BF" w:rsidRPr="00F95516" w14:paraId="5EEA19DF" w14:textId="77777777" w:rsidTr="007563B1">
        <w:tc>
          <w:tcPr>
            <w:tcW w:w="1242" w:type="dxa"/>
            <w:vMerge/>
            <w:vAlign w:val="center"/>
          </w:tcPr>
          <w:p w14:paraId="3278A95E" w14:textId="77777777" w:rsidR="005135BF" w:rsidRPr="00F95516" w:rsidRDefault="005135BF" w:rsidP="005135BF">
            <w:pPr>
              <w:jc w:val="center"/>
              <w:rPr>
                <w:b/>
                <w:sz w:val="18"/>
              </w:rPr>
            </w:pPr>
          </w:p>
        </w:tc>
        <w:tc>
          <w:tcPr>
            <w:tcW w:w="2127" w:type="dxa"/>
            <w:vAlign w:val="center"/>
          </w:tcPr>
          <w:p w14:paraId="5A06433A" w14:textId="77777777" w:rsidR="005135BF" w:rsidRPr="00F95516" w:rsidRDefault="005135BF" w:rsidP="005135BF">
            <w:pPr>
              <w:jc w:val="center"/>
              <w:rPr>
                <w:sz w:val="18"/>
              </w:rPr>
            </w:pPr>
            <w:r w:rsidRPr="00F95516">
              <w:rPr>
                <w:sz w:val="18"/>
              </w:rPr>
              <w:t>Mise au point des marchés de travaux</w:t>
            </w:r>
          </w:p>
        </w:tc>
        <w:tc>
          <w:tcPr>
            <w:tcW w:w="3059" w:type="dxa"/>
            <w:vAlign w:val="center"/>
          </w:tcPr>
          <w:p w14:paraId="3D4DFE3C" w14:textId="77777777" w:rsidR="005135BF" w:rsidRPr="00F95516" w:rsidRDefault="005135BF" w:rsidP="005135BF">
            <w:pPr>
              <w:jc w:val="center"/>
              <w:rPr>
                <w:sz w:val="18"/>
              </w:rPr>
            </w:pPr>
            <w:r w:rsidRPr="00F95516">
              <w:rPr>
                <w:sz w:val="18"/>
              </w:rPr>
              <w:t>Date des dernières négociations avec les entreprises</w:t>
            </w:r>
          </w:p>
        </w:tc>
        <w:tc>
          <w:tcPr>
            <w:tcW w:w="1647" w:type="dxa"/>
            <w:vAlign w:val="center"/>
          </w:tcPr>
          <w:p w14:paraId="741F086E" w14:textId="77777777" w:rsidR="005135BF" w:rsidRPr="00F95516" w:rsidRDefault="005135BF" w:rsidP="005135BF">
            <w:pPr>
              <w:jc w:val="center"/>
              <w:rPr>
                <w:sz w:val="18"/>
              </w:rPr>
            </w:pPr>
            <w:r w:rsidRPr="00F95516">
              <w:rPr>
                <w:sz w:val="18"/>
              </w:rPr>
              <w:t>7 jours</w:t>
            </w:r>
          </w:p>
        </w:tc>
        <w:tc>
          <w:tcPr>
            <w:tcW w:w="2043" w:type="dxa"/>
            <w:vAlign w:val="center"/>
          </w:tcPr>
          <w:p w14:paraId="65934C7C" w14:textId="77777777" w:rsidR="005135BF" w:rsidRPr="00F95516" w:rsidRDefault="005135BF" w:rsidP="005135BF">
            <w:pPr>
              <w:jc w:val="center"/>
              <w:rPr>
                <w:sz w:val="18"/>
              </w:rPr>
            </w:pPr>
            <w:r w:rsidRPr="00F95516">
              <w:rPr>
                <w:sz w:val="18"/>
              </w:rPr>
              <w:t>A l'approbation des pièces marchés modifiées suite aux négociations et notification des marchés des entreprises</w:t>
            </w:r>
          </w:p>
        </w:tc>
      </w:tr>
      <w:tr w:rsidR="005135BF" w:rsidRPr="00F95516" w14:paraId="66E9ACC0" w14:textId="77777777" w:rsidTr="007563B1">
        <w:tc>
          <w:tcPr>
            <w:tcW w:w="1242" w:type="dxa"/>
            <w:vMerge w:val="restart"/>
            <w:vAlign w:val="center"/>
          </w:tcPr>
          <w:p w14:paraId="55EF5E45" w14:textId="77777777" w:rsidR="005135BF" w:rsidRPr="00F95516" w:rsidRDefault="005135BF" w:rsidP="005135BF">
            <w:pPr>
              <w:jc w:val="center"/>
              <w:rPr>
                <w:b/>
                <w:sz w:val="18"/>
              </w:rPr>
            </w:pPr>
            <w:r w:rsidRPr="00F95516">
              <w:rPr>
                <w:b/>
                <w:sz w:val="18"/>
              </w:rPr>
              <w:t>VISA</w:t>
            </w:r>
          </w:p>
        </w:tc>
        <w:tc>
          <w:tcPr>
            <w:tcW w:w="2127" w:type="dxa"/>
            <w:vAlign w:val="center"/>
          </w:tcPr>
          <w:p w14:paraId="5B006A3C" w14:textId="77777777" w:rsidR="005135BF" w:rsidRPr="00F95516" w:rsidRDefault="005135BF" w:rsidP="005135BF">
            <w:pPr>
              <w:jc w:val="center"/>
              <w:rPr>
                <w:sz w:val="18"/>
              </w:rPr>
            </w:pPr>
            <w:r w:rsidRPr="00F95516">
              <w:rPr>
                <w:sz w:val="18"/>
              </w:rPr>
              <w:t>Tableau récapitulatif des documents d’exécution demandés par le MOE aux entreprises</w:t>
            </w:r>
          </w:p>
        </w:tc>
        <w:tc>
          <w:tcPr>
            <w:tcW w:w="3059" w:type="dxa"/>
            <w:vAlign w:val="center"/>
          </w:tcPr>
          <w:p w14:paraId="39F87296" w14:textId="77777777" w:rsidR="005135BF" w:rsidRPr="00F95516" w:rsidRDefault="005135BF" w:rsidP="005135BF">
            <w:pPr>
              <w:jc w:val="center"/>
              <w:rPr>
                <w:sz w:val="18"/>
              </w:rPr>
            </w:pPr>
            <w:r w:rsidRPr="00F95516">
              <w:rPr>
                <w:sz w:val="18"/>
              </w:rPr>
              <w:t>Date de démarrage des marchés de travaux des entreprises</w:t>
            </w:r>
          </w:p>
        </w:tc>
        <w:tc>
          <w:tcPr>
            <w:tcW w:w="1647" w:type="dxa"/>
            <w:vAlign w:val="center"/>
          </w:tcPr>
          <w:p w14:paraId="0B50C8D3" w14:textId="77777777" w:rsidR="005135BF" w:rsidRPr="00F95516" w:rsidRDefault="005135BF" w:rsidP="005135BF">
            <w:pPr>
              <w:jc w:val="center"/>
              <w:rPr>
                <w:sz w:val="18"/>
              </w:rPr>
            </w:pPr>
            <w:r w:rsidRPr="00F95516">
              <w:rPr>
                <w:sz w:val="18"/>
              </w:rPr>
              <w:t>7 jours</w:t>
            </w:r>
          </w:p>
        </w:tc>
        <w:tc>
          <w:tcPr>
            <w:tcW w:w="2043" w:type="dxa"/>
            <w:vAlign w:val="center"/>
          </w:tcPr>
          <w:p w14:paraId="35350272" w14:textId="77777777" w:rsidR="005135BF" w:rsidRDefault="005135BF" w:rsidP="005135BF">
            <w:pPr>
              <w:jc w:val="center"/>
              <w:rPr>
                <w:sz w:val="18"/>
              </w:rPr>
            </w:pPr>
            <w:r w:rsidRPr="00F95516">
              <w:rPr>
                <w:sz w:val="18"/>
              </w:rPr>
              <w:t xml:space="preserve">A l'approbation du tableau récapitulatif </w:t>
            </w:r>
          </w:p>
          <w:p w14:paraId="4DABA74E" w14:textId="77777777" w:rsidR="005135BF" w:rsidRDefault="005135BF" w:rsidP="005135BF">
            <w:pPr>
              <w:jc w:val="center"/>
              <w:rPr>
                <w:sz w:val="18"/>
              </w:rPr>
            </w:pPr>
          </w:p>
          <w:p w14:paraId="4D3E37A6" w14:textId="77777777" w:rsidR="005135BF" w:rsidRPr="00F95516" w:rsidRDefault="005135BF" w:rsidP="005135BF">
            <w:pPr>
              <w:jc w:val="center"/>
              <w:rPr>
                <w:sz w:val="18"/>
              </w:rPr>
            </w:pPr>
            <w:r w:rsidRPr="00F95516">
              <w:rPr>
                <w:sz w:val="18"/>
              </w:rPr>
              <w:t>Par courriel</w:t>
            </w:r>
          </w:p>
        </w:tc>
      </w:tr>
      <w:tr w:rsidR="005135BF" w:rsidRPr="00F95516" w14:paraId="5AF8B7B5" w14:textId="77777777" w:rsidTr="007563B1">
        <w:tc>
          <w:tcPr>
            <w:tcW w:w="1242" w:type="dxa"/>
            <w:vMerge/>
            <w:vAlign w:val="center"/>
          </w:tcPr>
          <w:p w14:paraId="2D952C99" w14:textId="77777777" w:rsidR="005135BF" w:rsidRPr="00F95516" w:rsidRDefault="005135BF" w:rsidP="005135BF">
            <w:pPr>
              <w:jc w:val="center"/>
              <w:rPr>
                <w:b/>
                <w:sz w:val="18"/>
              </w:rPr>
            </w:pPr>
          </w:p>
        </w:tc>
        <w:tc>
          <w:tcPr>
            <w:tcW w:w="2127" w:type="dxa"/>
            <w:vAlign w:val="center"/>
          </w:tcPr>
          <w:p w14:paraId="4EDCC42B" w14:textId="77777777" w:rsidR="005135BF" w:rsidRPr="00F95516" w:rsidRDefault="005135BF" w:rsidP="005135BF">
            <w:pPr>
              <w:jc w:val="center"/>
              <w:rPr>
                <w:sz w:val="18"/>
              </w:rPr>
            </w:pPr>
            <w:r w:rsidRPr="00F95516">
              <w:rPr>
                <w:sz w:val="18"/>
              </w:rPr>
              <w:t>Visa du MOE des documents d’exécution remis par les entreprises</w:t>
            </w:r>
          </w:p>
        </w:tc>
        <w:tc>
          <w:tcPr>
            <w:tcW w:w="3059" w:type="dxa"/>
            <w:vAlign w:val="center"/>
          </w:tcPr>
          <w:p w14:paraId="065E969E" w14:textId="77777777" w:rsidR="005135BF" w:rsidRPr="00F95516" w:rsidRDefault="005135BF" w:rsidP="005135BF">
            <w:pPr>
              <w:jc w:val="center"/>
              <w:rPr>
                <w:sz w:val="18"/>
              </w:rPr>
            </w:pPr>
            <w:r w:rsidRPr="00F95516">
              <w:rPr>
                <w:sz w:val="18"/>
              </w:rPr>
              <w:t>Remise des documents d’exécution des entreprises au MOE</w:t>
            </w:r>
          </w:p>
        </w:tc>
        <w:tc>
          <w:tcPr>
            <w:tcW w:w="1647" w:type="dxa"/>
            <w:vAlign w:val="center"/>
          </w:tcPr>
          <w:p w14:paraId="75C4DB93" w14:textId="77777777" w:rsidR="005135BF" w:rsidRPr="00F95516" w:rsidRDefault="005135BF" w:rsidP="005135BF">
            <w:pPr>
              <w:jc w:val="center"/>
              <w:rPr>
                <w:sz w:val="18"/>
              </w:rPr>
            </w:pPr>
            <w:r w:rsidRPr="00F95516">
              <w:rPr>
                <w:sz w:val="18"/>
              </w:rPr>
              <w:t>7 jours</w:t>
            </w:r>
          </w:p>
        </w:tc>
        <w:tc>
          <w:tcPr>
            <w:tcW w:w="2043" w:type="dxa"/>
            <w:vAlign w:val="center"/>
          </w:tcPr>
          <w:p w14:paraId="1C288EBD" w14:textId="77777777" w:rsidR="005135BF" w:rsidRPr="00F95516" w:rsidRDefault="005135BF" w:rsidP="005135BF">
            <w:pPr>
              <w:jc w:val="center"/>
              <w:rPr>
                <w:sz w:val="18"/>
              </w:rPr>
            </w:pPr>
            <w:r w:rsidRPr="00F95516">
              <w:rPr>
                <w:sz w:val="18"/>
              </w:rPr>
              <w:t xml:space="preserve">A la transmission du document visé et ce, jusqu’à la date d’expiration de la </w:t>
            </w:r>
            <w:r w:rsidRPr="00F95516">
              <w:rPr>
                <w:sz w:val="18"/>
              </w:rPr>
              <w:lastRenderedPageBreak/>
              <w:t>Garantie de Parfait Achèvement</w:t>
            </w:r>
          </w:p>
        </w:tc>
      </w:tr>
      <w:tr w:rsidR="005135BF" w:rsidRPr="00F95516" w14:paraId="7EB1BCB7" w14:textId="77777777" w:rsidTr="007563B1">
        <w:tc>
          <w:tcPr>
            <w:tcW w:w="1242" w:type="dxa"/>
            <w:vMerge w:val="restart"/>
            <w:vAlign w:val="center"/>
          </w:tcPr>
          <w:p w14:paraId="12AC8CCC" w14:textId="77777777" w:rsidR="005135BF" w:rsidRPr="00F95516" w:rsidRDefault="005135BF" w:rsidP="005135BF">
            <w:pPr>
              <w:jc w:val="center"/>
              <w:rPr>
                <w:b/>
                <w:sz w:val="18"/>
              </w:rPr>
            </w:pPr>
            <w:r w:rsidRPr="00F95516">
              <w:rPr>
                <w:b/>
                <w:sz w:val="18"/>
              </w:rPr>
              <w:lastRenderedPageBreak/>
              <w:t>DET</w:t>
            </w:r>
          </w:p>
        </w:tc>
        <w:tc>
          <w:tcPr>
            <w:tcW w:w="2127" w:type="dxa"/>
            <w:vAlign w:val="center"/>
          </w:tcPr>
          <w:p w14:paraId="00A2331F" w14:textId="77777777" w:rsidR="005135BF" w:rsidRPr="00F95516" w:rsidRDefault="005135BF" w:rsidP="005135BF">
            <w:pPr>
              <w:pStyle w:val="Corpsdetexte"/>
              <w:jc w:val="center"/>
              <w:rPr>
                <w:sz w:val="18"/>
              </w:rPr>
            </w:pPr>
            <w:r w:rsidRPr="00F95516">
              <w:rPr>
                <w:sz w:val="18"/>
              </w:rPr>
              <w:t>Direction du chantier</w:t>
            </w:r>
          </w:p>
        </w:tc>
        <w:tc>
          <w:tcPr>
            <w:tcW w:w="3059" w:type="dxa"/>
            <w:vAlign w:val="center"/>
          </w:tcPr>
          <w:p w14:paraId="698FEAE6" w14:textId="77777777" w:rsidR="005135BF" w:rsidRPr="00F95516" w:rsidRDefault="005135BF" w:rsidP="005135BF">
            <w:pPr>
              <w:jc w:val="center"/>
              <w:rPr>
                <w:sz w:val="18"/>
              </w:rPr>
            </w:pPr>
            <w:r w:rsidRPr="00F95516">
              <w:rPr>
                <w:sz w:val="18"/>
              </w:rPr>
              <w:t>Date de démarrage des marchés de travaux des entreprises</w:t>
            </w:r>
          </w:p>
        </w:tc>
        <w:tc>
          <w:tcPr>
            <w:tcW w:w="1647" w:type="dxa"/>
            <w:vAlign w:val="center"/>
          </w:tcPr>
          <w:p w14:paraId="51337410" w14:textId="77777777" w:rsidR="005135BF" w:rsidRPr="00F95516" w:rsidRDefault="005135BF" w:rsidP="005135BF">
            <w:pPr>
              <w:jc w:val="center"/>
              <w:rPr>
                <w:sz w:val="18"/>
              </w:rPr>
            </w:pPr>
            <w:r w:rsidRPr="00F95516">
              <w:rPr>
                <w:sz w:val="18"/>
              </w:rPr>
              <w:t>-</w:t>
            </w:r>
          </w:p>
        </w:tc>
        <w:tc>
          <w:tcPr>
            <w:tcW w:w="2043" w:type="dxa"/>
            <w:vAlign w:val="center"/>
          </w:tcPr>
          <w:p w14:paraId="3DF86E71" w14:textId="77777777" w:rsidR="005135BF" w:rsidRPr="00F95516" w:rsidRDefault="005135BF" w:rsidP="005135BF">
            <w:pPr>
              <w:jc w:val="center"/>
              <w:rPr>
                <w:sz w:val="18"/>
              </w:rPr>
            </w:pPr>
            <w:r w:rsidRPr="00F95516">
              <w:rPr>
                <w:sz w:val="18"/>
              </w:rPr>
              <w:t>Jusqu’à la date d’expiration de la Garantie de Parfait Achèvement</w:t>
            </w:r>
          </w:p>
        </w:tc>
      </w:tr>
      <w:tr w:rsidR="005135BF" w:rsidRPr="00F95516" w14:paraId="56129DFC" w14:textId="77777777" w:rsidTr="007563B1">
        <w:tc>
          <w:tcPr>
            <w:tcW w:w="1242" w:type="dxa"/>
            <w:vMerge/>
            <w:vAlign w:val="center"/>
          </w:tcPr>
          <w:p w14:paraId="03A1A641" w14:textId="77777777" w:rsidR="005135BF" w:rsidRPr="00F95516" w:rsidRDefault="005135BF" w:rsidP="005135BF">
            <w:pPr>
              <w:jc w:val="center"/>
              <w:rPr>
                <w:b/>
                <w:sz w:val="18"/>
              </w:rPr>
            </w:pPr>
          </w:p>
        </w:tc>
        <w:tc>
          <w:tcPr>
            <w:tcW w:w="2127" w:type="dxa"/>
            <w:vAlign w:val="center"/>
          </w:tcPr>
          <w:p w14:paraId="6B73C322" w14:textId="77777777" w:rsidR="005135BF" w:rsidRPr="00F95516" w:rsidRDefault="005135BF" w:rsidP="005135BF">
            <w:pPr>
              <w:pStyle w:val="Corpsdetexte"/>
              <w:jc w:val="center"/>
              <w:rPr>
                <w:sz w:val="18"/>
              </w:rPr>
            </w:pPr>
            <w:r w:rsidRPr="00F95516">
              <w:rPr>
                <w:sz w:val="18"/>
              </w:rPr>
              <w:t>Vérification des projets de décomptes mensuels des entreprises</w:t>
            </w:r>
          </w:p>
        </w:tc>
        <w:tc>
          <w:tcPr>
            <w:tcW w:w="3059" w:type="dxa"/>
            <w:vAlign w:val="center"/>
          </w:tcPr>
          <w:p w14:paraId="5311E00B" w14:textId="77777777" w:rsidR="005135BF" w:rsidRPr="00F95516" w:rsidRDefault="005135BF" w:rsidP="005135BF">
            <w:pPr>
              <w:jc w:val="center"/>
              <w:rPr>
                <w:sz w:val="18"/>
              </w:rPr>
            </w:pPr>
            <w:r w:rsidRPr="00F95516">
              <w:rPr>
                <w:sz w:val="18"/>
              </w:rPr>
              <w:t>Date de l'accusé de réception du document ou du récépissé remis</w:t>
            </w:r>
          </w:p>
        </w:tc>
        <w:tc>
          <w:tcPr>
            <w:tcW w:w="1647" w:type="dxa"/>
            <w:vAlign w:val="center"/>
          </w:tcPr>
          <w:p w14:paraId="6FCCE707" w14:textId="77777777" w:rsidR="005135BF" w:rsidRPr="00F95516" w:rsidRDefault="005135BF" w:rsidP="005135BF">
            <w:pPr>
              <w:jc w:val="center"/>
              <w:rPr>
                <w:sz w:val="18"/>
              </w:rPr>
            </w:pPr>
            <w:r w:rsidRPr="00F95516">
              <w:rPr>
                <w:sz w:val="18"/>
              </w:rPr>
              <w:t>7 jours</w:t>
            </w:r>
          </w:p>
        </w:tc>
        <w:tc>
          <w:tcPr>
            <w:tcW w:w="2043" w:type="dxa"/>
            <w:vAlign w:val="center"/>
          </w:tcPr>
          <w:p w14:paraId="22C7DA00" w14:textId="77777777" w:rsidR="005135BF" w:rsidRPr="00F95516" w:rsidRDefault="005135BF" w:rsidP="005135BF">
            <w:pPr>
              <w:jc w:val="center"/>
              <w:rPr>
                <w:sz w:val="18"/>
              </w:rPr>
            </w:pPr>
            <w:r w:rsidRPr="00F95516">
              <w:rPr>
                <w:sz w:val="18"/>
              </w:rPr>
              <w:t>Transmission des décomptes mensuels des entreprises validés au maître d’ouvrage</w:t>
            </w:r>
          </w:p>
          <w:p w14:paraId="6802FF8C" w14:textId="77777777" w:rsidR="005135BF" w:rsidRPr="00F95516" w:rsidRDefault="005135BF" w:rsidP="005135BF">
            <w:pPr>
              <w:jc w:val="center"/>
              <w:rPr>
                <w:sz w:val="18"/>
              </w:rPr>
            </w:pPr>
          </w:p>
        </w:tc>
      </w:tr>
      <w:tr w:rsidR="005135BF" w:rsidRPr="00F95516" w14:paraId="0593218C" w14:textId="77777777" w:rsidTr="007563B1">
        <w:tc>
          <w:tcPr>
            <w:tcW w:w="1242" w:type="dxa"/>
            <w:vMerge/>
            <w:vAlign w:val="center"/>
          </w:tcPr>
          <w:p w14:paraId="2343BD9E" w14:textId="77777777" w:rsidR="005135BF" w:rsidRPr="00F95516" w:rsidRDefault="005135BF" w:rsidP="005135BF">
            <w:pPr>
              <w:jc w:val="center"/>
              <w:rPr>
                <w:b/>
                <w:sz w:val="18"/>
              </w:rPr>
            </w:pPr>
          </w:p>
        </w:tc>
        <w:tc>
          <w:tcPr>
            <w:tcW w:w="2127" w:type="dxa"/>
            <w:vAlign w:val="center"/>
          </w:tcPr>
          <w:p w14:paraId="78CE0D8B" w14:textId="77777777" w:rsidR="005135BF" w:rsidRPr="00F95516" w:rsidRDefault="005135BF" w:rsidP="005135BF">
            <w:pPr>
              <w:pStyle w:val="Corpsdetexte"/>
              <w:jc w:val="center"/>
              <w:rPr>
                <w:sz w:val="18"/>
              </w:rPr>
            </w:pPr>
            <w:r w:rsidRPr="00F95516">
              <w:rPr>
                <w:sz w:val="18"/>
              </w:rPr>
              <w:t>Vérification des projets de décomptes finaux</w:t>
            </w:r>
          </w:p>
        </w:tc>
        <w:tc>
          <w:tcPr>
            <w:tcW w:w="3059" w:type="dxa"/>
            <w:vAlign w:val="center"/>
          </w:tcPr>
          <w:p w14:paraId="13EA81B7" w14:textId="77777777" w:rsidR="005135BF" w:rsidRPr="00F95516" w:rsidRDefault="005135BF" w:rsidP="005135BF">
            <w:pPr>
              <w:pStyle w:val="Corpsdetexte"/>
              <w:jc w:val="center"/>
              <w:rPr>
                <w:sz w:val="18"/>
              </w:rPr>
            </w:pPr>
            <w:r w:rsidRPr="00F95516">
              <w:rPr>
                <w:sz w:val="18"/>
              </w:rPr>
              <w:t>Date de l'accusé de réception du document ou du récépissé remis</w:t>
            </w:r>
          </w:p>
        </w:tc>
        <w:tc>
          <w:tcPr>
            <w:tcW w:w="1647" w:type="dxa"/>
            <w:vAlign w:val="center"/>
          </w:tcPr>
          <w:p w14:paraId="267EF278" w14:textId="77777777" w:rsidR="005135BF" w:rsidRPr="00F95516" w:rsidRDefault="005135BF" w:rsidP="005135BF">
            <w:pPr>
              <w:jc w:val="center"/>
              <w:rPr>
                <w:sz w:val="18"/>
              </w:rPr>
            </w:pPr>
            <w:r w:rsidRPr="00F95516">
              <w:rPr>
                <w:sz w:val="18"/>
              </w:rPr>
              <w:t>7 jours</w:t>
            </w:r>
          </w:p>
        </w:tc>
        <w:tc>
          <w:tcPr>
            <w:tcW w:w="2043" w:type="dxa"/>
            <w:vAlign w:val="center"/>
          </w:tcPr>
          <w:p w14:paraId="6F28A6C7" w14:textId="77777777" w:rsidR="005135BF" w:rsidRPr="00F95516" w:rsidRDefault="005135BF" w:rsidP="005135BF">
            <w:pPr>
              <w:pStyle w:val="Corpsdetexte"/>
              <w:jc w:val="center"/>
              <w:rPr>
                <w:sz w:val="18"/>
              </w:rPr>
            </w:pPr>
            <w:r w:rsidRPr="00F95516">
              <w:rPr>
                <w:sz w:val="18"/>
              </w:rPr>
              <w:t>Transmission des décomptes finaux validés au maître d’ouvrage</w:t>
            </w:r>
          </w:p>
        </w:tc>
      </w:tr>
      <w:tr w:rsidR="005135BF" w:rsidRPr="00F95516" w14:paraId="5B1C29CA" w14:textId="77777777" w:rsidTr="007563B1">
        <w:tc>
          <w:tcPr>
            <w:tcW w:w="1242" w:type="dxa"/>
            <w:vMerge/>
            <w:vAlign w:val="center"/>
          </w:tcPr>
          <w:p w14:paraId="787AB812" w14:textId="77777777" w:rsidR="005135BF" w:rsidRPr="00F95516" w:rsidRDefault="005135BF" w:rsidP="005135BF">
            <w:pPr>
              <w:jc w:val="center"/>
              <w:rPr>
                <w:b/>
                <w:sz w:val="18"/>
              </w:rPr>
            </w:pPr>
          </w:p>
        </w:tc>
        <w:tc>
          <w:tcPr>
            <w:tcW w:w="2127" w:type="dxa"/>
            <w:vAlign w:val="center"/>
          </w:tcPr>
          <w:p w14:paraId="16F47DEE" w14:textId="77777777" w:rsidR="005135BF" w:rsidRPr="00F95516" w:rsidRDefault="005135BF" w:rsidP="005135BF">
            <w:pPr>
              <w:pStyle w:val="Corpsdetexte"/>
              <w:jc w:val="center"/>
              <w:rPr>
                <w:sz w:val="18"/>
              </w:rPr>
            </w:pPr>
            <w:r w:rsidRPr="00F95516">
              <w:rPr>
                <w:sz w:val="18"/>
              </w:rPr>
              <w:t>Etablissement du décompte général des travaux</w:t>
            </w:r>
          </w:p>
        </w:tc>
        <w:tc>
          <w:tcPr>
            <w:tcW w:w="3059" w:type="dxa"/>
            <w:vAlign w:val="center"/>
          </w:tcPr>
          <w:p w14:paraId="3C8FE2CF" w14:textId="77777777" w:rsidR="005135BF" w:rsidRPr="00F95516" w:rsidRDefault="005135BF" w:rsidP="005135BF">
            <w:pPr>
              <w:pStyle w:val="Corpsdetexte"/>
              <w:jc w:val="center"/>
              <w:rPr>
                <w:sz w:val="18"/>
              </w:rPr>
            </w:pPr>
            <w:r w:rsidRPr="00F95516">
              <w:rPr>
                <w:sz w:val="18"/>
              </w:rPr>
              <w:t>Date d’acception ou de rectification du décompte final par le maître d’ouvrage</w:t>
            </w:r>
          </w:p>
        </w:tc>
        <w:tc>
          <w:tcPr>
            <w:tcW w:w="1647" w:type="dxa"/>
            <w:vAlign w:val="center"/>
          </w:tcPr>
          <w:p w14:paraId="76FD06BF" w14:textId="77777777" w:rsidR="005135BF" w:rsidRPr="00F95516" w:rsidRDefault="005135BF" w:rsidP="005135BF">
            <w:pPr>
              <w:jc w:val="center"/>
              <w:rPr>
                <w:sz w:val="18"/>
              </w:rPr>
            </w:pPr>
            <w:r>
              <w:rPr>
                <w:sz w:val="18"/>
              </w:rPr>
              <w:t>15</w:t>
            </w:r>
            <w:r w:rsidRPr="00F95516">
              <w:rPr>
                <w:sz w:val="18"/>
              </w:rPr>
              <w:t xml:space="preserve"> jours</w:t>
            </w:r>
          </w:p>
        </w:tc>
        <w:tc>
          <w:tcPr>
            <w:tcW w:w="2043" w:type="dxa"/>
            <w:vAlign w:val="center"/>
          </w:tcPr>
          <w:p w14:paraId="63F8CEA3" w14:textId="77777777" w:rsidR="005135BF" w:rsidRPr="00F95516" w:rsidRDefault="005135BF" w:rsidP="005135BF">
            <w:pPr>
              <w:pStyle w:val="Corpsdetexte"/>
              <w:jc w:val="center"/>
              <w:rPr>
                <w:sz w:val="18"/>
              </w:rPr>
            </w:pPr>
            <w:r w:rsidRPr="00F95516">
              <w:rPr>
                <w:sz w:val="18"/>
              </w:rPr>
              <w:t>Transmission du décompte général au maître d’ouvrage</w:t>
            </w:r>
          </w:p>
        </w:tc>
      </w:tr>
      <w:tr w:rsidR="005135BF" w:rsidRPr="00F95516" w14:paraId="653AD8DE" w14:textId="77777777" w:rsidTr="007563B1">
        <w:tc>
          <w:tcPr>
            <w:tcW w:w="1242" w:type="dxa"/>
            <w:vMerge/>
            <w:vAlign w:val="center"/>
          </w:tcPr>
          <w:p w14:paraId="627C1DC5" w14:textId="77777777" w:rsidR="005135BF" w:rsidRPr="00F95516" w:rsidRDefault="005135BF" w:rsidP="005135BF">
            <w:pPr>
              <w:jc w:val="center"/>
              <w:rPr>
                <w:b/>
                <w:sz w:val="18"/>
              </w:rPr>
            </w:pPr>
          </w:p>
        </w:tc>
        <w:tc>
          <w:tcPr>
            <w:tcW w:w="2127" w:type="dxa"/>
            <w:vAlign w:val="center"/>
          </w:tcPr>
          <w:p w14:paraId="4E8F0447" w14:textId="77777777" w:rsidR="005135BF" w:rsidRPr="00F95516" w:rsidRDefault="005135BF" w:rsidP="005135BF">
            <w:pPr>
              <w:pStyle w:val="Corpsdetexte"/>
              <w:jc w:val="center"/>
              <w:rPr>
                <w:sz w:val="18"/>
              </w:rPr>
            </w:pPr>
            <w:r w:rsidRPr="00F95516">
              <w:rPr>
                <w:sz w:val="18"/>
              </w:rPr>
              <w:t>Traitement des réclamations des entreprises</w:t>
            </w:r>
          </w:p>
        </w:tc>
        <w:tc>
          <w:tcPr>
            <w:tcW w:w="3059" w:type="dxa"/>
            <w:vAlign w:val="center"/>
          </w:tcPr>
          <w:p w14:paraId="5FA3FF58" w14:textId="77777777" w:rsidR="005135BF" w:rsidRPr="00F95516" w:rsidRDefault="005135BF" w:rsidP="005135BF">
            <w:pPr>
              <w:pStyle w:val="Corpsdetexte"/>
              <w:jc w:val="center"/>
              <w:rPr>
                <w:sz w:val="18"/>
              </w:rPr>
            </w:pPr>
            <w:r w:rsidRPr="00F95516">
              <w:rPr>
                <w:sz w:val="18"/>
              </w:rPr>
              <w:t>Date de réception des mémoires en réclamation des entreprises</w:t>
            </w:r>
          </w:p>
        </w:tc>
        <w:tc>
          <w:tcPr>
            <w:tcW w:w="1647" w:type="dxa"/>
            <w:vAlign w:val="center"/>
          </w:tcPr>
          <w:p w14:paraId="3187ADDC" w14:textId="77777777" w:rsidR="005135BF" w:rsidRPr="00F95516" w:rsidRDefault="005135BF" w:rsidP="005135BF">
            <w:pPr>
              <w:jc w:val="center"/>
              <w:rPr>
                <w:sz w:val="18"/>
              </w:rPr>
            </w:pPr>
            <w:r w:rsidRPr="00F95516">
              <w:rPr>
                <w:sz w:val="18"/>
              </w:rPr>
              <w:t>7 jours</w:t>
            </w:r>
          </w:p>
        </w:tc>
        <w:tc>
          <w:tcPr>
            <w:tcW w:w="2043" w:type="dxa"/>
            <w:vAlign w:val="center"/>
          </w:tcPr>
          <w:p w14:paraId="3D259110" w14:textId="77777777" w:rsidR="005135BF" w:rsidRPr="00F95516" w:rsidRDefault="005135BF" w:rsidP="005135BF">
            <w:pPr>
              <w:pStyle w:val="Corpsdetexte"/>
              <w:jc w:val="center"/>
              <w:rPr>
                <w:sz w:val="18"/>
              </w:rPr>
            </w:pPr>
            <w:r w:rsidRPr="00F95516">
              <w:rPr>
                <w:sz w:val="18"/>
              </w:rPr>
              <w:t>Transmission du projet de réponse au maître d’ouvrage</w:t>
            </w:r>
          </w:p>
        </w:tc>
      </w:tr>
      <w:tr w:rsidR="005135BF" w:rsidRPr="00F95516" w14:paraId="0838ABC8" w14:textId="77777777" w:rsidTr="007563B1">
        <w:tc>
          <w:tcPr>
            <w:tcW w:w="1242" w:type="dxa"/>
            <w:vMerge/>
            <w:vAlign w:val="center"/>
          </w:tcPr>
          <w:p w14:paraId="1D9EB67C" w14:textId="77777777" w:rsidR="005135BF" w:rsidRPr="00F95516" w:rsidRDefault="005135BF" w:rsidP="005135BF">
            <w:pPr>
              <w:jc w:val="center"/>
              <w:rPr>
                <w:b/>
                <w:sz w:val="18"/>
              </w:rPr>
            </w:pPr>
          </w:p>
        </w:tc>
        <w:tc>
          <w:tcPr>
            <w:tcW w:w="2127" w:type="dxa"/>
            <w:vAlign w:val="center"/>
          </w:tcPr>
          <w:p w14:paraId="6CCB73DC" w14:textId="77777777" w:rsidR="005135BF" w:rsidRPr="00F95516" w:rsidRDefault="005135BF" w:rsidP="005135BF">
            <w:pPr>
              <w:pStyle w:val="Corpsdetexte"/>
              <w:jc w:val="center"/>
              <w:rPr>
                <w:sz w:val="18"/>
              </w:rPr>
            </w:pPr>
            <w:r w:rsidRPr="00F95516">
              <w:rPr>
                <w:sz w:val="18"/>
              </w:rPr>
              <w:t>Elaboration du calendrier détaillé d’exécution</w:t>
            </w:r>
          </w:p>
        </w:tc>
        <w:tc>
          <w:tcPr>
            <w:tcW w:w="3059" w:type="dxa"/>
            <w:vAlign w:val="center"/>
          </w:tcPr>
          <w:p w14:paraId="54289D55" w14:textId="77777777" w:rsidR="005135BF" w:rsidRPr="00F95516" w:rsidRDefault="005135BF" w:rsidP="005135BF">
            <w:pPr>
              <w:jc w:val="center"/>
              <w:rPr>
                <w:sz w:val="18"/>
              </w:rPr>
            </w:pPr>
            <w:r w:rsidRPr="00F95516">
              <w:rPr>
                <w:sz w:val="18"/>
              </w:rPr>
              <w:t>Date de notification des marchés de travaux</w:t>
            </w:r>
          </w:p>
        </w:tc>
        <w:tc>
          <w:tcPr>
            <w:tcW w:w="1647" w:type="dxa"/>
            <w:vAlign w:val="center"/>
          </w:tcPr>
          <w:p w14:paraId="35289AA0" w14:textId="77777777" w:rsidR="005135BF" w:rsidRPr="00F95516" w:rsidRDefault="005135BF" w:rsidP="005135BF">
            <w:pPr>
              <w:jc w:val="center"/>
              <w:rPr>
                <w:sz w:val="18"/>
              </w:rPr>
            </w:pPr>
            <w:r w:rsidRPr="00F95516">
              <w:rPr>
                <w:sz w:val="18"/>
              </w:rPr>
              <w:t>7 jours</w:t>
            </w:r>
          </w:p>
        </w:tc>
        <w:tc>
          <w:tcPr>
            <w:tcW w:w="2043" w:type="dxa"/>
            <w:vAlign w:val="center"/>
          </w:tcPr>
          <w:p w14:paraId="71C0B04F" w14:textId="77777777" w:rsidR="005135BF" w:rsidRPr="00F95516" w:rsidRDefault="005135BF" w:rsidP="005135BF">
            <w:pPr>
              <w:pStyle w:val="Corpsdetexte"/>
              <w:jc w:val="center"/>
              <w:rPr>
                <w:sz w:val="18"/>
              </w:rPr>
            </w:pPr>
            <w:r w:rsidRPr="00F95516">
              <w:rPr>
                <w:sz w:val="18"/>
              </w:rPr>
              <w:t>La notification du calendrier détaillé d’exécution aux entreprises</w:t>
            </w:r>
          </w:p>
        </w:tc>
      </w:tr>
      <w:tr w:rsidR="005135BF" w:rsidRPr="00F95516" w14:paraId="6142BE14" w14:textId="77777777" w:rsidTr="007563B1">
        <w:tc>
          <w:tcPr>
            <w:tcW w:w="1242" w:type="dxa"/>
            <w:vMerge/>
            <w:vAlign w:val="center"/>
          </w:tcPr>
          <w:p w14:paraId="0122CC7C" w14:textId="77777777" w:rsidR="005135BF" w:rsidRPr="00F95516" w:rsidRDefault="005135BF" w:rsidP="005135BF">
            <w:pPr>
              <w:jc w:val="center"/>
              <w:rPr>
                <w:b/>
                <w:sz w:val="18"/>
              </w:rPr>
            </w:pPr>
          </w:p>
        </w:tc>
        <w:tc>
          <w:tcPr>
            <w:tcW w:w="2127" w:type="dxa"/>
            <w:vAlign w:val="center"/>
          </w:tcPr>
          <w:p w14:paraId="2F0B66B2" w14:textId="77777777" w:rsidR="005135BF" w:rsidRPr="00F95516" w:rsidRDefault="005135BF" w:rsidP="005135BF">
            <w:pPr>
              <w:pStyle w:val="Corpsdetexte"/>
              <w:jc w:val="center"/>
              <w:rPr>
                <w:sz w:val="18"/>
              </w:rPr>
            </w:pPr>
            <w:r w:rsidRPr="00F95516">
              <w:rPr>
                <w:sz w:val="18"/>
              </w:rPr>
              <w:t>Notification des ordres de service à la demande de la MOA</w:t>
            </w:r>
          </w:p>
        </w:tc>
        <w:tc>
          <w:tcPr>
            <w:tcW w:w="3059" w:type="dxa"/>
            <w:vAlign w:val="center"/>
          </w:tcPr>
          <w:p w14:paraId="636F969A" w14:textId="77777777" w:rsidR="005135BF" w:rsidRPr="00F95516" w:rsidRDefault="005135BF" w:rsidP="005135BF">
            <w:pPr>
              <w:pStyle w:val="Corpsdetexte"/>
              <w:jc w:val="center"/>
              <w:rPr>
                <w:sz w:val="18"/>
              </w:rPr>
            </w:pPr>
            <w:r w:rsidRPr="00F95516">
              <w:rPr>
                <w:sz w:val="18"/>
              </w:rPr>
              <w:t>Date de la décision du MOA</w:t>
            </w:r>
          </w:p>
        </w:tc>
        <w:tc>
          <w:tcPr>
            <w:tcW w:w="1647" w:type="dxa"/>
            <w:vAlign w:val="center"/>
          </w:tcPr>
          <w:p w14:paraId="4AF1726A" w14:textId="77777777" w:rsidR="005135BF" w:rsidRPr="00F95516" w:rsidRDefault="005135BF" w:rsidP="005135BF">
            <w:pPr>
              <w:jc w:val="center"/>
              <w:rPr>
                <w:sz w:val="18"/>
              </w:rPr>
            </w:pPr>
            <w:r w:rsidRPr="00F95516">
              <w:rPr>
                <w:sz w:val="18"/>
              </w:rPr>
              <w:t>7 jours</w:t>
            </w:r>
          </w:p>
        </w:tc>
        <w:tc>
          <w:tcPr>
            <w:tcW w:w="2043" w:type="dxa"/>
            <w:vAlign w:val="center"/>
          </w:tcPr>
          <w:p w14:paraId="2BBF3436" w14:textId="77777777" w:rsidR="005135BF" w:rsidRPr="00F95516" w:rsidRDefault="005135BF" w:rsidP="005135BF">
            <w:pPr>
              <w:pStyle w:val="Corpsdetexte"/>
              <w:jc w:val="center"/>
              <w:rPr>
                <w:sz w:val="18"/>
              </w:rPr>
            </w:pPr>
            <w:r w:rsidRPr="00F95516">
              <w:rPr>
                <w:sz w:val="18"/>
              </w:rPr>
              <w:t>La date d’émission de l’ordre de service</w:t>
            </w:r>
          </w:p>
        </w:tc>
      </w:tr>
      <w:tr w:rsidR="005135BF" w:rsidRPr="00F95516" w14:paraId="1947C07C" w14:textId="77777777" w:rsidTr="007563B1">
        <w:tc>
          <w:tcPr>
            <w:tcW w:w="1242" w:type="dxa"/>
            <w:vMerge w:val="restart"/>
            <w:vAlign w:val="center"/>
          </w:tcPr>
          <w:p w14:paraId="5882E386" w14:textId="77777777" w:rsidR="005135BF" w:rsidRPr="00F95516" w:rsidRDefault="005135BF" w:rsidP="005135BF">
            <w:pPr>
              <w:jc w:val="center"/>
              <w:rPr>
                <w:b/>
                <w:sz w:val="18"/>
              </w:rPr>
            </w:pPr>
            <w:r w:rsidRPr="00F95516">
              <w:rPr>
                <w:b/>
                <w:sz w:val="18"/>
              </w:rPr>
              <w:t>AOR</w:t>
            </w:r>
          </w:p>
        </w:tc>
        <w:tc>
          <w:tcPr>
            <w:tcW w:w="2127" w:type="dxa"/>
            <w:vAlign w:val="center"/>
          </w:tcPr>
          <w:p w14:paraId="305F78DA" w14:textId="77777777" w:rsidR="005135BF" w:rsidRPr="00F95516" w:rsidRDefault="005135BF" w:rsidP="005135BF">
            <w:pPr>
              <w:pStyle w:val="Corpsdetexte"/>
              <w:jc w:val="center"/>
              <w:rPr>
                <w:sz w:val="18"/>
              </w:rPr>
            </w:pPr>
            <w:r w:rsidRPr="00F95516">
              <w:rPr>
                <w:sz w:val="18"/>
              </w:rPr>
              <w:t>Les Opérations Préalables à la Réception</w:t>
            </w:r>
          </w:p>
        </w:tc>
        <w:tc>
          <w:tcPr>
            <w:tcW w:w="3059" w:type="dxa"/>
            <w:vAlign w:val="center"/>
          </w:tcPr>
          <w:p w14:paraId="59AC0F9F" w14:textId="77777777" w:rsidR="005135BF" w:rsidRPr="00F95516" w:rsidRDefault="005135BF" w:rsidP="005135BF">
            <w:pPr>
              <w:pStyle w:val="Corpsdetexte"/>
              <w:jc w:val="center"/>
              <w:rPr>
                <w:sz w:val="18"/>
              </w:rPr>
            </w:pPr>
            <w:r w:rsidRPr="00F95516">
              <w:rPr>
                <w:sz w:val="18"/>
              </w:rPr>
              <w:t>La date de demande des OPR par l’entreprise ou le maître de l’ouvrage</w:t>
            </w:r>
          </w:p>
        </w:tc>
        <w:tc>
          <w:tcPr>
            <w:tcW w:w="1647" w:type="dxa"/>
            <w:vAlign w:val="center"/>
          </w:tcPr>
          <w:p w14:paraId="38E02B17" w14:textId="3E7EABEF" w:rsidR="005135BF" w:rsidRPr="00F95516" w:rsidRDefault="006C3E1A" w:rsidP="005135BF">
            <w:pPr>
              <w:jc w:val="center"/>
              <w:rPr>
                <w:sz w:val="18"/>
              </w:rPr>
            </w:pPr>
            <w:r>
              <w:rPr>
                <w:sz w:val="18"/>
              </w:rPr>
              <w:t xml:space="preserve">10 jours </w:t>
            </w:r>
          </w:p>
        </w:tc>
        <w:tc>
          <w:tcPr>
            <w:tcW w:w="2043" w:type="dxa"/>
            <w:vAlign w:val="center"/>
          </w:tcPr>
          <w:p w14:paraId="0AE1F384" w14:textId="77777777" w:rsidR="005135BF" w:rsidRPr="00F95516" w:rsidRDefault="005135BF" w:rsidP="005135BF">
            <w:pPr>
              <w:pStyle w:val="Corpsdetexte"/>
              <w:jc w:val="center"/>
              <w:rPr>
                <w:sz w:val="18"/>
              </w:rPr>
            </w:pPr>
            <w:r w:rsidRPr="00F95516">
              <w:rPr>
                <w:sz w:val="18"/>
              </w:rPr>
              <w:t xml:space="preserve">La notification à l’entreprise de la proposition de réception </w:t>
            </w:r>
          </w:p>
        </w:tc>
      </w:tr>
      <w:tr w:rsidR="005135BF" w:rsidRPr="00F95516" w14:paraId="202AF0EB" w14:textId="77777777" w:rsidTr="007563B1">
        <w:tc>
          <w:tcPr>
            <w:tcW w:w="1242" w:type="dxa"/>
            <w:vMerge/>
            <w:vAlign w:val="center"/>
          </w:tcPr>
          <w:p w14:paraId="70B00AFE" w14:textId="77777777" w:rsidR="005135BF" w:rsidRPr="00F95516" w:rsidRDefault="005135BF" w:rsidP="005135BF">
            <w:pPr>
              <w:jc w:val="center"/>
              <w:rPr>
                <w:b/>
                <w:sz w:val="18"/>
              </w:rPr>
            </w:pPr>
          </w:p>
        </w:tc>
        <w:tc>
          <w:tcPr>
            <w:tcW w:w="2127" w:type="dxa"/>
            <w:vAlign w:val="center"/>
          </w:tcPr>
          <w:p w14:paraId="2CA2AA16" w14:textId="77777777" w:rsidR="005135BF" w:rsidRPr="00F95516" w:rsidRDefault="005135BF" w:rsidP="005135BF">
            <w:pPr>
              <w:pStyle w:val="Corpsdetexte"/>
              <w:jc w:val="center"/>
              <w:rPr>
                <w:sz w:val="18"/>
              </w:rPr>
            </w:pPr>
            <w:r w:rsidRPr="00F95516">
              <w:rPr>
                <w:sz w:val="18"/>
              </w:rPr>
              <w:t>La remise des Dossiers des Ouvrages Exécutés</w:t>
            </w:r>
          </w:p>
        </w:tc>
        <w:tc>
          <w:tcPr>
            <w:tcW w:w="3059" w:type="dxa"/>
            <w:vAlign w:val="center"/>
          </w:tcPr>
          <w:p w14:paraId="7763D28C" w14:textId="77777777" w:rsidR="005135BF" w:rsidRPr="00F95516" w:rsidRDefault="005135BF" w:rsidP="005135BF">
            <w:pPr>
              <w:pStyle w:val="Corpsdetexte"/>
              <w:jc w:val="center"/>
              <w:rPr>
                <w:sz w:val="18"/>
              </w:rPr>
            </w:pPr>
            <w:r w:rsidRPr="00F95516">
              <w:rPr>
                <w:sz w:val="18"/>
              </w:rPr>
              <w:t>La date de notification de la décision de réception par le maître de l’ouvrage</w:t>
            </w:r>
          </w:p>
        </w:tc>
        <w:tc>
          <w:tcPr>
            <w:tcW w:w="1647" w:type="dxa"/>
            <w:vAlign w:val="center"/>
          </w:tcPr>
          <w:p w14:paraId="4B914CC7" w14:textId="12D9AAA6" w:rsidR="005135BF" w:rsidRPr="00F95516" w:rsidRDefault="006C3E1A" w:rsidP="005135BF">
            <w:pPr>
              <w:jc w:val="center"/>
              <w:rPr>
                <w:sz w:val="18"/>
              </w:rPr>
            </w:pPr>
            <w:r>
              <w:rPr>
                <w:sz w:val="18"/>
              </w:rPr>
              <w:t xml:space="preserve">Au moment de réceptionner le projet </w:t>
            </w:r>
          </w:p>
        </w:tc>
        <w:tc>
          <w:tcPr>
            <w:tcW w:w="2043" w:type="dxa"/>
            <w:vAlign w:val="center"/>
          </w:tcPr>
          <w:p w14:paraId="203B5B51" w14:textId="77777777" w:rsidR="005135BF" w:rsidRPr="00F95516" w:rsidRDefault="005135BF" w:rsidP="005135BF">
            <w:pPr>
              <w:pStyle w:val="Corpsdetexte"/>
              <w:jc w:val="center"/>
              <w:rPr>
                <w:sz w:val="18"/>
              </w:rPr>
            </w:pPr>
            <w:r w:rsidRPr="00F95516">
              <w:rPr>
                <w:sz w:val="18"/>
              </w:rPr>
              <w:t>La remise des DOE validés par le maître d’œuvre au maître de l’ouvrage, au contrôleur technique et au coordonnateur SPS</w:t>
            </w:r>
          </w:p>
        </w:tc>
      </w:tr>
      <w:tr w:rsidR="005135BF" w:rsidRPr="00E81DAD" w14:paraId="5CBC8282" w14:textId="77777777" w:rsidTr="007563B1">
        <w:trPr>
          <w:trHeight w:val="1086"/>
        </w:trPr>
        <w:tc>
          <w:tcPr>
            <w:tcW w:w="1242" w:type="dxa"/>
            <w:vMerge/>
            <w:vAlign w:val="center"/>
          </w:tcPr>
          <w:p w14:paraId="2A692D95" w14:textId="77777777" w:rsidR="005135BF" w:rsidRPr="00F95516" w:rsidRDefault="005135BF" w:rsidP="005135BF">
            <w:pPr>
              <w:jc w:val="center"/>
              <w:rPr>
                <w:b/>
                <w:sz w:val="18"/>
              </w:rPr>
            </w:pPr>
          </w:p>
        </w:tc>
        <w:tc>
          <w:tcPr>
            <w:tcW w:w="2127" w:type="dxa"/>
            <w:vAlign w:val="center"/>
          </w:tcPr>
          <w:p w14:paraId="2006682D" w14:textId="6C69549C" w:rsidR="005135BF" w:rsidRPr="00F95516" w:rsidRDefault="006C3E1A" w:rsidP="006C3E1A">
            <w:pPr>
              <w:pStyle w:val="Corpsdetexte"/>
              <w:rPr>
                <w:sz w:val="18"/>
              </w:rPr>
            </w:pPr>
            <w:r>
              <w:rPr>
                <w:sz w:val="18"/>
              </w:rPr>
              <w:t>Suivi des réserves</w:t>
            </w:r>
          </w:p>
        </w:tc>
        <w:tc>
          <w:tcPr>
            <w:tcW w:w="3059" w:type="dxa"/>
            <w:vAlign w:val="center"/>
          </w:tcPr>
          <w:p w14:paraId="30D73EEB" w14:textId="77777777" w:rsidR="005135BF" w:rsidRPr="00F95516" w:rsidRDefault="005135BF" w:rsidP="005135BF">
            <w:pPr>
              <w:pStyle w:val="Corpsdetexte"/>
              <w:jc w:val="center"/>
              <w:rPr>
                <w:sz w:val="18"/>
              </w:rPr>
            </w:pPr>
            <w:r w:rsidRPr="00F95516">
              <w:rPr>
                <w:sz w:val="18"/>
              </w:rPr>
              <w:t>La date de réception de la demande (par courriel ou courrier) prescrivant la demande d’intervention</w:t>
            </w:r>
          </w:p>
        </w:tc>
        <w:tc>
          <w:tcPr>
            <w:tcW w:w="1647" w:type="dxa"/>
            <w:vAlign w:val="center"/>
          </w:tcPr>
          <w:p w14:paraId="4C959C88" w14:textId="77777777" w:rsidR="005135BF" w:rsidRPr="00F95516" w:rsidRDefault="005135BF" w:rsidP="005135BF">
            <w:pPr>
              <w:jc w:val="center"/>
              <w:rPr>
                <w:sz w:val="18"/>
              </w:rPr>
            </w:pPr>
            <w:r w:rsidRPr="00F95516">
              <w:rPr>
                <w:sz w:val="18"/>
              </w:rPr>
              <w:t>15 jours</w:t>
            </w:r>
          </w:p>
        </w:tc>
        <w:tc>
          <w:tcPr>
            <w:tcW w:w="2043" w:type="dxa"/>
            <w:vAlign w:val="center"/>
          </w:tcPr>
          <w:p w14:paraId="22A2DB1C" w14:textId="77777777" w:rsidR="005135BF" w:rsidRPr="00E81DAD" w:rsidRDefault="005135BF" w:rsidP="005135BF">
            <w:pPr>
              <w:pStyle w:val="Corpsdetexte"/>
              <w:jc w:val="center"/>
              <w:rPr>
                <w:sz w:val="18"/>
              </w:rPr>
            </w:pPr>
            <w:r w:rsidRPr="00F95516">
              <w:rPr>
                <w:sz w:val="18"/>
              </w:rPr>
              <w:t>Cet élément de mission est considéré comme totalement achevé à la fin du délai de parfait achèvement ou sa prolongation.</w:t>
            </w:r>
          </w:p>
        </w:tc>
      </w:tr>
    </w:tbl>
    <w:p w14:paraId="46E79E0D" w14:textId="43745D20" w:rsidR="000B5E21" w:rsidRDefault="000B5E21" w:rsidP="000B5E21"/>
    <w:p w14:paraId="62255EA7" w14:textId="48F28939" w:rsidR="006C3E1A" w:rsidRDefault="006C3E1A" w:rsidP="000B5E21">
      <w:r>
        <w:t xml:space="preserve">La BNF dispose </w:t>
      </w:r>
      <w:r w:rsidR="00845CEA">
        <w:t>d’un délai de 30 jour calendaire</w:t>
      </w:r>
      <w:r w:rsidR="00695B5A">
        <w:t xml:space="preserve"> </w:t>
      </w:r>
      <w:r>
        <w:t xml:space="preserve">pour </w:t>
      </w:r>
      <w:r w:rsidR="00845CEA">
        <w:t>prononcer la décision de réception</w:t>
      </w:r>
      <w:r>
        <w:t xml:space="preserve"> de l’ouvrage à la suite de la transmission du dit document.</w:t>
      </w:r>
    </w:p>
    <w:p w14:paraId="1E0B38C3" w14:textId="77777777" w:rsidR="006C3E1A" w:rsidRDefault="006C3E1A" w:rsidP="000B5E21"/>
    <w:p w14:paraId="3EA736FC" w14:textId="456DD369" w:rsidR="000B5E21" w:rsidRPr="00F95516" w:rsidRDefault="000B5E21" w:rsidP="000B5E21">
      <w:pPr>
        <w:rPr>
          <w:b/>
        </w:rPr>
      </w:pPr>
      <w:r w:rsidRPr="00E81DAD">
        <w:rPr>
          <w:b/>
        </w:rPr>
        <w:t xml:space="preserve">Ces délais s’entendent hors délais de </w:t>
      </w:r>
      <w:r>
        <w:rPr>
          <w:b/>
        </w:rPr>
        <w:t xml:space="preserve">vérifications </w:t>
      </w:r>
      <w:r w:rsidR="006C3E1A">
        <w:rPr>
          <w:b/>
        </w:rPr>
        <w:t xml:space="preserve">et or délai de validation </w:t>
      </w:r>
      <w:r>
        <w:rPr>
          <w:b/>
        </w:rPr>
        <w:t>du maître d’ouvrage.</w:t>
      </w:r>
    </w:p>
    <w:p w14:paraId="2FF5285B" w14:textId="77777777" w:rsidR="000B5E21" w:rsidRDefault="000B5E21" w:rsidP="000B5E21">
      <w:pPr>
        <w:pStyle w:val="Titre2"/>
        <w:ind w:left="718"/>
      </w:pPr>
      <w:bookmarkStart w:id="17" w:name="_Toc202175742"/>
      <w:r>
        <w:t>Prolongation des délais</w:t>
      </w:r>
      <w:bookmarkEnd w:id="17"/>
    </w:p>
    <w:p w14:paraId="6B19F77C" w14:textId="73049C43" w:rsidR="000B5E21" w:rsidRDefault="000B5E21" w:rsidP="000B5E21">
      <w:r>
        <w:t>Conformément à l'article 1</w:t>
      </w:r>
      <w:r w:rsidR="00997C0F">
        <w:t>5</w:t>
      </w:r>
      <w:r>
        <w:t xml:space="preserve">.3 du CCAG/MOE pour chaque élément de mission, une prolongation du délai d'exécution peut être accordée par décision du maître de l’ouvrage lorsqu'une cause n'engageant pas la responsabilité du Maître d'œuvre fait obstacle à l'exécution du marché dans le délai fixé ci-dessus. </w:t>
      </w:r>
    </w:p>
    <w:p w14:paraId="5E383460" w14:textId="77777777" w:rsidR="000B5E21" w:rsidRDefault="000B5E21" w:rsidP="000B5E21">
      <w:r>
        <w:t>Il en est ainsi notamment si cette cause est le fait du pouvoir adjudicateur ou provient d'un élément ayant le caractère de force majeure.</w:t>
      </w:r>
    </w:p>
    <w:p w14:paraId="2D3E291C" w14:textId="77777777" w:rsidR="000B5E21" w:rsidRDefault="000B5E21" w:rsidP="000B5E21"/>
    <w:p w14:paraId="44BBCFAB" w14:textId="77777777" w:rsidR="000B5E21" w:rsidRDefault="000B5E21" w:rsidP="000B5E21">
      <w:r>
        <w:t xml:space="preserve">Le Maître d'œuvre doit alors signaler par écrit au Maître de l'ouvrage les causes faisant obstacle à l'exécution des prestations dans le délai contractuel et échappant, selon lui, à sa responsabilité. </w:t>
      </w:r>
    </w:p>
    <w:p w14:paraId="741AAB4F" w14:textId="77777777" w:rsidR="000B5E21" w:rsidRDefault="000B5E21" w:rsidP="000B5E21"/>
    <w:p w14:paraId="384C3756" w14:textId="5EF3C172" w:rsidR="00B06540" w:rsidRPr="0049460B" w:rsidRDefault="000B5E21" w:rsidP="00B06540">
      <w:r>
        <w:t>Il formule dans le même temps une demande de prolongation du délai d'exécution et en précise la durée.</w:t>
      </w:r>
      <w:r w:rsidR="00B06540" w:rsidRPr="00B06540">
        <w:t xml:space="preserve"> </w:t>
      </w:r>
      <w:r w:rsidR="00B06540" w:rsidRPr="0049460B">
        <w:t>Cette demande est matérialisée par un ordre de service (OS).</w:t>
      </w:r>
    </w:p>
    <w:p w14:paraId="3E2AEDE2" w14:textId="77777777" w:rsidR="000B5E21" w:rsidRDefault="000B5E21" w:rsidP="000B5E21"/>
    <w:p w14:paraId="0FF4DE6E" w14:textId="77777777" w:rsidR="000B5E21" w:rsidRDefault="000B5E21" w:rsidP="000B5E21"/>
    <w:p w14:paraId="4005E7F2" w14:textId="4E8C0F57" w:rsidR="000B5E21" w:rsidRDefault="00845CEA" w:rsidP="000B5E21">
      <w:r>
        <w:lastRenderedPageBreak/>
        <w:t>Par dérogation, aux</w:t>
      </w:r>
      <w:r w:rsidR="000B5E21">
        <w:t xml:space="preserve"> dispositions de l’article 1</w:t>
      </w:r>
      <w:r w:rsidR="002B49C4">
        <w:t>5</w:t>
      </w:r>
      <w:r w:rsidR="000B5E21">
        <w:t>.3 du CCAG/MOE, cette demande, pour être recevable, devra parvenir au Maître de l'ouvrage quinze (15) jours calendaires au moins avant l'expiration du délai contractuel.</w:t>
      </w:r>
    </w:p>
    <w:p w14:paraId="3D9FFB6B" w14:textId="77777777" w:rsidR="000B5E21" w:rsidRDefault="000B5E21" w:rsidP="000B5E21"/>
    <w:p w14:paraId="3D7CFCCE" w14:textId="21543B90" w:rsidR="000B5E21" w:rsidRDefault="000B5E21" w:rsidP="000B5E21">
      <w:r>
        <w:t>Le délai ainsi prolongé a, pour l'application du marché, les mêmes effets que le délai contractuel.</w:t>
      </w:r>
    </w:p>
    <w:p w14:paraId="377DC3AD" w14:textId="77777777" w:rsidR="006C3E1A" w:rsidRDefault="006C3E1A" w:rsidP="000B5E21"/>
    <w:p w14:paraId="4F4A49D6" w14:textId="666B46A1" w:rsidR="00760DDA" w:rsidRDefault="00760DDA" w:rsidP="00760DDA">
      <w:pPr>
        <w:pStyle w:val="Titre2"/>
      </w:pPr>
      <w:bookmarkStart w:id="18" w:name="_Toc202175743"/>
      <w:r>
        <w:t>Achèvement de la mission du MOE</w:t>
      </w:r>
      <w:bookmarkEnd w:id="18"/>
    </w:p>
    <w:p w14:paraId="3C81773D" w14:textId="2B41D72B" w:rsidR="00760DDA" w:rsidRPr="00E527D1" w:rsidRDefault="00760DDA" w:rsidP="00760DDA">
      <w:pPr>
        <w:rPr>
          <w:rFonts w:cs="Arial"/>
        </w:rPr>
      </w:pPr>
      <w:r>
        <w:t xml:space="preserve">La mission de la maitrise d’oeuvre se termine une fois que les travaux ont été parfaitement réceptionnés, et </w:t>
      </w:r>
      <w:r w:rsidRPr="00E527D1">
        <w:rPr>
          <w:rFonts w:cs="Arial"/>
        </w:rPr>
        <w:t xml:space="preserve">qu’aucune </w:t>
      </w:r>
      <w:r w:rsidR="00437554" w:rsidRPr="00E527D1">
        <w:rPr>
          <w:rFonts w:cs="Arial"/>
        </w:rPr>
        <w:t>procédure contentieuse ou de simple litige persistent et dont son action ou son inaction aurait pu le rendre responsable.</w:t>
      </w:r>
    </w:p>
    <w:p w14:paraId="023DF1E2" w14:textId="77777777" w:rsidR="00437554" w:rsidRPr="00E527D1" w:rsidRDefault="00437554" w:rsidP="00760DDA">
      <w:pPr>
        <w:rPr>
          <w:rFonts w:cs="Arial"/>
        </w:rPr>
      </w:pPr>
    </w:p>
    <w:p w14:paraId="5BB5511E" w14:textId="07FBBE89" w:rsidR="00437554" w:rsidRPr="00E527D1" w:rsidRDefault="00437554" w:rsidP="00760DDA">
      <w:pPr>
        <w:rPr>
          <w:rFonts w:cs="Arial"/>
        </w:rPr>
      </w:pPr>
      <w:r w:rsidRPr="00E527D1">
        <w:rPr>
          <w:rFonts w:cs="Arial"/>
        </w:rPr>
        <w:t xml:space="preserve">Pour y remédier il doit impérativement : </w:t>
      </w:r>
    </w:p>
    <w:p w14:paraId="5FC94211" w14:textId="4A358DF6" w:rsidR="00437554" w:rsidRPr="00E527D1" w:rsidRDefault="00437554" w:rsidP="00150F44">
      <w:pPr>
        <w:pStyle w:val="Paragraphedeliste"/>
        <w:numPr>
          <w:ilvl w:val="0"/>
          <w:numId w:val="35"/>
        </w:numPr>
        <w:rPr>
          <w:rFonts w:ascii="Arial" w:hAnsi="Arial" w:cs="Arial"/>
        </w:rPr>
      </w:pPr>
      <w:r w:rsidRPr="00E527D1">
        <w:rPr>
          <w:rFonts w:ascii="Arial" w:hAnsi="Arial" w:cs="Arial"/>
        </w:rPr>
        <w:t>Faire exécuter les éventuels travaux de finition</w:t>
      </w:r>
    </w:p>
    <w:p w14:paraId="6D8D64B1" w14:textId="33FBB575" w:rsidR="00437554" w:rsidRPr="00E527D1" w:rsidRDefault="00437554" w:rsidP="00150F44">
      <w:pPr>
        <w:pStyle w:val="Paragraphedeliste"/>
        <w:numPr>
          <w:ilvl w:val="0"/>
          <w:numId w:val="35"/>
        </w:numPr>
        <w:rPr>
          <w:rFonts w:ascii="Arial" w:hAnsi="Arial" w:cs="Arial"/>
        </w:rPr>
      </w:pPr>
      <w:r w:rsidRPr="00E527D1">
        <w:rPr>
          <w:rFonts w:ascii="Arial" w:hAnsi="Arial" w:cs="Arial"/>
        </w:rPr>
        <w:t>Faire remédier à tous les désordres ou imperfections signalées par le maitre d’ouvrage ou par lui-même</w:t>
      </w:r>
    </w:p>
    <w:p w14:paraId="62397835" w14:textId="16C53772" w:rsidR="00437554" w:rsidRPr="00E527D1" w:rsidRDefault="00437554" w:rsidP="00150F44">
      <w:pPr>
        <w:pStyle w:val="Paragraphedeliste"/>
        <w:numPr>
          <w:ilvl w:val="0"/>
          <w:numId w:val="35"/>
        </w:numPr>
        <w:rPr>
          <w:rFonts w:ascii="Arial" w:hAnsi="Arial" w:cs="Arial"/>
        </w:rPr>
      </w:pPr>
      <w:r w:rsidRPr="00E527D1">
        <w:rPr>
          <w:rFonts w:ascii="Arial" w:hAnsi="Arial" w:cs="Arial"/>
        </w:rPr>
        <w:t>Faire exécuter les travaux modificatifs dont la nécessité serait apparue à l’issue de la période des garanties.</w:t>
      </w:r>
    </w:p>
    <w:p w14:paraId="26ECC8C3" w14:textId="0DD4338E" w:rsidR="00437554" w:rsidRPr="00E527D1" w:rsidRDefault="00437554" w:rsidP="00437554">
      <w:pPr>
        <w:rPr>
          <w:rFonts w:cs="Arial"/>
        </w:rPr>
      </w:pPr>
    </w:p>
    <w:p w14:paraId="2F49E353" w14:textId="06E6198D" w:rsidR="004F017E" w:rsidRPr="005904ED" w:rsidRDefault="00437554" w:rsidP="004F017E">
      <w:pPr>
        <w:rPr>
          <w:rFonts w:cs="Arial"/>
        </w:rPr>
      </w:pPr>
      <w:r w:rsidRPr="00E527D1">
        <w:rPr>
          <w:rFonts w:cs="Arial"/>
        </w:rPr>
        <w:t>Les dépenses correspondantes aux travaux complémentaires prescrits par le maitre d’ouvrage ou le maitre d’</w:t>
      </w:r>
      <w:r w:rsidR="00984148" w:rsidRPr="00E527D1">
        <w:rPr>
          <w:rFonts w:cs="Arial"/>
        </w:rPr>
        <w:t>œuvre</w:t>
      </w:r>
      <w:r w:rsidRPr="00E527D1">
        <w:rPr>
          <w:rFonts w:cs="Arial"/>
        </w:rPr>
        <w:t xml:space="preserve"> comme décrit au point n°2 et n°3 seront à la charge du titulaire dans le cas où l’origine du désordre lui est imputable.</w:t>
      </w:r>
    </w:p>
    <w:p w14:paraId="3EDBFF26" w14:textId="4F489A07" w:rsidR="00815453" w:rsidRPr="0078212F" w:rsidRDefault="00815453" w:rsidP="005904ED">
      <w:pPr>
        <w:pStyle w:val="Titre1"/>
        <w:numPr>
          <w:ilvl w:val="0"/>
          <w:numId w:val="1"/>
        </w:numPr>
        <w:ind w:left="431" w:hanging="431"/>
      </w:pPr>
      <w:bookmarkStart w:id="19" w:name="_Toc202175744"/>
      <w:r w:rsidRPr="0078212F">
        <w:t>PIECES CONSTITUTIVES DU MARCHE</w:t>
      </w:r>
      <w:bookmarkEnd w:id="19"/>
    </w:p>
    <w:p w14:paraId="2AF44ACF" w14:textId="65EC7D39" w:rsidR="00D32A17" w:rsidRPr="005C35C3" w:rsidRDefault="00815453" w:rsidP="00815453">
      <w:pPr>
        <w:spacing w:line="240" w:lineRule="atLeast"/>
        <w:rPr>
          <w:szCs w:val="24"/>
        </w:rPr>
      </w:pPr>
      <w:r>
        <w:rPr>
          <w:szCs w:val="24"/>
        </w:rPr>
        <w:t>Par dérogation à l’article 4.1 du CCAG</w:t>
      </w:r>
      <w:r w:rsidR="00DA6A80">
        <w:rPr>
          <w:szCs w:val="24"/>
        </w:rPr>
        <w:t>/MOE</w:t>
      </w:r>
      <w:r>
        <w:rPr>
          <w:szCs w:val="24"/>
        </w:rPr>
        <w:t>, l</w:t>
      </w:r>
      <w:r w:rsidRPr="005C35C3">
        <w:rPr>
          <w:szCs w:val="24"/>
        </w:rPr>
        <w:t>es pièces constitutives du marché sont les suivantes par ordre de priorité décroissant :</w:t>
      </w:r>
      <w:bookmarkStart w:id="20" w:name="_Toc478460615"/>
      <w:bookmarkStart w:id="21" w:name="_Toc523309075"/>
      <w:bookmarkStart w:id="22" w:name="_Toc523630460"/>
      <w:bookmarkStart w:id="23" w:name="_Toc523645002"/>
      <w:bookmarkStart w:id="24" w:name="_Toc523645102"/>
      <w:bookmarkStart w:id="25" w:name="_Toc524254102"/>
      <w:bookmarkStart w:id="26" w:name="_Toc524424008"/>
      <w:bookmarkStart w:id="27" w:name="_Toc524424261"/>
      <w:bookmarkStart w:id="28" w:name="_Toc525439552"/>
      <w:bookmarkStart w:id="29" w:name="_Toc526150838"/>
    </w:p>
    <w:p w14:paraId="3848C433" w14:textId="77777777" w:rsidR="00815453" w:rsidRPr="00C408D8" w:rsidRDefault="00815453" w:rsidP="00150F44">
      <w:pPr>
        <w:pStyle w:val="Paragraphedeliste"/>
        <w:numPr>
          <w:ilvl w:val="0"/>
          <w:numId w:val="4"/>
        </w:numPr>
        <w:spacing w:line="240" w:lineRule="atLeast"/>
        <w:rPr>
          <w:rFonts w:ascii="Arial" w:hAnsi="Arial" w:cs="Times New Roman"/>
          <w:lang w:eastAsia="fr-FR"/>
        </w:rPr>
      </w:pPr>
      <w:r w:rsidRPr="00C408D8">
        <w:rPr>
          <w:rFonts w:ascii="Arial" w:hAnsi="Arial" w:cs="Times New Roman"/>
          <w:lang w:eastAsia="fr-FR"/>
        </w:rPr>
        <w:t>L'Acte d'engagement et ses annexes ;</w:t>
      </w:r>
    </w:p>
    <w:p w14:paraId="5A9BB79C" w14:textId="77777777" w:rsidR="00815453" w:rsidRPr="00C408D8" w:rsidRDefault="00815453" w:rsidP="00150F44">
      <w:pPr>
        <w:pStyle w:val="Paragraphedeliste"/>
        <w:numPr>
          <w:ilvl w:val="1"/>
          <w:numId w:val="4"/>
        </w:numPr>
        <w:rPr>
          <w:rFonts w:ascii="Arial" w:hAnsi="Arial" w:cs="Times New Roman"/>
          <w:lang w:eastAsia="fr-FR"/>
        </w:rPr>
      </w:pPr>
      <w:r w:rsidRPr="00C408D8">
        <w:rPr>
          <w:rFonts w:ascii="Arial" w:hAnsi="Arial" w:cs="Times New Roman"/>
          <w:lang w:eastAsia="fr-FR"/>
        </w:rPr>
        <w:t>Annexe 1 : La demande de paiement sur compte identifié (document non contractuel) ;</w:t>
      </w:r>
    </w:p>
    <w:p w14:paraId="22DFC8C5" w14:textId="77777777" w:rsidR="00815453" w:rsidRPr="00C408D8" w:rsidRDefault="00815453" w:rsidP="00150F44">
      <w:pPr>
        <w:pStyle w:val="Paragraphedeliste"/>
        <w:numPr>
          <w:ilvl w:val="1"/>
          <w:numId w:val="4"/>
        </w:numPr>
        <w:rPr>
          <w:rFonts w:ascii="Arial" w:hAnsi="Arial" w:cs="Times New Roman"/>
          <w:lang w:eastAsia="fr-FR"/>
        </w:rPr>
      </w:pPr>
      <w:r w:rsidRPr="00C408D8">
        <w:rPr>
          <w:rFonts w:ascii="Arial" w:hAnsi="Arial" w:cs="Times New Roman"/>
          <w:lang w:eastAsia="fr-FR"/>
        </w:rPr>
        <w:t>Annexe 2 : La demande d’acceptation du ou des sous-traitants et d'agrément des conditions de paiement du ou des contrat(s) de sous-traitance ;</w:t>
      </w:r>
    </w:p>
    <w:p w14:paraId="7E25F305" w14:textId="77777777" w:rsidR="00815453" w:rsidRPr="00C408D8" w:rsidRDefault="00815453" w:rsidP="00150F44">
      <w:pPr>
        <w:pStyle w:val="Paragraphedeliste"/>
        <w:numPr>
          <w:ilvl w:val="1"/>
          <w:numId w:val="4"/>
        </w:numPr>
        <w:rPr>
          <w:rFonts w:ascii="Arial" w:hAnsi="Arial" w:cs="Times New Roman"/>
          <w:lang w:eastAsia="fr-FR"/>
        </w:rPr>
      </w:pPr>
      <w:r w:rsidRPr="00C408D8">
        <w:rPr>
          <w:rFonts w:ascii="Arial" w:hAnsi="Arial" w:cs="Times New Roman"/>
          <w:lang w:eastAsia="fr-FR"/>
        </w:rPr>
        <w:t>Annexe 3 : La décomposition du prix global et forfaitaire (DPGF) ;</w:t>
      </w:r>
    </w:p>
    <w:p w14:paraId="52887DC8" w14:textId="34733ED3" w:rsidR="00F238CB" w:rsidRPr="00D45FC1" w:rsidRDefault="00815453" w:rsidP="00D45FC1">
      <w:pPr>
        <w:pStyle w:val="Paragraphedeliste"/>
        <w:numPr>
          <w:ilvl w:val="0"/>
          <w:numId w:val="4"/>
        </w:numPr>
        <w:spacing w:line="240" w:lineRule="atLeast"/>
        <w:rPr>
          <w:rFonts w:ascii="Arial" w:hAnsi="Arial" w:cs="Times New Roman"/>
          <w:lang w:eastAsia="fr-FR"/>
        </w:rPr>
      </w:pPr>
      <w:r w:rsidRPr="00C408D8">
        <w:rPr>
          <w:rFonts w:ascii="Arial" w:hAnsi="Arial" w:cs="Times New Roman"/>
          <w:lang w:eastAsia="fr-FR"/>
        </w:rPr>
        <w:t>Le présent Cahier des Clauses particulières (CCP) et ses annexes</w:t>
      </w:r>
      <w:bookmarkEnd w:id="20"/>
      <w:bookmarkEnd w:id="21"/>
      <w:bookmarkEnd w:id="22"/>
      <w:bookmarkEnd w:id="23"/>
      <w:bookmarkEnd w:id="24"/>
      <w:bookmarkEnd w:id="25"/>
      <w:bookmarkEnd w:id="26"/>
      <w:bookmarkEnd w:id="27"/>
      <w:bookmarkEnd w:id="28"/>
      <w:bookmarkEnd w:id="29"/>
      <w:r w:rsidRPr="00C408D8">
        <w:rPr>
          <w:rFonts w:ascii="Arial" w:hAnsi="Arial" w:cs="Times New Roman"/>
          <w:lang w:eastAsia="fr-FR"/>
        </w:rPr>
        <w:t> ;</w:t>
      </w:r>
    </w:p>
    <w:p w14:paraId="0BB9E712" w14:textId="35B57ED4" w:rsidR="00D47319" w:rsidRDefault="00D45FC1" w:rsidP="00D45FC1">
      <w:pPr>
        <w:numPr>
          <w:ilvl w:val="1"/>
          <w:numId w:val="4"/>
        </w:numPr>
        <w:pBdr>
          <w:top w:val="nil"/>
          <w:left w:val="nil"/>
          <w:bottom w:val="nil"/>
          <w:right w:val="nil"/>
          <w:between w:val="nil"/>
        </w:pBdr>
      </w:pPr>
      <w:r>
        <w:t xml:space="preserve">Annexe </w:t>
      </w:r>
      <w:r w:rsidR="00E00B8A">
        <w:t>1 </w:t>
      </w:r>
      <w:r>
        <w:t>: Description simplifié</w:t>
      </w:r>
      <w:r w:rsidR="00D47319" w:rsidRPr="00C408D8">
        <w:t xml:space="preserve"> </w:t>
      </w:r>
    </w:p>
    <w:p w14:paraId="45173678" w14:textId="1C52F609" w:rsidR="00760DDA" w:rsidRDefault="00760DDA" w:rsidP="00D45FC1">
      <w:pPr>
        <w:numPr>
          <w:ilvl w:val="1"/>
          <w:numId w:val="4"/>
        </w:numPr>
        <w:pBdr>
          <w:top w:val="nil"/>
          <w:left w:val="nil"/>
          <w:bottom w:val="nil"/>
          <w:right w:val="nil"/>
          <w:between w:val="nil"/>
        </w:pBdr>
      </w:pPr>
      <w:r>
        <w:t xml:space="preserve">Annexe </w:t>
      </w:r>
      <w:r w:rsidR="00E00B8A">
        <w:t>2 </w:t>
      </w:r>
      <w:r>
        <w:t xml:space="preserve">: </w:t>
      </w:r>
      <w:r w:rsidR="00D45FC1">
        <w:t xml:space="preserve">Synoptique </w:t>
      </w:r>
      <w:r>
        <w:t>D</w:t>
      </w:r>
      <w:r w:rsidR="00D45FC1">
        <w:t>étaillé vidéo surveillance</w:t>
      </w:r>
      <w:r>
        <w:t>,</w:t>
      </w:r>
    </w:p>
    <w:p w14:paraId="032D4C72" w14:textId="7448B26F" w:rsidR="00E00B8A" w:rsidRPr="00C408D8" w:rsidRDefault="00E00B8A" w:rsidP="00D45FC1">
      <w:pPr>
        <w:numPr>
          <w:ilvl w:val="1"/>
          <w:numId w:val="4"/>
        </w:numPr>
        <w:pBdr>
          <w:top w:val="nil"/>
          <w:left w:val="nil"/>
          <w:bottom w:val="nil"/>
          <w:right w:val="nil"/>
          <w:between w:val="nil"/>
        </w:pBdr>
      </w:pPr>
      <w:r>
        <w:t>Annexe 3 : Synoptique vidéo simple</w:t>
      </w:r>
    </w:p>
    <w:p w14:paraId="2D273C74" w14:textId="4AD58D88" w:rsidR="00F238CB" w:rsidRPr="00C408D8" w:rsidRDefault="00263984" w:rsidP="00150F44">
      <w:pPr>
        <w:pStyle w:val="Paragraphedeliste"/>
        <w:numPr>
          <w:ilvl w:val="0"/>
          <w:numId w:val="9"/>
        </w:numPr>
        <w:autoSpaceDE w:val="0"/>
        <w:autoSpaceDN w:val="0"/>
        <w:adjustRightInd w:val="0"/>
        <w:spacing w:before="120" w:after="120"/>
        <w:rPr>
          <w:rFonts w:ascii="Arial" w:hAnsi="Arial" w:cs="Times New Roman"/>
          <w:lang w:eastAsia="fr-FR"/>
        </w:rPr>
      </w:pPr>
      <w:r w:rsidRPr="00C408D8">
        <w:rPr>
          <w:rFonts w:ascii="Arial" w:hAnsi="Arial" w:cs="Times New Roman"/>
          <w:lang w:eastAsia="fr-FR"/>
        </w:rPr>
        <w:t>Le Cahier des Clauses Administratives Générales applicables aux marchés publics de Maîtrise d’œuvre, approuvé par arrêté du 30 mars 2021 ;</w:t>
      </w:r>
    </w:p>
    <w:p w14:paraId="1836E186" w14:textId="77777777" w:rsidR="00815453" w:rsidRPr="00C408D8" w:rsidRDefault="00815453" w:rsidP="00150F44">
      <w:pPr>
        <w:pStyle w:val="Paragraphedeliste"/>
        <w:numPr>
          <w:ilvl w:val="0"/>
          <w:numId w:val="9"/>
        </w:numPr>
        <w:autoSpaceDE w:val="0"/>
        <w:autoSpaceDN w:val="0"/>
        <w:adjustRightInd w:val="0"/>
        <w:spacing w:line="240" w:lineRule="atLeast"/>
        <w:rPr>
          <w:rFonts w:ascii="Arial" w:hAnsi="Arial" w:cs="Times New Roman"/>
          <w:lang w:eastAsia="fr-FR"/>
        </w:rPr>
      </w:pPr>
      <w:r w:rsidRPr="00C408D8">
        <w:rPr>
          <w:rFonts w:ascii="Arial" w:hAnsi="Arial" w:cs="Times New Roman"/>
          <w:lang w:eastAsia="fr-FR"/>
        </w:rPr>
        <w:t>Le mémoire technique remis par le Titulaire lors de sa soumission ;</w:t>
      </w:r>
    </w:p>
    <w:p w14:paraId="0C769904" w14:textId="49D85D2D" w:rsidR="00815453" w:rsidRDefault="00815453" w:rsidP="00150F44">
      <w:pPr>
        <w:pStyle w:val="Paragraphedeliste"/>
        <w:numPr>
          <w:ilvl w:val="0"/>
          <w:numId w:val="9"/>
        </w:numPr>
        <w:autoSpaceDE w:val="0"/>
        <w:autoSpaceDN w:val="0"/>
        <w:adjustRightInd w:val="0"/>
        <w:rPr>
          <w:rFonts w:ascii="Arial" w:hAnsi="Arial" w:cs="Times New Roman"/>
          <w:lang w:eastAsia="fr-FR"/>
        </w:rPr>
      </w:pPr>
      <w:r w:rsidRPr="00C408D8">
        <w:rPr>
          <w:rFonts w:ascii="Arial" w:hAnsi="Arial" w:cs="Times New Roman"/>
          <w:lang w:eastAsia="fr-FR"/>
        </w:rPr>
        <w:t>Les actes spéciaux de sous-traitance et leurs avenants, postérieurs à la notification du marché.</w:t>
      </w:r>
    </w:p>
    <w:p w14:paraId="0C7B5607" w14:textId="30ED87F1" w:rsidR="00F36162" w:rsidRDefault="00F36162" w:rsidP="00F36162">
      <w:pPr>
        <w:autoSpaceDE w:val="0"/>
        <w:autoSpaceDN w:val="0"/>
        <w:adjustRightInd w:val="0"/>
      </w:pPr>
    </w:p>
    <w:p w14:paraId="0403F0D2" w14:textId="77777777" w:rsidR="00F36162" w:rsidRPr="00F36162" w:rsidRDefault="00F36162" w:rsidP="00F36162">
      <w:pPr>
        <w:autoSpaceDE w:val="0"/>
        <w:autoSpaceDN w:val="0"/>
        <w:adjustRightInd w:val="0"/>
      </w:pPr>
      <w:r w:rsidRPr="00F36162">
        <w:t>Les stipulations du marché sont conformes aux dispositions :</w:t>
      </w:r>
    </w:p>
    <w:p w14:paraId="263A58D8" w14:textId="77777777" w:rsidR="00F36162" w:rsidRPr="00F36162" w:rsidRDefault="00F36162" w:rsidP="00F36162">
      <w:pPr>
        <w:numPr>
          <w:ilvl w:val="0"/>
          <w:numId w:val="24"/>
        </w:numPr>
        <w:autoSpaceDE w:val="0"/>
        <w:autoSpaceDN w:val="0"/>
        <w:adjustRightInd w:val="0"/>
      </w:pPr>
      <w:r w:rsidRPr="00F36162">
        <w:t>du titre IX du livre Ier de la deuxième partie du code de la commande publique relative à l’exécution du marché ;</w:t>
      </w:r>
    </w:p>
    <w:p w14:paraId="276F24EC" w14:textId="77777777" w:rsidR="00F36162" w:rsidRPr="00F36162" w:rsidRDefault="00F36162" w:rsidP="00F36162">
      <w:pPr>
        <w:numPr>
          <w:ilvl w:val="0"/>
          <w:numId w:val="24"/>
        </w:numPr>
        <w:autoSpaceDE w:val="0"/>
        <w:autoSpaceDN w:val="0"/>
        <w:adjustRightInd w:val="0"/>
      </w:pPr>
      <w:r w:rsidRPr="00F36162">
        <w:t>du livre IV de la deuxième partie du code de la commande publique portant sur les dispositions propres aux marchés publics liés à la maîtrise d’ouvrage et à la maîtrise d’œuvre privée ;</w:t>
      </w:r>
    </w:p>
    <w:p w14:paraId="6DE82C07" w14:textId="77777777" w:rsidR="00F36162" w:rsidRPr="00F36162" w:rsidRDefault="00F36162" w:rsidP="00F36162">
      <w:pPr>
        <w:numPr>
          <w:ilvl w:val="0"/>
          <w:numId w:val="24"/>
        </w:numPr>
        <w:autoSpaceDE w:val="0"/>
        <w:autoSpaceDN w:val="0"/>
        <w:adjustRightInd w:val="0"/>
      </w:pPr>
      <w:r w:rsidRPr="00F36162">
        <w:t>de l’annexe 20 du code de la commande publique précisant les modalités techniques d’exécution des éléments de mission de maîtrise d’œuvre confiés par des maîtres d’ouvrage publics à des prestataires de droit privé.</w:t>
      </w:r>
    </w:p>
    <w:p w14:paraId="2384E3D2" w14:textId="77777777" w:rsidR="00F36162" w:rsidRPr="00F36162" w:rsidRDefault="00F36162" w:rsidP="00F36162">
      <w:pPr>
        <w:autoSpaceDE w:val="0"/>
        <w:autoSpaceDN w:val="0"/>
        <w:adjustRightInd w:val="0"/>
      </w:pPr>
    </w:p>
    <w:p w14:paraId="44773A47" w14:textId="77777777" w:rsidR="00760DDA" w:rsidRPr="00760DDA" w:rsidRDefault="00760DDA" w:rsidP="00760DDA"/>
    <w:p w14:paraId="2D039E78" w14:textId="77777777" w:rsidR="00760DDA" w:rsidRDefault="00760DDA" w:rsidP="00760DDA">
      <w:r>
        <w:t>En cas de contradiction entre les pièces contractuelles, la documentation de rang supérieur prévaudra pour l’obligation en cause. Il est expressément stipulé que les conditions générales de vente du Titulaire (ou tout autre document similaire édité ou habituellement utilisé par le Titulaire) ainsi que les conditions contractuelles éventuellement annexées à son offre technique et commerciale ne sont pas applicables au présent marché. Elles ne constituent pas des documents contractuels.</w:t>
      </w:r>
    </w:p>
    <w:p w14:paraId="723E8DC4" w14:textId="77777777" w:rsidR="00760DDA" w:rsidRPr="00760DDA" w:rsidRDefault="00760DDA" w:rsidP="00760DDA"/>
    <w:p w14:paraId="7C32FA7F" w14:textId="77777777" w:rsidR="00263984" w:rsidRPr="0049460B" w:rsidRDefault="00263984" w:rsidP="00263984">
      <w:bookmarkStart w:id="30" w:name="_Toc23149635"/>
      <w:r w:rsidRPr="0049460B">
        <w:t>Bien que non matériellement joint au contrat, le CCAG/MOE est réputé parfaitement connu des Parties. Le titulaire ne peut pas se prévaloir de la méconnaissance des documents généraux contre la BnF.</w:t>
      </w:r>
    </w:p>
    <w:p w14:paraId="4AC0C9EE" w14:textId="77777777" w:rsidR="00263984" w:rsidRPr="0049460B" w:rsidRDefault="00263984" w:rsidP="00263984">
      <w:r w:rsidRPr="0049460B">
        <w:t>Seul l’exemplaire du marché détenu par la BnF fait foi.</w:t>
      </w:r>
    </w:p>
    <w:p w14:paraId="610F8999" w14:textId="46E32C30" w:rsidR="00263984" w:rsidRDefault="00263984" w:rsidP="00263984">
      <w:r w:rsidRPr="0049460B">
        <w:t>Toute réutilisation, commerciale ou non, de l’ensemble des pièces du marché est soumise à l’autorisation préalable du service des marchés de la BnF.</w:t>
      </w:r>
    </w:p>
    <w:p w14:paraId="56E521F6" w14:textId="77777777" w:rsidR="006C0C7C" w:rsidRPr="0049460B" w:rsidRDefault="006C0C7C" w:rsidP="00263984"/>
    <w:p w14:paraId="5756F735" w14:textId="77777777" w:rsidR="00815453" w:rsidRPr="004A2045" w:rsidRDefault="00815453" w:rsidP="00815453">
      <w:pPr>
        <w:pStyle w:val="Titre1"/>
        <w:pageBreakBefore/>
        <w:numPr>
          <w:ilvl w:val="0"/>
          <w:numId w:val="1"/>
        </w:numPr>
      </w:pPr>
      <w:bookmarkStart w:id="31" w:name="_Toc202175745"/>
      <w:r w:rsidRPr="004A2045">
        <w:lastRenderedPageBreak/>
        <w:t>INTERVENANTS</w:t>
      </w:r>
      <w:bookmarkEnd w:id="30"/>
      <w:bookmarkEnd w:id="31"/>
      <w:r w:rsidRPr="004A2045">
        <w:t xml:space="preserve"> </w:t>
      </w:r>
    </w:p>
    <w:p w14:paraId="3E56900F" w14:textId="77777777" w:rsidR="00815453" w:rsidRPr="004A2045" w:rsidRDefault="00815453" w:rsidP="00815453">
      <w:pPr>
        <w:pStyle w:val="Titre2"/>
        <w:numPr>
          <w:ilvl w:val="1"/>
          <w:numId w:val="1"/>
        </w:numPr>
        <w:ind w:left="718"/>
      </w:pPr>
      <w:bookmarkStart w:id="32" w:name="_Toc23149636"/>
      <w:bookmarkStart w:id="33" w:name="_Toc202175746"/>
      <w:r w:rsidRPr="004A2045">
        <w:t>Maître d’</w:t>
      </w:r>
      <w:r>
        <w:t>O</w:t>
      </w:r>
      <w:r w:rsidRPr="004A2045">
        <w:t>uvrage</w:t>
      </w:r>
      <w:bookmarkEnd w:id="32"/>
      <w:bookmarkEnd w:id="33"/>
    </w:p>
    <w:p w14:paraId="19E16731" w14:textId="36DD00BF" w:rsidR="00815453" w:rsidRDefault="00815453" w:rsidP="00815453">
      <w:r w:rsidRPr="00135221">
        <w:t>Le maître de l'ouvrage est la Bibliothèque nationale de France, représentée par</w:t>
      </w:r>
      <w:r>
        <w:t xml:space="preserve"> </w:t>
      </w:r>
      <w:r w:rsidR="006C25A4">
        <w:t xml:space="preserve">son </w:t>
      </w:r>
      <w:r>
        <w:t>Présiden</w:t>
      </w:r>
      <w:r w:rsidR="00F238CB">
        <w:t>t</w:t>
      </w:r>
      <w:r>
        <w:t>, M</w:t>
      </w:r>
      <w:r w:rsidR="00F238CB">
        <w:t>onsieur Gilles PÉCOUT</w:t>
      </w:r>
      <w:r>
        <w:t xml:space="preserve">. </w:t>
      </w:r>
    </w:p>
    <w:p w14:paraId="7740912C" w14:textId="77777777" w:rsidR="00815453" w:rsidRPr="00A84A45" w:rsidRDefault="00815453" w:rsidP="00815453">
      <w:pPr>
        <w:pStyle w:val="Titre2"/>
        <w:numPr>
          <w:ilvl w:val="1"/>
          <w:numId w:val="1"/>
        </w:numPr>
        <w:ind w:left="718"/>
      </w:pPr>
      <w:bookmarkStart w:id="34" w:name="_Toc202175747"/>
      <w:r w:rsidRPr="00A84A45">
        <w:t>Conduite d’opération</w:t>
      </w:r>
      <w:bookmarkEnd w:id="34"/>
    </w:p>
    <w:p w14:paraId="030E450A" w14:textId="4E2F72FA" w:rsidR="00815453" w:rsidRPr="00FD50EB" w:rsidRDefault="00815453" w:rsidP="00815453">
      <w:pPr>
        <w:rPr>
          <w:b/>
        </w:rPr>
      </w:pPr>
      <w:r w:rsidRPr="008311E5">
        <w:t>La conduite de l’opération sera assurée par</w:t>
      </w:r>
      <w:r w:rsidR="007614A5">
        <w:t xml:space="preserve"> le service </w:t>
      </w:r>
      <w:r w:rsidR="007614A5" w:rsidRPr="007614A5">
        <w:t xml:space="preserve">Génie </w:t>
      </w:r>
      <w:r w:rsidR="00F238CB">
        <w:t>Électrique courants faibles</w:t>
      </w:r>
      <w:r w:rsidR="007614A5">
        <w:t xml:space="preserve"> de</w:t>
      </w:r>
      <w:r w:rsidRPr="008311E5">
        <w:t xml:space="preserve"> </w:t>
      </w:r>
      <w:r w:rsidRPr="008311E5">
        <w:rPr>
          <w:shd w:val="clear" w:color="auto" w:fill="FFFFFF"/>
        </w:rPr>
        <w:t>la Division de la Maintenance Immobilière (DMI) du Département des Moyens techniques</w:t>
      </w:r>
      <w:r w:rsidRPr="008311E5">
        <w:t xml:space="preserve"> de la BnF, </w:t>
      </w:r>
      <w:r w:rsidR="00437554">
        <w:t xml:space="preserve">et notamment </w:t>
      </w:r>
      <w:r w:rsidRPr="008311E5">
        <w:t>représentée par</w:t>
      </w:r>
      <w:r w:rsidR="00D47319">
        <w:t xml:space="preserve"> Steven DUTEMS</w:t>
      </w:r>
      <w:r w:rsidRPr="008311E5">
        <w:rPr>
          <w:b/>
        </w:rPr>
        <w:t xml:space="preserve">, </w:t>
      </w:r>
      <w:r w:rsidR="00D47319">
        <w:rPr>
          <w:b/>
        </w:rPr>
        <w:t xml:space="preserve">Technicien courants faibles </w:t>
      </w:r>
      <w:r w:rsidR="002B49C4">
        <w:rPr>
          <w:b/>
        </w:rPr>
        <w:t>(</w:t>
      </w:r>
      <w:hyperlink r:id="rId9" w:history="1">
        <w:r w:rsidR="002B49C4" w:rsidRPr="00BB200A">
          <w:rPr>
            <w:rStyle w:val="Lienhypertexte"/>
            <w:rFonts w:eastAsiaTheme="majorEastAsia"/>
          </w:rPr>
          <w:t>steven.dutems@bnf.fr</w:t>
        </w:r>
      </w:hyperlink>
      <w:r w:rsidR="002B49C4">
        <w:t>)</w:t>
      </w:r>
      <w:r w:rsidR="00437554">
        <w:t xml:space="preserve">. </w:t>
      </w:r>
    </w:p>
    <w:p w14:paraId="557B5471" w14:textId="77777777" w:rsidR="00815453" w:rsidRPr="00D9548C" w:rsidRDefault="00815453" w:rsidP="00815453">
      <w:pPr>
        <w:pStyle w:val="Titre2"/>
        <w:numPr>
          <w:ilvl w:val="1"/>
          <w:numId w:val="1"/>
        </w:numPr>
        <w:ind w:left="718"/>
      </w:pPr>
      <w:bookmarkStart w:id="35" w:name="_Toc23149637"/>
      <w:bookmarkStart w:id="36" w:name="_Toc202175748"/>
      <w:r w:rsidRPr="00D9548C">
        <w:t>Maître d’</w:t>
      </w:r>
      <w:bookmarkEnd w:id="35"/>
      <w:r w:rsidRPr="00D9548C">
        <w:t>Œuvre</w:t>
      </w:r>
      <w:bookmarkEnd w:id="36"/>
    </w:p>
    <w:p w14:paraId="77635BA6" w14:textId="7C79D710" w:rsidR="00815453" w:rsidRPr="00987919" w:rsidRDefault="00815453" w:rsidP="00987919">
      <w:pPr>
        <w:rPr>
          <w:b/>
        </w:rPr>
      </w:pPr>
      <w:r>
        <w:rPr>
          <w:rFonts w:cs="Arial"/>
          <w:szCs w:val="19"/>
        </w:rPr>
        <w:t>Le maître d’œuvre est l</w:t>
      </w:r>
      <w:r w:rsidR="001A410C">
        <w:rPr>
          <w:rFonts w:cs="Arial"/>
          <w:szCs w:val="19"/>
        </w:rPr>
        <w:t xml:space="preserve">e Titulaire du présent marché. </w:t>
      </w:r>
      <w:r w:rsidR="00437554">
        <w:rPr>
          <w:rFonts w:cs="Arial"/>
          <w:szCs w:val="19"/>
        </w:rPr>
        <w:t>Celui-ci devra désigner un interlocuteur afin de faciliter la poursuite du projet.</w:t>
      </w:r>
      <w:r w:rsidR="00987919" w:rsidRPr="00987919">
        <w:t xml:space="preserve"> </w:t>
      </w:r>
      <w:r w:rsidR="00987919">
        <w:t xml:space="preserve">Dès la notification du marché, le Titulaire est tenu de désigner l’interlocuteur privilégié de la BnF. </w:t>
      </w:r>
      <w:r w:rsidR="00987919" w:rsidRPr="001A410C">
        <w:rPr>
          <w:b/>
        </w:rPr>
        <w:t>En complément aux stipulations de l’article 3 du CCAG/</w:t>
      </w:r>
      <w:r w:rsidR="00987919">
        <w:rPr>
          <w:b/>
        </w:rPr>
        <w:t>MOE</w:t>
      </w:r>
      <w:r w:rsidR="00987919" w:rsidRPr="001A410C">
        <w:rPr>
          <w:b/>
        </w:rPr>
        <w:t xml:space="preserve">, le Titulaire s’engage à affecter à l’exécution des prestations les personnes nommément désignées dans son offre. </w:t>
      </w:r>
    </w:p>
    <w:p w14:paraId="51771D2A" w14:textId="77777777" w:rsidR="00815453" w:rsidRDefault="00815453" w:rsidP="00815453">
      <w:pPr>
        <w:pStyle w:val="Titre2"/>
        <w:numPr>
          <w:ilvl w:val="1"/>
          <w:numId w:val="1"/>
        </w:numPr>
        <w:ind w:left="718"/>
      </w:pPr>
      <w:bookmarkStart w:id="37" w:name="_Toc202175749"/>
      <w:r>
        <w:t>Opérateurs économiques chargés des travaux</w:t>
      </w:r>
      <w:bookmarkEnd w:id="37"/>
    </w:p>
    <w:p w14:paraId="61A6C22D" w14:textId="67ECB5C0" w:rsidR="00815453" w:rsidRDefault="00815453" w:rsidP="00815453">
      <w:pPr>
        <w:rPr>
          <w:rFonts w:cs="Arial"/>
          <w:szCs w:val="19"/>
        </w:rPr>
      </w:pPr>
      <w:r>
        <w:rPr>
          <w:rFonts w:cs="Arial"/>
          <w:szCs w:val="19"/>
        </w:rPr>
        <w:t xml:space="preserve">Les opérateurs économiques chargés des travaux, qui seront désignés ultérieurement, sont dénommés « entrepreneurs » dans l’ensemble des documents du marché. </w:t>
      </w:r>
    </w:p>
    <w:p w14:paraId="31C9AFF6" w14:textId="39C5A125" w:rsidR="008F4990" w:rsidRDefault="008F4990" w:rsidP="008F4990">
      <w:pPr>
        <w:pStyle w:val="Titre2"/>
      </w:pPr>
      <w:bookmarkStart w:id="38" w:name="_Toc202175750"/>
      <w:r>
        <w:t>Expert technique</w:t>
      </w:r>
      <w:bookmarkEnd w:id="38"/>
    </w:p>
    <w:p w14:paraId="7F0584B3" w14:textId="5CDC0824" w:rsidR="008F4990" w:rsidRPr="000B50F8" w:rsidRDefault="008F4990" w:rsidP="00815453">
      <w:pPr>
        <w:rPr>
          <w:rFonts w:cs="Arial"/>
          <w:szCs w:val="19"/>
        </w:rPr>
      </w:pPr>
      <w:r>
        <w:rPr>
          <w:rFonts w:cs="Arial"/>
          <w:szCs w:val="19"/>
        </w:rPr>
        <w:t>La BnF se réserve le droit de missionner un expert technique pour vérifier la véracité de l’opération.</w:t>
      </w:r>
    </w:p>
    <w:p w14:paraId="55742418" w14:textId="0724C487" w:rsidR="00815453" w:rsidRPr="00A84A45" w:rsidRDefault="00815453" w:rsidP="005904ED">
      <w:pPr>
        <w:pStyle w:val="Titre1"/>
        <w:widowControl/>
        <w:numPr>
          <w:ilvl w:val="0"/>
          <w:numId w:val="1"/>
        </w:numPr>
        <w:ind w:left="431" w:hanging="431"/>
      </w:pPr>
      <w:bookmarkStart w:id="39" w:name="_Toc202175751"/>
      <w:r>
        <w:t>PROGRAMME</w:t>
      </w:r>
      <w:r w:rsidR="008E5BB4">
        <w:t xml:space="preserve"> ET </w:t>
      </w:r>
      <w:r>
        <w:t>CONTRAINTES D’EXPLOITATION</w:t>
      </w:r>
      <w:bookmarkEnd w:id="39"/>
    </w:p>
    <w:p w14:paraId="63998E33" w14:textId="77777777" w:rsidR="008E5BB4" w:rsidRDefault="008E5BB4" w:rsidP="00815453">
      <w:pPr>
        <w:pStyle w:val="Titre2"/>
        <w:numPr>
          <w:ilvl w:val="1"/>
          <w:numId w:val="1"/>
        </w:numPr>
        <w:ind w:left="718"/>
      </w:pPr>
      <w:bookmarkStart w:id="40" w:name="_Toc202175752"/>
      <w:r>
        <w:t>Objectif de l’opération</w:t>
      </w:r>
      <w:bookmarkEnd w:id="40"/>
    </w:p>
    <w:p w14:paraId="14F1206F" w14:textId="66F1A854" w:rsidR="008E5BB4" w:rsidRDefault="00F701E5" w:rsidP="008E5BB4">
      <w:r>
        <w:t xml:space="preserve">Cette opération a pour principal finalité de : </w:t>
      </w:r>
    </w:p>
    <w:p w14:paraId="5FD387F0" w14:textId="5112F1D4" w:rsidR="00F701E5" w:rsidRDefault="00F701E5" w:rsidP="008E5BB4"/>
    <w:p w14:paraId="13930564" w14:textId="77777777" w:rsidR="00F701E5" w:rsidRPr="00F701E5" w:rsidRDefault="00F701E5" w:rsidP="00150F44">
      <w:pPr>
        <w:numPr>
          <w:ilvl w:val="0"/>
          <w:numId w:val="22"/>
        </w:numPr>
      </w:pPr>
      <w:r w:rsidRPr="00F701E5">
        <w:t>Renforcer la sécurité des personnes, des biens et des collections patrimoniales inestimables conservées sur site.</w:t>
      </w:r>
    </w:p>
    <w:p w14:paraId="0A42933D" w14:textId="77777777" w:rsidR="00F701E5" w:rsidRPr="00F701E5" w:rsidRDefault="00F701E5" w:rsidP="00150F44">
      <w:pPr>
        <w:numPr>
          <w:ilvl w:val="0"/>
          <w:numId w:val="22"/>
        </w:numPr>
      </w:pPr>
      <w:r w:rsidRPr="00F701E5">
        <w:t>Doter les équipes de sûreté d’un système de surveillance performant, intuitif et capable de répondre aux exigences actuelles de supervision en temps réel et d’analyse post-événement.</w:t>
      </w:r>
    </w:p>
    <w:p w14:paraId="371750B2" w14:textId="77777777" w:rsidR="00F701E5" w:rsidRPr="00F701E5" w:rsidRDefault="00F701E5" w:rsidP="00150F44">
      <w:pPr>
        <w:numPr>
          <w:ilvl w:val="0"/>
          <w:numId w:val="22"/>
        </w:numPr>
      </w:pPr>
      <w:r w:rsidRPr="00F701E5">
        <w:t>Améliorer la couverture des zones critiques grâce à des caméras haute définition, intelligentes, dotées éventuellement de fonctionnalités d’analyse comportementale ou de reconnaissance d’anomalies.</w:t>
      </w:r>
    </w:p>
    <w:p w14:paraId="147F85B9" w14:textId="77777777" w:rsidR="00F701E5" w:rsidRPr="00F701E5" w:rsidRDefault="00F701E5" w:rsidP="00150F44">
      <w:pPr>
        <w:numPr>
          <w:ilvl w:val="0"/>
          <w:numId w:val="22"/>
        </w:numPr>
      </w:pPr>
      <w:r w:rsidRPr="00F701E5">
        <w:t>Garantir la traçabilité et l’intégrité des enregistrements dans le respect du cadre légal (RGPD, décret de 2011 sur la vidéoprotection dans les lieux publics, etc.).</w:t>
      </w:r>
    </w:p>
    <w:p w14:paraId="3FE8F9DD" w14:textId="47866E4B" w:rsidR="00F701E5" w:rsidRDefault="00586107" w:rsidP="00150F44">
      <w:pPr>
        <w:numPr>
          <w:ilvl w:val="0"/>
          <w:numId w:val="22"/>
        </w:numPr>
      </w:pPr>
      <w:r>
        <w:t>Maintenabilité du système</w:t>
      </w:r>
      <w:r w:rsidR="00F701E5" w:rsidRPr="00F701E5">
        <w:t xml:space="preserve"> grâce à une architecture technique évolutive et interopérable.</w:t>
      </w:r>
    </w:p>
    <w:p w14:paraId="47F93C45" w14:textId="3F89FCD5" w:rsidR="00730044" w:rsidRDefault="00730044" w:rsidP="00730044"/>
    <w:p w14:paraId="763DD783" w14:textId="794FFA4E" w:rsidR="00730044" w:rsidRDefault="00730044" w:rsidP="002201DC">
      <w:pPr>
        <w:jc w:val="left"/>
      </w:pPr>
      <w:r>
        <w:t xml:space="preserve">La modernisation du système de vidéoprotection permet de </w:t>
      </w:r>
      <w:r w:rsidRPr="00730044">
        <w:t>préserver la tranquillité et la sécurité des usagers</w:t>
      </w:r>
      <w:r>
        <w:t xml:space="preserve"> dans un lieu sensible de par sa nature et d’obtenir une efficience opérationnelle grâce à une meilleure réactivité et une réduction des couts d’exploitation. </w:t>
      </w:r>
    </w:p>
    <w:p w14:paraId="3FE19553" w14:textId="1FBD9DC9" w:rsidR="00AA1ED6" w:rsidRDefault="00F701E5" w:rsidP="00F701E5">
      <w:pPr>
        <w:pStyle w:val="Titre2"/>
        <w:numPr>
          <w:ilvl w:val="1"/>
          <w:numId w:val="1"/>
        </w:numPr>
        <w:ind w:left="718"/>
      </w:pPr>
      <w:bookmarkStart w:id="41" w:name="_Toc202175753"/>
      <w:r>
        <w:t>Besoin de l’opération</w:t>
      </w:r>
      <w:bookmarkEnd w:id="41"/>
    </w:p>
    <w:p w14:paraId="0135CA18" w14:textId="0340994D" w:rsidR="00AA1ED6" w:rsidRDefault="00AA1ED6" w:rsidP="00F701E5">
      <w:r>
        <w:t xml:space="preserve">Pour ce faire, la BnF désire disposer de caméras permettant d’obtenir une surveillance davantage exhaustive des zones critiques. Cette surveillance devra également permettre de visualiser en temps réel des flux vidéo depuis les postes de contrôle, de rechercher des images et d’effectuer des relectures </w:t>
      </w:r>
      <w:r w:rsidRPr="00BD4B2D">
        <w:t>avec outils de filtrage et d’indexation</w:t>
      </w:r>
      <w:r>
        <w:t xml:space="preserve">.  </w:t>
      </w:r>
    </w:p>
    <w:p w14:paraId="3BBC594B" w14:textId="77777777" w:rsidR="00AA1ED6" w:rsidRDefault="00AA1ED6" w:rsidP="00F701E5"/>
    <w:p w14:paraId="29E64B8C" w14:textId="0796B577" w:rsidR="00AA1ED6" w:rsidRDefault="00AA1ED6" w:rsidP="00F701E5">
      <w:r>
        <w:t xml:space="preserve">Elle préconise l’utilisation de caméra HD et/ou thermique afin de répondre à cet usage.  </w:t>
      </w:r>
    </w:p>
    <w:p w14:paraId="71843823" w14:textId="77777777" w:rsidR="00AA1ED6" w:rsidRDefault="00AA1ED6" w:rsidP="00BD4B2D"/>
    <w:p w14:paraId="461C1DC3" w14:textId="3B57EB34" w:rsidR="00AA1ED6" w:rsidRDefault="00954477" w:rsidP="00BD4B2D">
      <w:r>
        <w:t>Les agents de la BnF en charge de la sécurité</w:t>
      </w:r>
      <w:r w:rsidR="00AA1ED6">
        <w:t xml:space="preserve"> devront également être en capacité d’a</w:t>
      </w:r>
      <w:r w:rsidR="00BD4B2D" w:rsidRPr="00BD4B2D">
        <w:t>rchiv</w:t>
      </w:r>
      <w:r w:rsidR="00AA1ED6">
        <w:t xml:space="preserve">er </w:t>
      </w:r>
      <w:r w:rsidR="00BD4B2D" w:rsidRPr="00BD4B2D">
        <w:t>des images avec une capacité de rétention minimale de 30 jours</w:t>
      </w:r>
      <w:r w:rsidR="00AA1ED6">
        <w:t xml:space="preserve">, de </w:t>
      </w:r>
      <w:r>
        <w:t>d</w:t>
      </w:r>
      <w:r w:rsidR="00BD4B2D" w:rsidRPr="00BD4B2D">
        <w:t>éclench</w:t>
      </w:r>
      <w:r>
        <w:t>er</w:t>
      </w:r>
      <w:r w:rsidR="00BD4B2D" w:rsidRPr="00BD4B2D">
        <w:t xml:space="preserve"> automatique de l’enregistrement sur détection de mouvement ou alarme</w:t>
      </w:r>
      <w:r>
        <w:t xml:space="preserve">. </w:t>
      </w:r>
    </w:p>
    <w:p w14:paraId="36E709BA" w14:textId="77777777" w:rsidR="00954477" w:rsidRDefault="00954477" w:rsidP="00BD4B2D"/>
    <w:p w14:paraId="5853FDA0" w14:textId="6E356D12" w:rsidR="00BD4B2D" w:rsidRPr="00BD4B2D" w:rsidRDefault="00954477" w:rsidP="00BD4B2D">
      <w:r>
        <w:t>Enfin,</w:t>
      </w:r>
      <w:r w:rsidR="00AA1ED6">
        <w:t xml:space="preserve"> la BnF souhaite se doter de ce système afin de </w:t>
      </w:r>
      <w:r w:rsidR="00BD4B2D" w:rsidRPr="00BD4B2D">
        <w:t>créer des scénarios de surveillance (rondes virtuelles, zones prioritaires)</w:t>
      </w:r>
      <w:r w:rsidR="00730044">
        <w:t xml:space="preserve"> ou en ayant un reporting des actions qui ont été mises en œuvre de façon à obtenir une </w:t>
      </w:r>
      <w:r w:rsidR="00BD4B2D" w:rsidRPr="00BD4B2D">
        <w:t>Journalisation et</w:t>
      </w:r>
      <w:r w:rsidR="00730044">
        <w:t xml:space="preserve"> une</w:t>
      </w:r>
      <w:r w:rsidR="00BD4B2D" w:rsidRPr="00BD4B2D">
        <w:t xml:space="preserve"> traçabilité des connexions et des actions sur le système</w:t>
      </w:r>
    </w:p>
    <w:p w14:paraId="7F1571C6" w14:textId="77777777" w:rsidR="00AA1ED6" w:rsidRDefault="00AA1ED6" w:rsidP="00BD4B2D"/>
    <w:p w14:paraId="2ED97D2B" w14:textId="0C4272CF" w:rsidR="00BD4B2D" w:rsidRPr="008E5BB4" w:rsidRDefault="00AA1ED6" w:rsidP="00F701E5">
      <w:r>
        <w:t>Ces possibilités seront mises en œuvre dans le r</w:t>
      </w:r>
      <w:r w:rsidR="00BD4B2D" w:rsidRPr="00BD4B2D">
        <w:t>espect des normes RGPD (floutage, accès sécurisé, journal d’accès aux enregistrements)</w:t>
      </w:r>
    </w:p>
    <w:p w14:paraId="4B88A56C" w14:textId="244432C3" w:rsidR="0016397F" w:rsidRPr="00586107" w:rsidRDefault="00586107" w:rsidP="00586107">
      <w:pPr>
        <w:pStyle w:val="Titre2"/>
        <w:numPr>
          <w:ilvl w:val="1"/>
          <w:numId w:val="1"/>
        </w:numPr>
        <w:ind w:left="718"/>
      </w:pPr>
      <w:bookmarkStart w:id="42" w:name="_Toc202175754"/>
      <w:r>
        <w:lastRenderedPageBreak/>
        <w:t xml:space="preserve">Périmètre </w:t>
      </w:r>
      <w:r w:rsidR="00815453">
        <w:t>de l’opération</w:t>
      </w:r>
      <w:bookmarkEnd w:id="42"/>
      <w:r w:rsidR="00815453">
        <w:t xml:space="preserve"> </w:t>
      </w:r>
    </w:p>
    <w:p w14:paraId="6DBFE7B3" w14:textId="1C8A35DE" w:rsidR="008331CE" w:rsidRDefault="00586107" w:rsidP="00815453">
      <w:pPr>
        <w:autoSpaceDE w:val="0"/>
        <w:autoSpaceDN w:val="0"/>
        <w:adjustRightInd w:val="0"/>
        <w:rPr>
          <w:rFonts w:eastAsiaTheme="minorHAnsi" w:cstheme="minorHAnsi"/>
        </w:rPr>
      </w:pPr>
      <w:r>
        <w:rPr>
          <w:rFonts w:eastAsiaTheme="minorHAnsi" w:cstheme="minorHAnsi"/>
        </w:rPr>
        <w:t>Le p</w:t>
      </w:r>
      <w:r w:rsidR="008331CE" w:rsidRPr="008331CE">
        <w:rPr>
          <w:rFonts w:eastAsiaTheme="minorHAnsi" w:cstheme="minorHAnsi"/>
        </w:rPr>
        <w:t>érimètre de l’intervention </w:t>
      </w:r>
      <w:r>
        <w:rPr>
          <w:rFonts w:eastAsiaTheme="minorHAnsi" w:cstheme="minorHAnsi"/>
        </w:rPr>
        <w:t xml:space="preserve">se définit comme suit </w:t>
      </w:r>
      <w:r w:rsidR="008331CE" w:rsidRPr="008331CE">
        <w:rPr>
          <w:rFonts w:eastAsiaTheme="minorHAnsi" w:cstheme="minorHAnsi"/>
        </w:rPr>
        <w:t xml:space="preserve">: </w:t>
      </w:r>
    </w:p>
    <w:p w14:paraId="05B0CC29" w14:textId="77777777" w:rsidR="00C408D8" w:rsidRDefault="00C408D8" w:rsidP="008331CE">
      <w:pPr>
        <w:autoSpaceDE w:val="0"/>
        <w:autoSpaceDN w:val="0"/>
        <w:adjustRightInd w:val="0"/>
        <w:rPr>
          <w:rFonts w:eastAsiaTheme="minorHAnsi" w:cstheme="minorHAnsi"/>
        </w:rPr>
      </w:pPr>
    </w:p>
    <w:p w14:paraId="782A44E8" w14:textId="0CA25217" w:rsidR="00CA737B" w:rsidRDefault="008331CE" w:rsidP="008331CE">
      <w:pPr>
        <w:autoSpaceDE w:val="0"/>
        <w:autoSpaceDN w:val="0"/>
        <w:adjustRightInd w:val="0"/>
        <w:rPr>
          <w:rFonts w:eastAsiaTheme="minorHAnsi" w:cstheme="minorHAnsi"/>
        </w:rPr>
      </w:pPr>
      <w:r w:rsidRPr="008331CE">
        <w:rPr>
          <w:rFonts w:eastAsiaTheme="minorHAnsi" w:cstheme="minorHAnsi"/>
        </w:rPr>
        <w:t xml:space="preserve">Le projet concerne l’ensemble des espaces </w:t>
      </w:r>
      <w:r w:rsidR="00755284">
        <w:rPr>
          <w:rFonts w:eastAsiaTheme="minorHAnsi" w:cstheme="minorHAnsi"/>
        </w:rPr>
        <w:t xml:space="preserve">du </w:t>
      </w:r>
      <w:r w:rsidRPr="008331CE">
        <w:rPr>
          <w:rFonts w:eastAsiaTheme="minorHAnsi" w:cstheme="minorHAnsi"/>
        </w:rPr>
        <w:t>site François-Mitterrand</w:t>
      </w:r>
      <w:r w:rsidR="00755284">
        <w:rPr>
          <w:rFonts w:eastAsiaTheme="minorHAnsi" w:cstheme="minorHAnsi"/>
        </w:rPr>
        <w:t xml:space="preserve">. </w:t>
      </w:r>
    </w:p>
    <w:p w14:paraId="76BBF12B" w14:textId="0B1AB2F8" w:rsidR="008331CE" w:rsidRPr="008331CE" w:rsidRDefault="00BC3927" w:rsidP="008331CE">
      <w:pPr>
        <w:autoSpaceDE w:val="0"/>
        <w:autoSpaceDN w:val="0"/>
        <w:adjustRightInd w:val="0"/>
        <w:rPr>
          <w:rFonts w:eastAsiaTheme="minorHAnsi" w:cstheme="minorHAnsi"/>
        </w:rPr>
      </w:pPr>
      <w:r>
        <w:rPr>
          <w:rFonts w:eastAsiaTheme="minorHAnsi" w:cstheme="minorHAnsi"/>
        </w:rPr>
        <w:t xml:space="preserve"> </w:t>
      </w:r>
    </w:p>
    <w:p w14:paraId="231FF0D0" w14:textId="77777777" w:rsidR="008331CE" w:rsidRPr="008331CE" w:rsidRDefault="008331CE" w:rsidP="008331CE">
      <w:pPr>
        <w:autoSpaceDE w:val="0"/>
        <w:autoSpaceDN w:val="0"/>
        <w:adjustRightInd w:val="0"/>
        <w:rPr>
          <w:rFonts w:eastAsiaTheme="minorHAnsi" w:cstheme="minorHAnsi"/>
        </w:rPr>
      </w:pPr>
      <w:r w:rsidRPr="008331CE">
        <w:rPr>
          <w:rFonts w:eastAsiaTheme="minorHAnsi" w:cstheme="minorHAnsi"/>
        </w:rPr>
        <w:t>• Les accès principaux et secondaires (publics et logistiques)</w:t>
      </w:r>
    </w:p>
    <w:p w14:paraId="1B662E83" w14:textId="77777777" w:rsidR="008331CE" w:rsidRPr="008331CE" w:rsidRDefault="008331CE" w:rsidP="008331CE">
      <w:pPr>
        <w:autoSpaceDE w:val="0"/>
        <w:autoSpaceDN w:val="0"/>
        <w:adjustRightInd w:val="0"/>
        <w:rPr>
          <w:rFonts w:eastAsiaTheme="minorHAnsi" w:cstheme="minorHAnsi"/>
        </w:rPr>
      </w:pPr>
      <w:r w:rsidRPr="008331CE">
        <w:rPr>
          <w:rFonts w:eastAsiaTheme="minorHAnsi" w:cstheme="minorHAnsi"/>
        </w:rPr>
        <w:t>• Les salles de lecture et espaces ouverts au public</w:t>
      </w:r>
    </w:p>
    <w:p w14:paraId="3A130DFD" w14:textId="77777777" w:rsidR="008331CE" w:rsidRPr="008331CE" w:rsidRDefault="008331CE" w:rsidP="008331CE">
      <w:pPr>
        <w:autoSpaceDE w:val="0"/>
        <w:autoSpaceDN w:val="0"/>
        <w:adjustRightInd w:val="0"/>
        <w:rPr>
          <w:rFonts w:eastAsiaTheme="minorHAnsi" w:cstheme="minorHAnsi"/>
        </w:rPr>
      </w:pPr>
      <w:r w:rsidRPr="008331CE">
        <w:rPr>
          <w:rFonts w:eastAsiaTheme="minorHAnsi" w:cstheme="minorHAnsi"/>
        </w:rPr>
        <w:t>• Les zones de circulation internes (couloirs, halls, escaliers, ascenseurs)</w:t>
      </w:r>
    </w:p>
    <w:p w14:paraId="080C77CF" w14:textId="77777777" w:rsidR="008331CE" w:rsidRPr="008331CE" w:rsidRDefault="008331CE" w:rsidP="008331CE">
      <w:pPr>
        <w:autoSpaceDE w:val="0"/>
        <w:autoSpaceDN w:val="0"/>
        <w:adjustRightInd w:val="0"/>
        <w:rPr>
          <w:rFonts w:eastAsiaTheme="minorHAnsi" w:cstheme="minorHAnsi"/>
        </w:rPr>
      </w:pPr>
      <w:r w:rsidRPr="008331CE">
        <w:rPr>
          <w:rFonts w:eastAsiaTheme="minorHAnsi" w:cstheme="minorHAnsi"/>
        </w:rPr>
        <w:t>• Les espaces techniques et zones sensibles (magasins, locaux serveurs, etc.)</w:t>
      </w:r>
    </w:p>
    <w:p w14:paraId="615CEBF5" w14:textId="77777777" w:rsidR="008331CE" w:rsidRPr="008331CE" w:rsidRDefault="008331CE" w:rsidP="008331CE">
      <w:pPr>
        <w:autoSpaceDE w:val="0"/>
        <w:autoSpaceDN w:val="0"/>
        <w:adjustRightInd w:val="0"/>
        <w:rPr>
          <w:rFonts w:eastAsiaTheme="minorHAnsi" w:cstheme="minorHAnsi"/>
        </w:rPr>
      </w:pPr>
      <w:r w:rsidRPr="008331CE">
        <w:rPr>
          <w:rFonts w:eastAsiaTheme="minorHAnsi" w:cstheme="minorHAnsi"/>
        </w:rPr>
        <w:t>• Les abords extérieurs du site</w:t>
      </w:r>
    </w:p>
    <w:p w14:paraId="44D4F2D7" w14:textId="77777777" w:rsidR="008331CE" w:rsidRPr="008331CE" w:rsidRDefault="008331CE" w:rsidP="008331CE">
      <w:pPr>
        <w:autoSpaceDE w:val="0"/>
        <w:autoSpaceDN w:val="0"/>
        <w:adjustRightInd w:val="0"/>
        <w:rPr>
          <w:rFonts w:eastAsiaTheme="minorHAnsi" w:cstheme="minorHAnsi"/>
        </w:rPr>
      </w:pPr>
      <w:r w:rsidRPr="008331CE">
        <w:rPr>
          <w:rFonts w:eastAsiaTheme="minorHAnsi" w:cstheme="minorHAnsi"/>
        </w:rPr>
        <w:t>• Les postes de supervision et de contrôle</w:t>
      </w:r>
    </w:p>
    <w:p w14:paraId="3874FDF8" w14:textId="77777777" w:rsidR="008331CE" w:rsidRPr="008331CE" w:rsidRDefault="008331CE" w:rsidP="008331CE">
      <w:pPr>
        <w:autoSpaceDE w:val="0"/>
        <w:autoSpaceDN w:val="0"/>
        <w:adjustRightInd w:val="0"/>
        <w:rPr>
          <w:rFonts w:eastAsiaTheme="minorHAnsi" w:cstheme="minorHAnsi"/>
        </w:rPr>
      </w:pPr>
      <w:r w:rsidRPr="008331CE">
        <w:rPr>
          <w:rFonts w:eastAsiaTheme="minorHAnsi" w:cstheme="minorHAnsi"/>
        </w:rPr>
        <w:t>• Les équipements associés (serveurs de stockage, baies réseau, moniteurs, etc.)</w:t>
      </w:r>
    </w:p>
    <w:p w14:paraId="5CF8B623" w14:textId="1E16CD53" w:rsidR="00ED0B6B" w:rsidRDefault="008331CE" w:rsidP="00586107">
      <w:pPr>
        <w:autoSpaceDE w:val="0"/>
        <w:autoSpaceDN w:val="0"/>
        <w:adjustRightInd w:val="0"/>
        <w:rPr>
          <w:rFonts w:eastAsiaTheme="minorHAnsi" w:cstheme="minorHAnsi"/>
        </w:rPr>
      </w:pPr>
      <w:r w:rsidRPr="008331CE">
        <w:rPr>
          <w:rFonts w:eastAsiaTheme="minorHAnsi" w:cstheme="minorHAnsi"/>
        </w:rPr>
        <w:t>Le projet intègre également l’interconnexion avec les systèmes de contrôle d’accès, les alarmes anti-intrusion, et la gestion centralisée des alertes de sécurité.</w:t>
      </w:r>
      <w:r w:rsidR="00755284" w:rsidRPr="00755284">
        <w:rPr>
          <w:rFonts w:eastAsiaTheme="minorHAnsi" w:cstheme="minorHAnsi"/>
        </w:rPr>
        <w:t xml:space="preserve"> </w:t>
      </w:r>
    </w:p>
    <w:p w14:paraId="6BCFB820" w14:textId="12A63E08" w:rsidR="00755284" w:rsidRPr="00586107" w:rsidRDefault="00755284" w:rsidP="00586107">
      <w:pPr>
        <w:autoSpaceDE w:val="0"/>
        <w:autoSpaceDN w:val="0"/>
        <w:adjustRightInd w:val="0"/>
        <w:rPr>
          <w:rFonts w:eastAsiaTheme="minorHAnsi" w:cstheme="minorHAnsi"/>
        </w:rPr>
      </w:pPr>
      <w:r>
        <w:rPr>
          <w:rFonts w:eastAsiaTheme="minorHAnsi" w:cstheme="minorHAnsi"/>
        </w:rPr>
        <w:t>Par ailleurs, les sites de :  Richelieu, Bussy-Saint Georges</w:t>
      </w:r>
      <w:r w:rsidR="007D3074">
        <w:rPr>
          <w:rFonts w:eastAsiaTheme="minorHAnsi" w:cstheme="minorHAnsi"/>
        </w:rPr>
        <w:t>, Opéra et Arsenal,</w:t>
      </w:r>
      <w:r>
        <w:rPr>
          <w:rFonts w:eastAsiaTheme="minorHAnsi" w:cstheme="minorHAnsi"/>
        </w:rPr>
        <w:t xml:space="preserve"> doivent être inclus de manière logicielle dans la pile des </w:t>
      </w:r>
      <w:r w:rsidR="00671DD8">
        <w:rPr>
          <w:rFonts w:eastAsiaTheme="minorHAnsi" w:cstheme="minorHAnsi"/>
        </w:rPr>
        <w:t>programmes afin</w:t>
      </w:r>
      <w:r>
        <w:rPr>
          <w:rFonts w:eastAsiaTheme="minorHAnsi" w:cstheme="minorHAnsi"/>
        </w:rPr>
        <w:t xml:space="preserve"> d</w:t>
      </w:r>
      <w:r w:rsidR="00671DD8">
        <w:rPr>
          <w:rFonts w:eastAsiaTheme="minorHAnsi" w:cstheme="minorHAnsi"/>
        </w:rPr>
        <w:t xml:space="preserve">e </w:t>
      </w:r>
      <w:r>
        <w:rPr>
          <w:rFonts w:eastAsiaTheme="minorHAnsi" w:cstheme="minorHAnsi"/>
        </w:rPr>
        <w:t>permettre l’exploitation à distance.</w:t>
      </w:r>
    </w:p>
    <w:p w14:paraId="3D2364BE" w14:textId="77777777" w:rsidR="00815453" w:rsidRPr="00DA244E" w:rsidRDefault="00815453" w:rsidP="00815453">
      <w:pPr>
        <w:pStyle w:val="Titre2"/>
        <w:numPr>
          <w:ilvl w:val="1"/>
          <w:numId w:val="1"/>
        </w:numPr>
        <w:ind w:left="718"/>
      </w:pPr>
      <w:bookmarkStart w:id="43" w:name="_Toc202175755"/>
      <w:r w:rsidRPr="00DA244E">
        <w:t>Contraintes d’exploitation</w:t>
      </w:r>
      <w:bookmarkEnd w:id="43"/>
    </w:p>
    <w:p w14:paraId="10C3B1AA" w14:textId="6E0847A1" w:rsidR="001E23DF" w:rsidRPr="001E23DF" w:rsidRDefault="001E23DF" w:rsidP="00815453">
      <w:pPr>
        <w:autoSpaceDE w:val="0"/>
        <w:autoSpaceDN w:val="0"/>
        <w:adjustRightInd w:val="0"/>
        <w:rPr>
          <w:rFonts w:eastAsiaTheme="minorHAnsi" w:cstheme="minorHAnsi"/>
        </w:rPr>
      </w:pPr>
      <w:r w:rsidRPr="001E23DF">
        <w:rPr>
          <w:rFonts w:eastAsiaTheme="minorHAnsi" w:cstheme="minorHAnsi"/>
        </w:rPr>
        <w:t>La BnF indique plusieurs contraintes techniques quant aux choix du matériel</w:t>
      </w:r>
      <w:r w:rsidR="007956E7">
        <w:rPr>
          <w:rFonts w:eastAsiaTheme="minorHAnsi" w:cstheme="minorHAnsi"/>
        </w:rPr>
        <w:t>,</w:t>
      </w:r>
      <w:r w:rsidRPr="001E23DF">
        <w:rPr>
          <w:rFonts w:eastAsiaTheme="minorHAnsi" w:cstheme="minorHAnsi"/>
        </w:rPr>
        <w:t xml:space="preserve"> la Maitrise d’œuvre devra y prêter attention. Celles-ci se décomposent comme suit : </w:t>
      </w:r>
    </w:p>
    <w:p w14:paraId="0396F0AD" w14:textId="77777777" w:rsidR="001E23DF" w:rsidRPr="001E23DF" w:rsidRDefault="001E23DF" w:rsidP="00150F44">
      <w:pPr>
        <w:numPr>
          <w:ilvl w:val="0"/>
          <w:numId w:val="23"/>
        </w:numPr>
        <w:autoSpaceDE w:val="0"/>
        <w:autoSpaceDN w:val="0"/>
        <w:adjustRightInd w:val="0"/>
        <w:rPr>
          <w:rFonts w:eastAsiaTheme="minorHAnsi" w:cstheme="minorHAnsi"/>
        </w:rPr>
      </w:pPr>
      <w:r w:rsidRPr="001E23DF">
        <w:rPr>
          <w:rFonts w:eastAsiaTheme="minorHAnsi" w:cstheme="minorHAnsi"/>
        </w:rPr>
        <w:t>Le matériel devra être compatible avec l’infrastructure réseau existante (ou prévoir les adaptations nécessaires)</w:t>
      </w:r>
    </w:p>
    <w:p w14:paraId="509BCBAD" w14:textId="77777777" w:rsidR="001E23DF" w:rsidRPr="001E23DF" w:rsidRDefault="001E23DF" w:rsidP="00150F44">
      <w:pPr>
        <w:numPr>
          <w:ilvl w:val="0"/>
          <w:numId w:val="23"/>
        </w:numPr>
        <w:autoSpaceDE w:val="0"/>
        <w:autoSpaceDN w:val="0"/>
        <w:adjustRightInd w:val="0"/>
        <w:rPr>
          <w:rFonts w:eastAsiaTheme="minorHAnsi" w:cstheme="minorHAnsi"/>
        </w:rPr>
      </w:pPr>
      <w:r w:rsidRPr="001E23DF">
        <w:rPr>
          <w:rFonts w:eastAsiaTheme="minorHAnsi" w:cstheme="minorHAnsi"/>
        </w:rPr>
        <w:t>Une attention particulière devra être portée à la qualité d’image dans les zones faiblement éclairées</w:t>
      </w:r>
    </w:p>
    <w:p w14:paraId="03E199D9" w14:textId="77777777" w:rsidR="001E23DF" w:rsidRPr="001E23DF" w:rsidRDefault="001E23DF" w:rsidP="00150F44">
      <w:pPr>
        <w:numPr>
          <w:ilvl w:val="0"/>
          <w:numId w:val="23"/>
        </w:numPr>
        <w:autoSpaceDE w:val="0"/>
        <w:autoSpaceDN w:val="0"/>
        <w:adjustRightInd w:val="0"/>
        <w:rPr>
          <w:rFonts w:eastAsiaTheme="minorHAnsi" w:cstheme="minorHAnsi"/>
        </w:rPr>
      </w:pPr>
      <w:r w:rsidRPr="001E23DF">
        <w:rPr>
          <w:rFonts w:eastAsiaTheme="minorHAnsi" w:cstheme="minorHAnsi"/>
        </w:rPr>
        <w:t>Le système devra être évolutif, ouvert, et conforme aux standards ONVIF</w:t>
      </w:r>
    </w:p>
    <w:p w14:paraId="00D7BFD3" w14:textId="07F8D23C" w:rsidR="001E23DF" w:rsidRPr="001E23DF" w:rsidRDefault="001E23DF" w:rsidP="00150F44">
      <w:pPr>
        <w:numPr>
          <w:ilvl w:val="0"/>
          <w:numId w:val="23"/>
        </w:numPr>
        <w:autoSpaceDE w:val="0"/>
        <w:autoSpaceDN w:val="0"/>
        <w:adjustRightInd w:val="0"/>
        <w:rPr>
          <w:rFonts w:eastAsiaTheme="minorHAnsi" w:cstheme="minorHAnsi"/>
        </w:rPr>
      </w:pPr>
      <w:r w:rsidRPr="001E23DF">
        <w:rPr>
          <w:rFonts w:eastAsiaTheme="minorHAnsi" w:cstheme="minorHAnsi"/>
        </w:rPr>
        <w:t>Intégration obligatoire avec le système de contrôle d’accès existant</w:t>
      </w:r>
      <w:r w:rsidR="005904ED">
        <w:rPr>
          <w:rFonts w:eastAsiaTheme="minorHAnsi" w:cstheme="minorHAnsi"/>
        </w:rPr>
        <w:t>.</w:t>
      </w:r>
    </w:p>
    <w:p w14:paraId="6FE6B8A6" w14:textId="77777777" w:rsidR="001E23DF" w:rsidRPr="001E23DF" w:rsidRDefault="001E23DF" w:rsidP="00150F44">
      <w:pPr>
        <w:numPr>
          <w:ilvl w:val="0"/>
          <w:numId w:val="23"/>
        </w:numPr>
        <w:autoSpaceDE w:val="0"/>
        <w:autoSpaceDN w:val="0"/>
        <w:adjustRightInd w:val="0"/>
        <w:rPr>
          <w:rFonts w:eastAsiaTheme="minorHAnsi" w:cstheme="minorHAnsi"/>
        </w:rPr>
      </w:pPr>
      <w:r w:rsidRPr="001E23DF">
        <w:rPr>
          <w:rFonts w:eastAsiaTheme="minorHAnsi" w:cstheme="minorHAnsi"/>
        </w:rPr>
        <w:t>Disponibilité des systèmes critiques garantie à 99,9 %</w:t>
      </w:r>
    </w:p>
    <w:p w14:paraId="01469E96" w14:textId="2A383A36" w:rsidR="001E23DF" w:rsidRPr="001E23DF" w:rsidRDefault="001E23DF" w:rsidP="00150F44">
      <w:pPr>
        <w:numPr>
          <w:ilvl w:val="0"/>
          <w:numId w:val="23"/>
        </w:numPr>
        <w:autoSpaceDE w:val="0"/>
        <w:autoSpaceDN w:val="0"/>
        <w:adjustRightInd w:val="0"/>
        <w:rPr>
          <w:rFonts w:eastAsiaTheme="minorHAnsi" w:cstheme="minorHAnsi"/>
        </w:rPr>
      </w:pPr>
      <w:r w:rsidRPr="001E23DF">
        <w:rPr>
          <w:rFonts w:eastAsiaTheme="minorHAnsi" w:cstheme="minorHAnsi"/>
        </w:rPr>
        <w:t>Maintenance préventive et corrective assurée dans des délais compatibles avec les exigences de sécurité</w:t>
      </w:r>
      <w:r w:rsidR="005904ED">
        <w:rPr>
          <w:rFonts w:eastAsiaTheme="minorHAnsi" w:cstheme="minorHAnsi"/>
        </w:rPr>
        <w:t xml:space="preserve"> </w:t>
      </w:r>
      <w:r w:rsidR="008F4990">
        <w:rPr>
          <w:rFonts w:eastAsiaTheme="minorHAnsi" w:cstheme="minorHAnsi"/>
        </w:rPr>
        <w:t>sans toutefois que la maintenance soit dépendante d’un constructeur unique</w:t>
      </w:r>
    </w:p>
    <w:p w14:paraId="0D3E9D43" w14:textId="77777777" w:rsidR="001E23DF" w:rsidRPr="001E23DF" w:rsidRDefault="001E23DF" w:rsidP="00150F44">
      <w:pPr>
        <w:numPr>
          <w:ilvl w:val="0"/>
          <w:numId w:val="23"/>
        </w:numPr>
        <w:autoSpaceDE w:val="0"/>
        <w:autoSpaceDN w:val="0"/>
        <w:adjustRightInd w:val="0"/>
        <w:rPr>
          <w:rFonts w:eastAsiaTheme="minorHAnsi" w:cstheme="minorHAnsi"/>
        </w:rPr>
      </w:pPr>
      <w:r w:rsidRPr="001E23DF">
        <w:rPr>
          <w:rFonts w:eastAsiaTheme="minorHAnsi" w:cstheme="minorHAnsi"/>
        </w:rPr>
        <w:t>Continuité de service pendant les phases de migration ou de remplacement</w:t>
      </w:r>
    </w:p>
    <w:p w14:paraId="0382F52F" w14:textId="34189E0E" w:rsidR="00D45FC1" w:rsidRDefault="001E23DF" w:rsidP="00D45FC1">
      <w:pPr>
        <w:numPr>
          <w:ilvl w:val="0"/>
          <w:numId w:val="23"/>
        </w:numPr>
        <w:autoSpaceDE w:val="0"/>
        <w:autoSpaceDN w:val="0"/>
        <w:adjustRightInd w:val="0"/>
        <w:rPr>
          <w:rFonts w:eastAsiaTheme="minorHAnsi" w:cstheme="minorHAnsi"/>
        </w:rPr>
      </w:pPr>
      <w:r w:rsidRPr="00D45FC1">
        <w:rPr>
          <w:rFonts w:eastAsiaTheme="minorHAnsi" w:cstheme="minorHAnsi"/>
        </w:rPr>
        <w:t xml:space="preserve">Documentation complète et formation des utilisateurs </w:t>
      </w:r>
      <w:r w:rsidR="00D45FC1" w:rsidRPr="00D45FC1">
        <w:rPr>
          <w:rFonts w:eastAsiaTheme="minorHAnsi" w:cstheme="minorHAnsi"/>
        </w:rPr>
        <w:t>permettant de garantir la sécurité, l’intelligibilité et l’intégration avec d’autres équipements</w:t>
      </w:r>
    </w:p>
    <w:p w14:paraId="2F7440B9" w14:textId="0F4CD0A6" w:rsidR="005904ED" w:rsidRDefault="005904ED" w:rsidP="00D45FC1">
      <w:pPr>
        <w:numPr>
          <w:ilvl w:val="0"/>
          <w:numId w:val="23"/>
        </w:numPr>
        <w:autoSpaceDE w:val="0"/>
        <w:autoSpaceDN w:val="0"/>
        <w:adjustRightInd w:val="0"/>
        <w:rPr>
          <w:rFonts w:eastAsiaTheme="minorHAnsi" w:cstheme="minorHAnsi"/>
        </w:rPr>
      </w:pPr>
      <w:r>
        <w:rPr>
          <w:rFonts w:eastAsiaTheme="minorHAnsi" w:cstheme="minorHAnsi"/>
        </w:rPr>
        <w:t>Interface avec les autres systèmes (supervision, audiovisuel, pilotage centralisé)</w:t>
      </w:r>
    </w:p>
    <w:p w14:paraId="70B94CFD" w14:textId="7CA29033" w:rsidR="00FE1DA8" w:rsidRPr="00D45FC1" w:rsidRDefault="00FE1DA8" w:rsidP="00D45FC1">
      <w:pPr>
        <w:numPr>
          <w:ilvl w:val="0"/>
          <w:numId w:val="23"/>
        </w:numPr>
        <w:autoSpaceDE w:val="0"/>
        <w:autoSpaceDN w:val="0"/>
        <w:adjustRightInd w:val="0"/>
        <w:rPr>
          <w:rFonts w:eastAsiaTheme="minorHAnsi" w:cstheme="minorHAnsi"/>
        </w:rPr>
      </w:pPr>
      <w:r w:rsidRPr="00D45FC1">
        <w:rPr>
          <w:rFonts w:eastAsiaTheme="minorHAnsi" w:cstheme="minorHAnsi"/>
        </w:rPr>
        <w:t xml:space="preserve">Contrainte en matière de qualité d’image etc : </w:t>
      </w:r>
    </w:p>
    <w:p w14:paraId="46861D23" w14:textId="4E94135E" w:rsidR="00FE1DA8" w:rsidRDefault="00FE1DA8" w:rsidP="00150F44">
      <w:pPr>
        <w:numPr>
          <w:ilvl w:val="0"/>
          <w:numId w:val="23"/>
        </w:numPr>
        <w:autoSpaceDE w:val="0"/>
        <w:autoSpaceDN w:val="0"/>
        <w:adjustRightInd w:val="0"/>
        <w:rPr>
          <w:rFonts w:eastAsiaTheme="minorHAnsi" w:cstheme="minorHAnsi"/>
        </w:rPr>
      </w:pPr>
      <w:r>
        <w:rPr>
          <w:rFonts w:eastAsiaTheme="minorHAnsi" w:cstheme="minorHAnsi"/>
        </w:rPr>
        <w:t>Contrainte patrimoniale au vu des immeubles adjacents</w:t>
      </w:r>
    </w:p>
    <w:p w14:paraId="5B89BB5E" w14:textId="3F1BDA5D" w:rsidR="00815453" w:rsidRDefault="005904ED" w:rsidP="005904ED">
      <w:pPr>
        <w:pStyle w:val="Titre1"/>
        <w:numPr>
          <w:ilvl w:val="0"/>
          <w:numId w:val="1"/>
        </w:numPr>
        <w:ind w:left="431" w:hanging="431"/>
      </w:pPr>
      <w:bookmarkStart w:id="44" w:name="_Toc202175756"/>
      <w:r>
        <w:t>M</w:t>
      </w:r>
      <w:r w:rsidR="00815453">
        <w:t>ISSION DE MAITRISE D’ŒUVRE</w:t>
      </w:r>
      <w:bookmarkEnd w:id="44"/>
      <w:r w:rsidR="00815453">
        <w:t xml:space="preserve"> </w:t>
      </w:r>
    </w:p>
    <w:p w14:paraId="4DE5F16B" w14:textId="77777777" w:rsidR="00815453" w:rsidRDefault="00815453" w:rsidP="00815453">
      <w:pPr>
        <w:pStyle w:val="Titre2"/>
        <w:numPr>
          <w:ilvl w:val="1"/>
          <w:numId w:val="1"/>
        </w:numPr>
        <w:ind w:left="718"/>
      </w:pPr>
      <w:bookmarkStart w:id="45" w:name="_Toc202175757"/>
      <w:r>
        <w:t>Etendue de la mission de maîtrise d’œuvre</w:t>
      </w:r>
      <w:bookmarkEnd w:id="45"/>
      <w:r>
        <w:t xml:space="preserve"> </w:t>
      </w:r>
    </w:p>
    <w:p w14:paraId="096B81C6" w14:textId="66E65229" w:rsidR="00815453" w:rsidRPr="006E61B0" w:rsidRDefault="00815453" w:rsidP="00815453">
      <w:pPr>
        <w:tabs>
          <w:tab w:val="left" w:pos="720"/>
          <w:tab w:val="left" w:pos="1260"/>
          <w:tab w:val="left" w:pos="1440"/>
          <w:tab w:val="left" w:pos="1800"/>
        </w:tabs>
        <w:rPr>
          <w:rFonts w:cs="Arial"/>
          <w:szCs w:val="19"/>
        </w:rPr>
      </w:pPr>
      <w:r w:rsidRPr="006E61B0">
        <w:rPr>
          <w:rFonts w:cs="Arial"/>
          <w:szCs w:val="19"/>
        </w:rPr>
        <w:t xml:space="preserve">La mission de maîtrise d'œuvre comprend les éléments de mission </w:t>
      </w:r>
      <w:r>
        <w:rPr>
          <w:rFonts w:cs="Arial"/>
          <w:szCs w:val="19"/>
        </w:rPr>
        <w:t>décrits à l’article 1.2.</w:t>
      </w:r>
      <w:r w:rsidR="007956E7">
        <w:rPr>
          <w:rFonts w:cs="Arial"/>
          <w:szCs w:val="19"/>
        </w:rPr>
        <w:t xml:space="preserve">2 </w:t>
      </w:r>
      <w:r>
        <w:rPr>
          <w:rFonts w:cs="Arial"/>
          <w:szCs w:val="19"/>
        </w:rPr>
        <w:t>du présent CCP.</w:t>
      </w:r>
      <w:r w:rsidR="00741978">
        <w:rPr>
          <w:rFonts w:cs="Arial"/>
          <w:szCs w:val="19"/>
        </w:rPr>
        <w:t xml:space="preserve"> </w:t>
      </w:r>
      <w:r w:rsidR="00741978" w:rsidRPr="0049460B">
        <w:t>Le contenu des éléments de mission est conforme aux dispositions de l’annexe 20 du code de la commande publique.</w:t>
      </w:r>
    </w:p>
    <w:p w14:paraId="78225A90" w14:textId="77777777" w:rsidR="00263984" w:rsidRPr="0049460B" w:rsidRDefault="00263984" w:rsidP="00263984">
      <w:pPr>
        <w:pStyle w:val="Titre3"/>
        <w:autoSpaceDE w:val="0"/>
        <w:autoSpaceDN w:val="0"/>
        <w:adjustRightInd w:val="0"/>
        <w:spacing w:after="120"/>
      </w:pPr>
      <w:bookmarkStart w:id="46" w:name="_Toc197421397"/>
      <w:bookmarkStart w:id="47" w:name="_Toc202175758"/>
      <w:r w:rsidRPr="0049460B">
        <w:t>Étude de diagnostic (DIAG)</w:t>
      </w:r>
      <w:bookmarkEnd w:id="46"/>
      <w:bookmarkEnd w:id="47"/>
    </w:p>
    <w:p w14:paraId="785A79CE" w14:textId="766AF2FF" w:rsidR="00195145" w:rsidRPr="007825C3" w:rsidRDefault="00263984" w:rsidP="00263984">
      <w:r w:rsidRPr="007825C3">
        <w:t xml:space="preserve">L’étude de diagnostic devra permettre de renseigner le maître d’ouvrage sur la faisabilité technique et financière de l’opération </w:t>
      </w:r>
      <w:r w:rsidR="007825C3" w:rsidRPr="007825C3">
        <w:t>de remplacement des cam</w:t>
      </w:r>
      <w:r w:rsidR="007825C3">
        <w:t>é</w:t>
      </w:r>
      <w:r w:rsidR="007825C3" w:rsidRPr="007825C3">
        <w:t>ras de surveillance</w:t>
      </w:r>
    </w:p>
    <w:p w14:paraId="6DF08940" w14:textId="41FFC3DB" w:rsidR="00263984" w:rsidRPr="0049460B" w:rsidRDefault="00263984" w:rsidP="00263984">
      <w:r w:rsidRPr="0049460B">
        <w:t>Elle comprend :</w:t>
      </w:r>
    </w:p>
    <w:p w14:paraId="696C8E40" w14:textId="25141E8B" w:rsidR="007825C3" w:rsidRDefault="00263984" w:rsidP="00740395">
      <w:pPr>
        <w:pStyle w:val="Paragraphedeliste"/>
        <w:numPr>
          <w:ilvl w:val="0"/>
          <w:numId w:val="24"/>
        </w:numPr>
        <w:autoSpaceDE w:val="0"/>
        <w:autoSpaceDN w:val="0"/>
        <w:adjustRightInd w:val="0"/>
        <w:spacing w:before="120" w:after="120"/>
        <w:rPr>
          <w:rFonts w:ascii="Arial" w:hAnsi="Arial" w:cs="Times New Roman"/>
          <w:lang w:eastAsia="fr-FR"/>
        </w:rPr>
      </w:pPr>
      <w:r w:rsidRPr="00C408D8">
        <w:rPr>
          <w:rFonts w:ascii="Arial" w:hAnsi="Arial" w:cs="Times New Roman"/>
          <w:lang w:eastAsia="fr-FR"/>
        </w:rPr>
        <w:t>L’établissement d’un état des lieux complet qui précisera notamment la capacité pour la structure existante</w:t>
      </w:r>
      <w:r w:rsidR="007825C3" w:rsidRPr="00C408D8">
        <w:rPr>
          <w:rFonts w:ascii="Arial" w:hAnsi="Arial" w:cs="Times New Roman"/>
          <w:lang w:eastAsia="fr-FR"/>
        </w:rPr>
        <w:t xml:space="preserve">. </w:t>
      </w:r>
    </w:p>
    <w:p w14:paraId="0FE4928A" w14:textId="45890E8A" w:rsidR="008D31E4" w:rsidRPr="00740395" w:rsidRDefault="008D31E4" w:rsidP="00740395">
      <w:pPr>
        <w:pStyle w:val="Paragraphedeliste"/>
        <w:numPr>
          <w:ilvl w:val="0"/>
          <w:numId w:val="24"/>
        </w:numPr>
        <w:autoSpaceDE w:val="0"/>
        <w:autoSpaceDN w:val="0"/>
        <w:adjustRightInd w:val="0"/>
        <w:spacing w:before="120" w:after="120"/>
        <w:rPr>
          <w:rFonts w:ascii="Arial" w:hAnsi="Arial" w:cs="Times New Roman"/>
          <w:lang w:eastAsia="fr-FR"/>
        </w:rPr>
      </w:pPr>
      <w:r w:rsidRPr="008D31E4">
        <w:rPr>
          <w:rFonts w:ascii="Arial" w:hAnsi="Arial" w:cs="Times New Roman"/>
          <w:lang w:eastAsia="fr-FR"/>
        </w:rPr>
        <w:t>Le système existant de vidéo surveillance, les failles de sécurité que le système peut comporter. Ce diagnostic devra faire un état des lieux du matériel, en mettant en exergue leur état de fonctionnement.</w:t>
      </w:r>
    </w:p>
    <w:p w14:paraId="602EC8DB" w14:textId="26FBDFD3" w:rsidR="00263984" w:rsidRPr="005904ED" w:rsidRDefault="00263984" w:rsidP="00C408D8">
      <w:pPr>
        <w:rPr>
          <w:rFonts w:cs="Arial"/>
        </w:rPr>
      </w:pPr>
      <w:r w:rsidRPr="005904ED">
        <w:rPr>
          <w:rFonts w:cs="Arial"/>
        </w:rPr>
        <w:t xml:space="preserve">Cette capacité sera déterminée à partir des documents fournis par la BnF (plans d’exécution, etc.) ainsi que tout autre moyen que le maitre d’œuvre jugera nécessaire (sondages, etc.) </w:t>
      </w:r>
    </w:p>
    <w:p w14:paraId="27C673ED" w14:textId="77777777" w:rsidR="00C408D8" w:rsidRPr="005904ED" w:rsidRDefault="00C408D8" w:rsidP="00C408D8">
      <w:pPr>
        <w:rPr>
          <w:rFonts w:cs="Arial"/>
        </w:rPr>
      </w:pPr>
    </w:p>
    <w:p w14:paraId="3686A973" w14:textId="7945FD7B" w:rsidR="00EC2D6C" w:rsidRPr="005904ED" w:rsidRDefault="00263984" w:rsidP="00263984">
      <w:pPr>
        <w:rPr>
          <w:rFonts w:cs="Arial"/>
        </w:rPr>
      </w:pPr>
      <w:r w:rsidRPr="005904ED">
        <w:rPr>
          <w:rFonts w:cs="Arial"/>
        </w:rPr>
        <w:t>Le maitre d’œuvre, étant soumis à une obligation de résultat</w:t>
      </w:r>
      <w:r w:rsidR="007956E7">
        <w:rPr>
          <w:rFonts w:cs="Arial"/>
        </w:rPr>
        <w:t>, il</w:t>
      </w:r>
      <w:r w:rsidRPr="005904ED">
        <w:rPr>
          <w:rFonts w:cs="Arial"/>
        </w:rPr>
        <w:t xml:space="preserve"> utilisera toutes les méthodes utiles à la bonne réalisation de sa mission</w:t>
      </w:r>
      <w:r w:rsidR="00EC2D6C" w:rsidRPr="005904ED">
        <w:rPr>
          <w:rFonts w:cs="Arial"/>
        </w:rPr>
        <w:t xml:space="preserve">.  Le titulaire aura à sa charge la réalisation des missions suivantes : </w:t>
      </w:r>
    </w:p>
    <w:p w14:paraId="3C05B57B" w14:textId="0B076A53" w:rsidR="00263984" w:rsidRPr="005904ED" w:rsidRDefault="00EC2D6C" w:rsidP="00263984">
      <w:pPr>
        <w:rPr>
          <w:rFonts w:cs="Arial"/>
        </w:rPr>
      </w:pPr>
      <w:r w:rsidRPr="005904ED">
        <w:rPr>
          <w:rFonts w:cs="Arial"/>
        </w:rPr>
        <w:t xml:space="preserve"> </w:t>
      </w:r>
    </w:p>
    <w:p w14:paraId="7534B22C" w14:textId="6C49E1C7" w:rsidR="00C408D8" w:rsidRPr="005904ED" w:rsidRDefault="00C408D8" w:rsidP="00150F44">
      <w:pPr>
        <w:pStyle w:val="Paragraphedeliste"/>
        <w:widowControl w:val="0"/>
        <w:numPr>
          <w:ilvl w:val="0"/>
          <w:numId w:val="30"/>
        </w:numPr>
        <w:tabs>
          <w:tab w:val="left" w:pos="2118"/>
          <w:tab w:val="left" w:pos="2125"/>
        </w:tabs>
        <w:autoSpaceDE w:val="0"/>
        <w:autoSpaceDN w:val="0"/>
        <w:spacing w:line="237" w:lineRule="auto"/>
        <w:ind w:left="708" w:right="1559" w:hanging="358"/>
        <w:contextualSpacing w:val="0"/>
        <w:jc w:val="left"/>
        <w:rPr>
          <w:rFonts w:ascii="Arial" w:hAnsi="Arial" w:cs="Arial"/>
        </w:rPr>
      </w:pPr>
      <w:r w:rsidRPr="005904ED">
        <w:rPr>
          <w:rFonts w:ascii="Arial" w:hAnsi="Arial" w:cs="Arial"/>
        </w:rPr>
        <w:t>Audit des</w:t>
      </w:r>
      <w:r w:rsidRPr="005904ED">
        <w:rPr>
          <w:rFonts w:ascii="Arial" w:hAnsi="Arial" w:cs="Arial"/>
          <w:spacing w:val="-10"/>
        </w:rPr>
        <w:t xml:space="preserve"> </w:t>
      </w:r>
      <w:r w:rsidRPr="005904ED">
        <w:rPr>
          <w:rFonts w:ascii="Arial" w:hAnsi="Arial" w:cs="Arial"/>
        </w:rPr>
        <w:t>installations existantes et</w:t>
      </w:r>
      <w:r w:rsidRPr="005904ED">
        <w:rPr>
          <w:rFonts w:ascii="Arial" w:hAnsi="Arial" w:cs="Arial"/>
          <w:spacing w:val="-11"/>
        </w:rPr>
        <w:t xml:space="preserve"> </w:t>
      </w:r>
      <w:r w:rsidRPr="005904ED">
        <w:rPr>
          <w:rFonts w:ascii="Arial" w:hAnsi="Arial" w:cs="Arial"/>
        </w:rPr>
        <w:t>des</w:t>
      </w:r>
      <w:r w:rsidRPr="005904ED">
        <w:rPr>
          <w:rFonts w:ascii="Arial" w:hAnsi="Arial" w:cs="Arial"/>
          <w:spacing w:val="-12"/>
        </w:rPr>
        <w:t xml:space="preserve"> </w:t>
      </w:r>
      <w:r w:rsidRPr="005904ED">
        <w:rPr>
          <w:rFonts w:ascii="Arial" w:hAnsi="Arial" w:cs="Arial"/>
        </w:rPr>
        <w:t>fonctionnalités</w:t>
      </w:r>
      <w:r w:rsidRPr="005904ED">
        <w:rPr>
          <w:rFonts w:ascii="Arial" w:hAnsi="Arial" w:cs="Arial"/>
          <w:spacing w:val="-14"/>
        </w:rPr>
        <w:t xml:space="preserve"> </w:t>
      </w:r>
      <w:r w:rsidRPr="005904ED">
        <w:rPr>
          <w:rFonts w:ascii="Arial" w:hAnsi="Arial" w:cs="Arial"/>
        </w:rPr>
        <w:t xml:space="preserve">existantes </w:t>
      </w:r>
      <w:r w:rsidR="00EC2D6C" w:rsidRPr="005904ED">
        <w:rPr>
          <w:rFonts w:ascii="Arial" w:hAnsi="Arial" w:cs="Arial"/>
        </w:rPr>
        <w:t>à</w:t>
      </w:r>
      <w:r w:rsidRPr="005904ED">
        <w:rPr>
          <w:rFonts w:ascii="Arial" w:hAnsi="Arial" w:cs="Arial"/>
          <w:spacing w:val="-12"/>
        </w:rPr>
        <w:t xml:space="preserve"> </w:t>
      </w:r>
      <w:r w:rsidRPr="005904ED">
        <w:rPr>
          <w:rFonts w:ascii="Arial" w:hAnsi="Arial" w:cs="Arial"/>
        </w:rPr>
        <w:t>partir</w:t>
      </w:r>
      <w:r w:rsidRPr="005904ED">
        <w:rPr>
          <w:rFonts w:ascii="Arial" w:hAnsi="Arial" w:cs="Arial"/>
          <w:spacing w:val="-5"/>
        </w:rPr>
        <w:t xml:space="preserve"> </w:t>
      </w:r>
      <w:r w:rsidRPr="005904ED">
        <w:rPr>
          <w:rFonts w:ascii="Arial" w:hAnsi="Arial" w:cs="Arial"/>
        </w:rPr>
        <w:t>du</w:t>
      </w:r>
      <w:r w:rsidRPr="005904ED">
        <w:rPr>
          <w:rFonts w:ascii="Arial" w:hAnsi="Arial" w:cs="Arial"/>
          <w:spacing w:val="-13"/>
        </w:rPr>
        <w:t xml:space="preserve"> </w:t>
      </w:r>
      <w:r w:rsidRPr="005904ED">
        <w:rPr>
          <w:rFonts w:ascii="Arial" w:hAnsi="Arial" w:cs="Arial"/>
        </w:rPr>
        <w:t>système existant et</w:t>
      </w:r>
      <w:r w:rsidRPr="005904ED">
        <w:rPr>
          <w:rFonts w:ascii="Arial" w:hAnsi="Arial" w:cs="Arial"/>
          <w:spacing w:val="-1"/>
        </w:rPr>
        <w:t xml:space="preserve"> </w:t>
      </w:r>
      <w:r w:rsidRPr="005904ED">
        <w:rPr>
          <w:rFonts w:ascii="Arial" w:hAnsi="Arial" w:cs="Arial"/>
        </w:rPr>
        <w:t>de réunions à</w:t>
      </w:r>
      <w:r w:rsidRPr="005904ED">
        <w:rPr>
          <w:rFonts w:ascii="Arial" w:hAnsi="Arial" w:cs="Arial"/>
          <w:spacing w:val="-4"/>
        </w:rPr>
        <w:t xml:space="preserve"> </w:t>
      </w:r>
      <w:r w:rsidRPr="005904ED">
        <w:rPr>
          <w:rFonts w:ascii="Arial" w:hAnsi="Arial" w:cs="Arial"/>
        </w:rPr>
        <w:t>réaliser avec les</w:t>
      </w:r>
      <w:r w:rsidRPr="005904ED">
        <w:rPr>
          <w:rFonts w:ascii="Arial" w:hAnsi="Arial" w:cs="Arial"/>
          <w:spacing w:val="-2"/>
        </w:rPr>
        <w:t xml:space="preserve"> </w:t>
      </w:r>
      <w:r w:rsidR="00EC2D6C" w:rsidRPr="005904ED">
        <w:rPr>
          <w:rFonts w:ascii="Arial" w:hAnsi="Arial" w:cs="Arial"/>
        </w:rPr>
        <w:t>responsables du système.</w:t>
      </w:r>
    </w:p>
    <w:p w14:paraId="69676DC6" w14:textId="624F99E6" w:rsidR="00EC2D6C" w:rsidRPr="005904ED" w:rsidRDefault="00EC2D6C" w:rsidP="00150F44">
      <w:pPr>
        <w:pStyle w:val="Paragraphedeliste"/>
        <w:widowControl w:val="0"/>
        <w:numPr>
          <w:ilvl w:val="0"/>
          <w:numId w:val="30"/>
        </w:numPr>
        <w:tabs>
          <w:tab w:val="left" w:pos="2118"/>
          <w:tab w:val="left" w:pos="2125"/>
        </w:tabs>
        <w:autoSpaceDE w:val="0"/>
        <w:autoSpaceDN w:val="0"/>
        <w:spacing w:line="237" w:lineRule="auto"/>
        <w:ind w:left="708" w:right="1559" w:hanging="358"/>
        <w:contextualSpacing w:val="0"/>
        <w:jc w:val="left"/>
        <w:rPr>
          <w:rFonts w:ascii="Arial" w:hAnsi="Arial" w:cs="Arial"/>
        </w:rPr>
      </w:pPr>
      <w:r w:rsidRPr="005904ED">
        <w:rPr>
          <w:rFonts w:ascii="Arial" w:hAnsi="Arial" w:cs="Arial"/>
        </w:rPr>
        <w:t>Analyser les contraintes du système en vigueur et déterminer les fonctionnalités essentielles que le système doit comporter</w:t>
      </w:r>
    </w:p>
    <w:p w14:paraId="01A439B9" w14:textId="77777777" w:rsidR="00C408D8" w:rsidRPr="005904ED" w:rsidRDefault="00C408D8" w:rsidP="00150F44">
      <w:pPr>
        <w:pStyle w:val="Paragraphedeliste"/>
        <w:widowControl w:val="0"/>
        <w:numPr>
          <w:ilvl w:val="0"/>
          <w:numId w:val="30"/>
        </w:numPr>
        <w:tabs>
          <w:tab w:val="left" w:pos="2115"/>
          <w:tab w:val="left" w:pos="2118"/>
        </w:tabs>
        <w:autoSpaceDE w:val="0"/>
        <w:autoSpaceDN w:val="0"/>
        <w:spacing w:before="22" w:line="237" w:lineRule="auto"/>
        <w:ind w:left="705" w:right="1647" w:hanging="355"/>
        <w:contextualSpacing w:val="0"/>
        <w:jc w:val="left"/>
        <w:rPr>
          <w:rFonts w:ascii="Arial" w:hAnsi="Arial" w:cs="Arial"/>
        </w:rPr>
      </w:pPr>
      <w:r w:rsidRPr="005904ED">
        <w:rPr>
          <w:rFonts w:ascii="Arial" w:hAnsi="Arial" w:cs="Arial"/>
        </w:rPr>
        <w:t>Comparatif</w:t>
      </w:r>
      <w:r w:rsidRPr="005904ED">
        <w:rPr>
          <w:rFonts w:ascii="Arial" w:hAnsi="Arial" w:cs="Arial"/>
          <w:spacing w:val="-1"/>
        </w:rPr>
        <w:t xml:space="preserve"> </w:t>
      </w:r>
      <w:r w:rsidRPr="005904ED">
        <w:rPr>
          <w:rFonts w:ascii="Arial" w:hAnsi="Arial" w:cs="Arial"/>
        </w:rPr>
        <w:t>exhaustif</w:t>
      </w:r>
      <w:r w:rsidRPr="005904ED">
        <w:rPr>
          <w:rFonts w:ascii="Arial" w:hAnsi="Arial" w:cs="Arial"/>
          <w:spacing w:val="-5"/>
        </w:rPr>
        <w:t xml:space="preserve"> </w:t>
      </w:r>
      <w:r w:rsidRPr="005904ED">
        <w:rPr>
          <w:rFonts w:ascii="Arial" w:hAnsi="Arial" w:cs="Arial"/>
        </w:rPr>
        <w:t>par</w:t>
      </w:r>
      <w:r w:rsidRPr="005904ED">
        <w:rPr>
          <w:rFonts w:ascii="Arial" w:hAnsi="Arial" w:cs="Arial"/>
          <w:spacing w:val="-13"/>
        </w:rPr>
        <w:t xml:space="preserve"> </w:t>
      </w:r>
      <w:r w:rsidRPr="005904ED">
        <w:rPr>
          <w:rFonts w:ascii="Arial" w:hAnsi="Arial" w:cs="Arial"/>
        </w:rPr>
        <w:t>rapport</w:t>
      </w:r>
      <w:r w:rsidRPr="005904ED">
        <w:rPr>
          <w:rFonts w:ascii="Arial" w:hAnsi="Arial" w:cs="Arial"/>
          <w:spacing w:val="-2"/>
        </w:rPr>
        <w:t xml:space="preserve"> </w:t>
      </w:r>
      <w:r w:rsidRPr="005904ED">
        <w:rPr>
          <w:rFonts w:ascii="Arial" w:hAnsi="Arial" w:cs="Arial"/>
        </w:rPr>
        <w:t>aux</w:t>
      </w:r>
      <w:r w:rsidRPr="005904ED">
        <w:rPr>
          <w:rFonts w:ascii="Arial" w:hAnsi="Arial" w:cs="Arial"/>
          <w:spacing w:val="-10"/>
        </w:rPr>
        <w:t xml:space="preserve"> </w:t>
      </w:r>
      <w:r w:rsidRPr="005904ED">
        <w:rPr>
          <w:rFonts w:ascii="Arial" w:hAnsi="Arial" w:cs="Arial"/>
        </w:rPr>
        <w:t>diverses</w:t>
      </w:r>
      <w:r w:rsidRPr="005904ED">
        <w:rPr>
          <w:rFonts w:ascii="Arial" w:hAnsi="Arial" w:cs="Arial"/>
          <w:spacing w:val="-8"/>
        </w:rPr>
        <w:t xml:space="preserve"> </w:t>
      </w:r>
      <w:r w:rsidRPr="005904ED">
        <w:rPr>
          <w:rFonts w:ascii="Arial" w:hAnsi="Arial" w:cs="Arial"/>
        </w:rPr>
        <w:t>technologies existantes</w:t>
      </w:r>
      <w:r w:rsidRPr="005904ED">
        <w:rPr>
          <w:rFonts w:ascii="Arial" w:hAnsi="Arial" w:cs="Arial"/>
          <w:spacing w:val="-9"/>
        </w:rPr>
        <w:t xml:space="preserve"> </w:t>
      </w:r>
      <w:r w:rsidRPr="005904ED">
        <w:rPr>
          <w:rFonts w:ascii="Arial" w:hAnsi="Arial" w:cs="Arial"/>
        </w:rPr>
        <w:t>sur</w:t>
      </w:r>
      <w:r w:rsidRPr="005904ED">
        <w:rPr>
          <w:rFonts w:ascii="Arial" w:hAnsi="Arial" w:cs="Arial"/>
          <w:spacing w:val="-12"/>
        </w:rPr>
        <w:t xml:space="preserve"> </w:t>
      </w:r>
      <w:r w:rsidRPr="005904ED">
        <w:rPr>
          <w:rFonts w:ascii="Arial" w:hAnsi="Arial" w:cs="Arial"/>
        </w:rPr>
        <w:t>le</w:t>
      </w:r>
      <w:r w:rsidRPr="005904ED">
        <w:rPr>
          <w:rFonts w:ascii="Arial" w:hAnsi="Arial" w:cs="Arial"/>
          <w:spacing w:val="-15"/>
        </w:rPr>
        <w:t xml:space="preserve"> </w:t>
      </w:r>
      <w:r w:rsidRPr="005904ED">
        <w:rPr>
          <w:rFonts w:ascii="Arial" w:hAnsi="Arial" w:cs="Arial"/>
        </w:rPr>
        <w:t>marché</w:t>
      </w:r>
      <w:r w:rsidRPr="005904ED">
        <w:rPr>
          <w:rFonts w:ascii="Arial" w:hAnsi="Arial" w:cs="Arial"/>
          <w:spacing w:val="-4"/>
        </w:rPr>
        <w:t xml:space="preserve"> </w:t>
      </w:r>
      <w:r w:rsidRPr="005904ED">
        <w:rPr>
          <w:rFonts w:ascii="Arial" w:hAnsi="Arial" w:cs="Arial"/>
        </w:rPr>
        <w:t xml:space="preserve">: solutions techniques du commerce proposées par les éditeurs et constructeurs </w:t>
      </w:r>
    </w:p>
    <w:p w14:paraId="14472BE0" w14:textId="56A6B4C8" w:rsidR="00C408D8" w:rsidRPr="005904ED" w:rsidRDefault="00C408D8" w:rsidP="00150F44">
      <w:pPr>
        <w:pStyle w:val="Paragraphedeliste"/>
        <w:widowControl w:val="0"/>
        <w:numPr>
          <w:ilvl w:val="0"/>
          <w:numId w:val="30"/>
        </w:numPr>
        <w:tabs>
          <w:tab w:val="left" w:pos="2117"/>
          <w:tab w:val="left" w:pos="2121"/>
        </w:tabs>
        <w:autoSpaceDE w:val="0"/>
        <w:autoSpaceDN w:val="0"/>
        <w:spacing w:before="23" w:line="237" w:lineRule="auto"/>
        <w:ind w:left="708" w:right="1520" w:hanging="350"/>
        <w:contextualSpacing w:val="0"/>
        <w:jc w:val="left"/>
        <w:rPr>
          <w:rFonts w:ascii="Arial" w:hAnsi="Arial" w:cs="Arial"/>
        </w:rPr>
      </w:pPr>
      <w:r w:rsidRPr="005904ED">
        <w:rPr>
          <w:rFonts w:ascii="Arial" w:hAnsi="Arial" w:cs="Arial"/>
        </w:rPr>
        <w:t>Présentation</w:t>
      </w:r>
      <w:r w:rsidRPr="005904ED">
        <w:rPr>
          <w:rFonts w:ascii="Arial" w:hAnsi="Arial" w:cs="Arial"/>
          <w:spacing w:val="-3"/>
        </w:rPr>
        <w:t xml:space="preserve"> </w:t>
      </w:r>
      <w:r w:rsidRPr="005904ED">
        <w:rPr>
          <w:rFonts w:ascii="Arial" w:hAnsi="Arial" w:cs="Arial"/>
        </w:rPr>
        <w:t>de</w:t>
      </w:r>
      <w:r w:rsidR="00EC2D6C" w:rsidRPr="005904ED">
        <w:rPr>
          <w:rFonts w:ascii="Arial" w:hAnsi="Arial" w:cs="Arial"/>
        </w:rPr>
        <w:t xml:space="preserve"> </w:t>
      </w:r>
      <w:r w:rsidR="00D45FC1" w:rsidRPr="005904ED">
        <w:rPr>
          <w:rFonts w:ascii="Arial" w:hAnsi="Arial" w:cs="Arial"/>
          <w:spacing w:val="-15"/>
        </w:rPr>
        <w:t xml:space="preserve">4 </w:t>
      </w:r>
      <w:r w:rsidR="00D45FC1" w:rsidRPr="005904ED">
        <w:rPr>
          <w:rFonts w:ascii="Arial" w:hAnsi="Arial" w:cs="Arial"/>
          <w:spacing w:val="-11"/>
        </w:rPr>
        <w:t>solutions</w:t>
      </w:r>
      <w:r w:rsidRPr="005904ED">
        <w:rPr>
          <w:rFonts w:ascii="Arial" w:hAnsi="Arial" w:cs="Arial"/>
          <w:spacing w:val="-5"/>
        </w:rPr>
        <w:t xml:space="preserve"> </w:t>
      </w:r>
      <w:r w:rsidRPr="005904ED">
        <w:rPr>
          <w:rFonts w:ascii="Arial" w:hAnsi="Arial" w:cs="Arial"/>
        </w:rPr>
        <w:t>techniques</w:t>
      </w:r>
      <w:r w:rsidRPr="005904ED">
        <w:rPr>
          <w:rFonts w:ascii="Arial" w:hAnsi="Arial" w:cs="Arial"/>
          <w:spacing w:val="-1"/>
        </w:rPr>
        <w:t xml:space="preserve"> </w:t>
      </w:r>
      <w:r w:rsidRPr="005904ED">
        <w:rPr>
          <w:rFonts w:ascii="Arial" w:hAnsi="Arial" w:cs="Arial"/>
        </w:rPr>
        <w:t>différentes</w:t>
      </w:r>
      <w:r w:rsidRPr="005904ED">
        <w:rPr>
          <w:rFonts w:ascii="Arial" w:hAnsi="Arial" w:cs="Arial"/>
          <w:spacing w:val="-5"/>
        </w:rPr>
        <w:t xml:space="preserve"> </w:t>
      </w:r>
      <w:r w:rsidRPr="005904ED">
        <w:rPr>
          <w:rFonts w:ascii="Arial" w:hAnsi="Arial" w:cs="Arial"/>
        </w:rPr>
        <w:t>avec</w:t>
      </w:r>
      <w:r w:rsidRPr="005904ED">
        <w:rPr>
          <w:rFonts w:ascii="Arial" w:hAnsi="Arial" w:cs="Arial"/>
          <w:spacing w:val="-12"/>
        </w:rPr>
        <w:t xml:space="preserve"> </w:t>
      </w:r>
      <w:r w:rsidRPr="005904ED">
        <w:rPr>
          <w:rFonts w:ascii="Arial" w:hAnsi="Arial" w:cs="Arial"/>
        </w:rPr>
        <w:t>comparaison</w:t>
      </w:r>
      <w:r w:rsidRPr="005904ED">
        <w:rPr>
          <w:rFonts w:ascii="Arial" w:hAnsi="Arial" w:cs="Arial"/>
          <w:spacing w:val="-1"/>
        </w:rPr>
        <w:t xml:space="preserve"> </w:t>
      </w:r>
      <w:r w:rsidRPr="005904ED">
        <w:rPr>
          <w:rFonts w:ascii="Arial" w:hAnsi="Arial" w:cs="Arial"/>
        </w:rPr>
        <w:t>en</w:t>
      </w:r>
      <w:r w:rsidRPr="005904ED">
        <w:rPr>
          <w:rFonts w:ascii="Arial" w:hAnsi="Arial" w:cs="Arial"/>
          <w:spacing w:val="-12"/>
        </w:rPr>
        <w:t xml:space="preserve"> </w:t>
      </w:r>
      <w:r w:rsidRPr="005904ED">
        <w:rPr>
          <w:rFonts w:ascii="Arial" w:hAnsi="Arial" w:cs="Arial"/>
        </w:rPr>
        <w:t>termes</w:t>
      </w:r>
      <w:r w:rsidRPr="005904ED">
        <w:rPr>
          <w:rFonts w:ascii="Arial" w:hAnsi="Arial" w:cs="Arial"/>
          <w:spacing w:val="-8"/>
        </w:rPr>
        <w:t xml:space="preserve"> </w:t>
      </w:r>
      <w:r w:rsidRPr="005904ED">
        <w:rPr>
          <w:rFonts w:ascii="Arial" w:hAnsi="Arial" w:cs="Arial"/>
        </w:rPr>
        <w:t>de</w:t>
      </w:r>
      <w:r w:rsidRPr="005904ED">
        <w:rPr>
          <w:rFonts w:ascii="Arial" w:hAnsi="Arial" w:cs="Arial"/>
          <w:spacing w:val="-15"/>
        </w:rPr>
        <w:t xml:space="preserve"> </w:t>
      </w:r>
      <w:r w:rsidRPr="005904ED">
        <w:rPr>
          <w:rFonts w:ascii="Arial" w:hAnsi="Arial" w:cs="Arial"/>
        </w:rPr>
        <w:t xml:space="preserve">coût </w:t>
      </w:r>
      <w:r w:rsidRPr="005904ED">
        <w:rPr>
          <w:rFonts w:ascii="Arial" w:hAnsi="Arial" w:cs="Arial"/>
        </w:rPr>
        <w:lastRenderedPageBreak/>
        <w:t>complet (travaux, exploitation, maintenance), de fiabilité, pérennité, degré de dépendance par rapport aux technologies du marché,</w:t>
      </w:r>
    </w:p>
    <w:p w14:paraId="6B8BC688" w14:textId="0EA6815E" w:rsidR="001A4865" w:rsidRDefault="001A4865" w:rsidP="00150F44">
      <w:pPr>
        <w:pStyle w:val="Paragraphedeliste"/>
        <w:widowControl w:val="0"/>
        <w:numPr>
          <w:ilvl w:val="0"/>
          <w:numId w:val="30"/>
        </w:numPr>
        <w:tabs>
          <w:tab w:val="left" w:pos="2115"/>
          <w:tab w:val="left" w:pos="2118"/>
        </w:tabs>
        <w:autoSpaceDE w:val="0"/>
        <w:autoSpaceDN w:val="0"/>
        <w:spacing w:before="23" w:line="237" w:lineRule="auto"/>
        <w:ind w:left="708" w:right="1520" w:hanging="350"/>
        <w:contextualSpacing w:val="0"/>
        <w:jc w:val="left"/>
        <w:rPr>
          <w:rFonts w:ascii="Arial" w:hAnsi="Arial" w:cs="Arial"/>
        </w:rPr>
      </w:pPr>
      <w:r>
        <w:rPr>
          <w:rFonts w:ascii="Arial" w:hAnsi="Arial" w:cs="Arial"/>
        </w:rPr>
        <w:t xml:space="preserve">Ces solutions devront prendre en compte les impacts </w:t>
      </w:r>
      <w:r w:rsidR="008D31E4">
        <w:rPr>
          <w:rFonts w:ascii="Arial" w:hAnsi="Arial" w:cs="Arial"/>
        </w:rPr>
        <w:t>environnementaux</w:t>
      </w:r>
      <w:r>
        <w:rPr>
          <w:rFonts w:ascii="Arial" w:hAnsi="Arial" w:cs="Arial"/>
        </w:rPr>
        <w:t xml:space="preserve"> en veillant à limiter l’empreinte écologique des choix techniques et des matériaux utilisés.</w:t>
      </w:r>
    </w:p>
    <w:p w14:paraId="42100C98" w14:textId="4674025F" w:rsidR="00263984" w:rsidRPr="005904ED" w:rsidRDefault="00C408D8" w:rsidP="00150F44">
      <w:pPr>
        <w:pStyle w:val="Paragraphedeliste"/>
        <w:widowControl w:val="0"/>
        <w:numPr>
          <w:ilvl w:val="0"/>
          <w:numId w:val="30"/>
        </w:numPr>
        <w:tabs>
          <w:tab w:val="left" w:pos="2115"/>
          <w:tab w:val="left" w:pos="2118"/>
        </w:tabs>
        <w:autoSpaceDE w:val="0"/>
        <w:autoSpaceDN w:val="0"/>
        <w:spacing w:before="23" w:line="237" w:lineRule="auto"/>
        <w:ind w:left="708" w:right="1520" w:hanging="350"/>
        <w:contextualSpacing w:val="0"/>
        <w:jc w:val="left"/>
        <w:rPr>
          <w:rFonts w:ascii="Arial" w:hAnsi="Arial" w:cs="Arial"/>
        </w:rPr>
      </w:pPr>
      <w:r w:rsidRPr="005904ED">
        <w:rPr>
          <w:rFonts w:ascii="Arial" w:hAnsi="Arial" w:cs="Arial"/>
        </w:rPr>
        <w:t>Analyse de la conformité aux normes et réglementations.</w:t>
      </w:r>
    </w:p>
    <w:p w14:paraId="3FD24FAD" w14:textId="77777777" w:rsidR="00D11978" w:rsidRPr="005904ED" w:rsidRDefault="00D11978" w:rsidP="00D11978">
      <w:pPr>
        <w:pStyle w:val="Paragraphedeliste"/>
        <w:widowControl w:val="0"/>
        <w:tabs>
          <w:tab w:val="left" w:pos="2115"/>
          <w:tab w:val="left" w:pos="2118"/>
        </w:tabs>
        <w:autoSpaceDE w:val="0"/>
        <w:autoSpaceDN w:val="0"/>
        <w:spacing w:before="23" w:line="237" w:lineRule="auto"/>
        <w:ind w:left="708" w:right="1520"/>
        <w:contextualSpacing w:val="0"/>
        <w:jc w:val="left"/>
        <w:rPr>
          <w:rFonts w:ascii="Arial" w:hAnsi="Arial" w:cs="Arial"/>
        </w:rPr>
      </w:pPr>
    </w:p>
    <w:p w14:paraId="7CC0060C" w14:textId="77777777" w:rsidR="00263984" w:rsidRPr="005904ED" w:rsidRDefault="00263984" w:rsidP="00263984">
      <w:pPr>
        <w:rPr>
          <w:rFonts w:cs="Arial"/>
        </w:rPr>
      </w:pPr>
      <w:r w:rsidRPr="005904ED">
        <w:rPr>
          <w:rFonts w:cs="Arial"/>
        </w:rPr>
        <w:t>A l’issue de cette phase, le maitre d’œuvre devra être en mesure de valider la faisabilité de l’opération dans l’enveloppe financière proposée.</w:t>
      </w:r>
    </w:p>
    <w:p w14:paraId="6DB4EA99" w14:textId="2C57A24A" w:rsidR="00263984" w:rsidRPr="005904ED" w:rsidRDefault="00263984" w:rsidP="00263984">
      <w:pPr>
        <w:rPr>
          <w:rFonts w:cs="Arial"/>
        </w:rPr>
      </w:pPr>
      <w:r w:rsidRPr="005904ED">
        <w:rPr>
          <w:rFonts w:cs="Arial"/>
        </w:rPr>
        <w:t>Dans le cadre du diagnostic, des réunions de concertation sont organisées avec le maître d'ouvrage lors desquelles</w:t>
      </w:r>
      <w:r w:rsidR="00845CEA">
        <w:rPr>
          <w:rFonts w:cs="Arial"/>
        </w:rPr>
        <w:t xml:space="preserve"> </w:t>
      </w:r>
      <w:r w:rsidRPr="005904ED">
        <w:rPr>
          <w:rFonts w:cs="Arial"/>
        </w:rPr>
        <w:t>sont fournies des explications sur les options techniques et économiques.</w:t>
      </w:r>
    </w:p>
    <w:p w14:paraId="5098F3AE" w14:textId="77777777" w:rsidR="00263984" w:rsidRPr="005904ED" w:rsidRDefault="00263984" w:rsidP="00150F44">
      <w:pPr>
        <w:pStyle w:val="Paragraphedeliste"/>
        <w:numPr>
          <w:ilvl w:val="0"/>
          <w:numId w:val="26"/>
        </w:numPr>
        <w:autoSpaceDE w:val="0"/>
        <w:autoSpaceDN w:val="0"/>
        <w:adjustRightInd w:val="0"/>
        <w:spacing w:before="120" w:after="120"/>
        <w:rPr>
          <w:rFonts w:ascii="Arial" w:hAnsi="Arial" w:cs="Arial"/>
        </w:rPr>
      </w:pPr>
      <w:r w:rsidRPr="005904ED">
        <w:rPr>
          <w:rFonts w:ascii="Arial" w:hAnsi="Arial" w:cs="Arial"/>
        </w:rPr>
        <w:t>Livrables</w:t>
      </w:r>
    </w:p>
    <w:p w14:paraId="1A5A843F" w14:textId="6BFBF858" w:rsidR="00263984" w:rsidRPr="00D11978" w:rsidRDefault="00263984" w:rsidP="00D11978">
      <w:r w:rsidRPr="005904ED">
        <w:rPr>
          <w:rFonts w:cs="Arial"/>
        </w:rPr>
        <w:t xml:space="preserve">Dans le cadre de cette mission, le maitre d’œuvre devra au minimum fournir </w:t>
      </w:r>
      <w:r w:rsidR="00D11978" w:rsidRPr="005904ED">
        <w:rPr>
          <w:rFonts w:cs="Arial"/>
        </w:rPr>
        <w:t xml:space="preserve">un rapport comportant l’ensemble des éléments listés ci-dessus </w:t>
      </w:r>
      <w:r w:rsidRPr="005904ED">
        <w:rPr>
          <w:rFonts w:cs="Arial"/>
        </w:rPr>
        <w:t xml:space="preserve">dans les délais définis à l’article </w:t>
      </w:r>
      <w:r w:rsidR="001A4865">
        <w:rPr>
          <w:rFonts w:cs="Arial"/>
        </w:rPr>
        <w:t>2</w:t>
      </w:r>
      <w:r w:rsidRPr="005904ED">
        <w:rPr>
          <w:rFonts w:cs="Arial"/>
        </w:rPr>
        <w:t>.2 du présent CCP</w:t>
      </w:r>
      <w:r w:rsidRPr="0049460B">
        <w:t> :</w:t>
      </w:r>
      <w:bookmarkStart w:id="48" w:name="_Hlk534574643"/>
    </w:p>
    <w:p w14:paraId="1D903058" w14:textId="4A477505" w:rsidR="00263984" w:rsidRPr="0049460B" w:rsidRDefault="00263984" w:rsidP="00263984">
      <w:pPr>
        <w:pStyle w:val="Titre3"/>
        <w:autoSpaceDE w:val="0"/>
        <w:autoSpaceDN w:val="0"/>
        <w:adjustRightInd w:val="0"/>
        <w:spacing w:after="120"/>
      </w:pPr>
      <w:bookmarkStart w:id="49" w:name="_Toc197421399"/>
      <w:bookmarkStart w:id="50" w:name="_Toc202175759"/>
      <w:bookmarkEnd w:id="48"/>
      <w:r w:rsidRPr="0049460B">
        <w:t>Études d’avant- projet définitif (APD)</w:t>
      </w:r>
      <w:bookmarkEnd w:id="49"/>
      <w:bookmarkEnd w:id="50"/>
    </w:p>
    <w:p w14:paraId="36CD578D" w14:textId="3C7335D0" w:rsidR="000F2829" w:rsidRPr="0049460B" w:rsidRDefault="00263984" w:rsidP="00263984">
      <w:r w:rsidRPr="0049460B">
        <w:t>Sur la base des conclusions du DIAG, l’étude d'avant-projet définitif a pour objet</w:t>
      </w:r>
      <w:r w:rsidR="00D11978">
        <w:t xml:space="preserve"> de préciser les solutions proposées pour le projet. Ces études devront être accompagnées d’un chiffrage tout en présentant un calendrier d’exécution afin d’estimer la durée réelle des travaux. </w:t>
      </w:r>
    </w:p>
    <w:p w14:paraId="749A48D0" w14:textId="77777777" w:rsidR="000F2829" w:rsidRPr="00740395" w:rsidRDefault="000F2829" w:rsidP="00150F44">
      <w:pPr>
        <w:pStyle w:val="Paragraphedeliste"/>
        <w:widowControl w:val="0"/>
        <w:numPr>
          <w:ilvl w:val="0"/>
          <w:numId w:val="31"/>
        </w:numPr>
        <w:tabs>
          <w:tab w:val="left" w:pos="2127"/>
        </w:tabs>
        <w:autoSpaceDE w:val="0"/>
        <w:autoSpaceDN w:val="0"/>
        <w:spacing w:before="27"/>
        <w:ind w:left="717"/>
        <w:contextualSpacing w:val="0"/>
        <w:jc w:val="left"/>
        <w:rPr>
          <w:rFonts w:ascii="Arial" w:hAnsi="Arial" w:cs="Arial"/>
        </w:rPr>
      </w:pPr>
      <w:r w:rsidRPr="00740395">
        <w:rPr>
          <w:rFonts w:ascii="Arial" w:hAnsi="Arial" w:cs="Arial"/>
        </w:rPr>
        <w:t>Une</w:t>
      </w:r>
      <w:r w:rsidRPr="00740395">
        <w:rPr>
          <w:rFonts w:ascii="Arial" w:hAnsi="Arial" w:cs="Arial"/>
          <w:spacing w:val="-8"/>
        </w:rPr>
        <w:t xml:space="preserve"> </w:t>
      </w:r>
      <w:r w:rsidRPr="00740395">
        <w:rPr>
          <w:rFonts w:ascii="Arial" w:hAnsi="Arial" w:cs="Arial"/>
        </w:rPr>
        <w:t>description</w:t>
      </w:r>
      <w:r w:rsidRPr="00740395">
        <w:rPr>
          <w:rFonts w:ascii="Arial" w:hAnsi="Arial" w:cs="Arial"/>
          <w:spacing w:val="-1"/>
        </w:rPr>
        <w:t xml:space="preserve"> </w:t>
      </w:r>
      <w:r w:rsidRPr="00740395">
        <w:rPr>
          <w:rFonts w:ascii="Arial" w:hAnsi="Arial" w:cs="Arial"/>
        </w:rPr>
        <w:t>détaillée</w:t>
      </w:r>
      <w:r w:rsidRPr="00740395">
        <w:rPr>
          <w:rFonts w:ascii="Arial" w:hAnsi="Arial" w:cs="Arial"/>
          <w:spacing w:val="4"/>
        </w:rPr>
        <w:t xml:space="preserve"> </w:t>
      </w:r>
      <w:r w:rsidRPr="00740395">
        <w:rPr>
          <w:rFonts w:ascii="Arial" w:hAnsi="Arial" w:cs="Arial"/>
        </w:rPr>
        <w:t>des</w:t>
      </w:r>
      <w:r w:rsidRPr="00740395">
        <w:rPr>
          <w:rFonts w:ascii="Arial" w:hAnsi="Arial" w:cs="Arial"/>
          <w:spacing w:val="-15"/>
        </w:rPr>
        <w:t xml:space="preserve"> </w:t>
      </w:r>
      <w:r w:rsidRPr="00740395">
        <w:rPr>
          <w:rFonts w:ascii="Arial" w:hAnsi="Arial" w:cs="Arial"/>
          <w:spacing w:val="-2"/>
        </w:rPr>
        <w:t>travaux</w:t>
      </w:r>
    </w:p>
    <w:p w14:paraId="5DE83D96" w14:textId="77777777" w:rsidR="000F2829" w:rsidRPr="00740395" w:rsidRDefault="000F2829" w:rsidP="00150F44">
      <w:pPr>
        <w:pStyle w:val="Paragraphedeliste"/>
        <w:widowControl w:val="0"/>
        <w:numPr>
          <w:ilvl w:val="0"/>
          <w:numId w:val="31"/>
        </w:numPr>
        <w:tabs>
          <w:tab w:val="left" w:pos="2126"/>
          <w:tab w:val="left" w:pos="2134"/>
        </w:tabs>
        <w:autoSpaceDE w:val="0"/>
        <w:autoSpaceDN w:val="0"/>
        <w:spacing w:before="21" w:line="237" w:lineRule="auto"/>
        <w:ind w:left="716" w:right="2054"/>
        <w:contextualSpacing w:val="0"/>
        <w:jc w:val="left"/>
        <w:rPr>
          <w:rFonts w:ascii="Arial" w:hAnsi="Arial" w:cs="Arial"/>
        </w:rPr>
      </w:pPr>
      <w:r w:rsidRPr="00740395">
        <w:rPr>
          <w:rFonts w:ascii="Arial" w:hAnsi="Arial" w:cs="Arial"/>
        </w:rPr>
        <w:t>Une</w:t>
      </w:r>
      <w:r w:rsidRPr="00740395">
        <w:rPr>
          <w:rFonts w:ascii="Arial" w:hAnsi="Arial" w:cs="Arial"/>
          <w:spacing w:val="-2"/>
        </w:rPr>
        <w:t xml:space="preserve"> </w:t>
      </w:r>
      <w:r w:rsidRPr="00740395">
        <w:rPr>
          <w:rFonts w:ascii="Arial" w:hAnsi="Arial" w:cs="Arial"/>
        </w:rPr>
        <w:t>description détaillée de</w:t>
      </w:r>
      <w:r w:rsidRPr="00740395">
        <w:rPr>
          <w:rFonts w:ascii="Arial" w:hAnsi="Arial" w:cs="Arial"/>
          <w:spacing w:val="-9"/>
        </w:rPr>
        <w:t xml:space="preserve"> </w:t>
      </w:r>
      <w:r w:rsidRPr="00740395">
        <w:rPr>
          <w:rFonts w:ascii="Arial" w:hAnsi="Arial" w:cs="Arial"/>
        </w:rPr>
        <w:t>la</w:t>
      </w:r>
      <w:r w:rsidRPr="00740395">
        <w:rPr>
          <w:rFonts w:ascii="Arial" w:hAnsi="Arial" w:cs="Arial"/>
          <w:spacing w:val="-5"/>
        </w:rPr>
        <w:t xml:space="preserve"> </w:t>
      </w:r>
      <w:r w:rsidRPr="00740395">
        <w:rPr>
          <w:rFonts w:ascii="Arial" w:hAnsi="Arial" w:cs="Arial"/>
        </w:rPr>
        <w:t>mise</w:t>
      </w:r>
      <w:r w:rsidRPr="00740395">
        <w:rPr>
          <w:rFonts w:ascii="Arial" w:hAnsi="Arial" w:cs="Arial"/>
          <w:spacing w:val="-8"/>
        </w:rPr>
        <w:t xml:space="preserve"> </w:t>
      </w:r>
      <w:r w:rsidRPr="00740395">
        <w:rPr>
          <w:rFonts w:ascii="Arial" w:hAnsi="Arial" w:cs="Arial"/>
        </w:rPr>
        <w:t>en</w:t>
      </w:r>
      <w:r w:rsidRPr="00740395">
        <w:rPr>
          <w:rFonts w:ascii="Arial" w:hAnsi="Arial" w:cs="Arial"/>
          <w:spacing w:val="-11"/>
        </w:rPr>
        <w:t xml:space="preserve"> </w:t>
      </w:r>
      <w:r w:rsidRPr="00740395">
        <w:rPr>
          <w:rFonts w:ascii="Arial" w:hAnsi="Arial" w:cs="Arial"/>
        </w:rPr>
        <w:t>œuvre</w:t>
      </w:r>
      <w:r w:rsidRPr="00740395">
        <w:rPr>
          <w:rFonts w:ascii="Arial" w:hAnsi="Arial" w:cs="Arial"/>
          <w:spacing w:val="-5"/>
        </w:rPr>
        <w:t xml:space="preserve"> </w:t>
      </w:r>
      <w:r w:rsidRPr="00740395">
        <w:rPr>
          <w:rFonts w:ascii="Arial" w:hAnsi="Arial" w:cs="Arial"/>
        </w:rPr>
        <w:t>et</w:t>
      </w:r>
      <w:r w:rsidRPr="00740395">
        <w:rPr>
          <w:rFonts w:ascii="Arial" w:hAnsi="Arial" w:cs="Arial"/>
          <w:spacing w:val="-10"/>
        </w:rPr>
        <w:t xml:space="preserve"> </w:t>
      </w:r>
      <w:r w:rsidRPr="00740395">
        <w:rPr>
          <w:rFonts w:ascii="Arial" w:hAnsi="Arial" w:cs="Arial"/>
        </w:rPr>
        <w:t>les</w:t>
      </w:r>
      <w:r w:rsidRPr="00740395">
        <w:rPr>
          <w:rFonts w:ascii="Arial" w:hAnsi="Arial" w:cs="Arial"/>
          <w:spacing w:val="-13"/>
        </w:rPr>
        <w:t xml:space="preserve"> </w:t>
      </w:r>
      <w:r w:rsidRPr="00740395">
        <w:rPr>
          <w:rFonts w:ascii="Arial" w:hAnsi="Arial" w:cs="Arial"/>
        </w:rPr>
        <w:t>tests</w:t>
      </w:r>
      <w:r w:rsidRPr="00740395">
        <w:rPr>
          <w:rFonts w:ascii="Arial" w:hAnsi="Arial" w:cs="Arial"/>
          <w:spacing w:val="-7"/>
        </w:rPr>
        <w:t xml:space="preserve"> </w:t>
      </w:r>
      <w:r w:rsidRPr="00740395">
        <w:rPr>
          <w:rFonts w:ascii="Arial" w:hAnsi="Arial" w:cs="Arial"/>
        </w:rPr>
        <w:t>à</w:t>
      </w:r>
      <w:r w:rsidRPr="00740395">
        <w:rPr>
          <w:rFonts w:ascii="Arial" w:hAnsi="Arial" w:cs="Arial"/>
          <w:spacing w:val="-6"/>
        </w:rPr>
        <w:t xml:space="preserve"> </w:t>
      </w:r>
      <w:r w:rsidRPr="00740395">
        <w:rPr>
          <w:rFonts w:ascii="Arial" w:hAnsi="Arial" w:cs="Arial"/>
        </w:rPr>
        <w:t>réaliser</w:t>
      </w:r>
      <w:r w:rsidRPr="00740395">
        <w:rPr>
          <w:rFonts w:ascii="Arial" w:hAnsi="Arial" w:cs="Arial"/>
          <w:spacing w:val="-1"/>
        </w:rPr>
        <w:t xml:space="preserve"> </w:t>
      </w:r>
      <w:r w:rsidRPr="00740395">
        <w:rPr>
          <w:rFonts w:ascii="Arial" w:hAnsi="Arial" w:cs="Arial"/>
        </w:rPr>
        <w:t>avec</w:t>
      </w:r>
      <w:r w:rsidRPr="00740395">
        <w:rPr>
          <w:rFonts w:ascii="Arial" w:hAnsi="Arial" w:cs="Arial"/>
          <w:spacing w:val="-4"/>
        </w:rPr>
        <w:t xml:space="preserve"> </w:t>
      </w:r>
      <w:r w:rsidRPr="00740395">
        <w:rPr>
          <w:rFonts w:ascii="Arial" w:hAnsi="Arial" w:cs="Arial"/>
        </w:rPr>
        <w:t>les</w:t>
      </w:r>
      <w:r w:rsidRPr="00740395">
        <w:rPr>
          <w:rFonts w:ascii="Arial" w:hAnsi="Arial" w:cs="Arial"/>
          <w:spacing w:val="-11"/>
        </w:rPr>
        <w:t xml:space="preserve"> </w:t>
      </w:r>
      <w:r w:rsidRPr="00740395">
        <w:rPr>
          <w:rFonts w:ascii="Arial" w:hAnsi="Arial" w:cs="Arial"/>
        </w:rPr>
        <w:t>corps d'états connexes</w:t>
      </w:r>
    </w:p>
    <w:p w14:paraId="318F7E3B" w14:textId="77777777" w:rsidR="000F2829" w:rsidRPr="00740395" w:rsidRDefault="000F2829" w:rsidP="00150F44">
      <w:pPr>
        <w:pStyle w:val="Paragraphedeliste"/>
        <w:widowControl w:val="0"/>
        <w:numPr>
          <w:ilvl w:val="0"/>
          <w:numId w:val="31"/>
        </w:numPr>
        <w:tabs>
          <w:tab w:val="left" w:pos="2128"/>
        </w:tabs>
        <w:autoSpaceDE w:val="0"/>
        <w:autoSpaceDN w:val="0"/>
        <w:spacing w:before="20"/>
        <w:ind w:left="718" w:hanging="360"/>
        <w:contextualSpacing w:val="0"/>
        <w:jc w:val="left"/>
        <w:rPr>
          <w:rFonts w:ascii="Arial" w:hAnsi="Arial" w:cs="Arial"/>
        </w:rPr>
      </w:pPr>
      <w:r w:rsidRPr="00740395">
        <w:rPr>
          <w:rFonts w:ascii="Arial" w:hAnsi="Arial" w:cs="Arial"/>
        </w:rPr>
        <w:t>Plans</w:t>
      </w:r>
      <w:r w:rsidRPr="00740395">
        <w:rPr>
          <w:rFonts w:ascii="Arial" w:hAnsi="Arial" w:cs="Arial"/>
          <w:spacing w:val="-15"/>
        </w:rPr>
        <w:t xml:space="preserve"> </w:t>
      </w:r>
      <w:r w:rsidRPr="00740395">
        <w:rPr>
          <w:rFonts w:ascii="Arial" w:hAnsi="Arial" w:cs="Arial"/>
        </w:rPr>
        <w:t>de</w:t>
      </w:r>
      <w:r w:rsidRPr="00740395">
        <w:rPr>
          <w:rFonts w:ascii="Arial" w:hAnsi="Arial" w:cs="Arial"/>
          <w:spacing w:val="-15"/>
        </w:rPr>
        <w:t xml:space="preserve"> </w:t>
      </w:r>
      <w:r w:rsidRPr="00740395">
        <w:rPr>
          <w:rFonts w:ascii="Arial" w:hAnsi="Arial" w:cs="Arial"/>
        </w:rPr>
        <w:t>cheminements</w:t>
      </w:r>
      <w:r w:rsidRPr="00740395">
        <w:rPr>
          <w:rFonts w:ascii="Arial" w:hAnsi="Arial" w:cs="Arial"/>
          <w:spacing w:val="-2"/>
        </w:rPr>
        <w:t xml:space="preserve"> </w:t>
      </w:r>
      <w:r w:rsidRPr="00740395">
        <w:rPr>
          <w:rFonts w:ascii="Arial" w:hAnsi="Arial" w:cs="Arial"/>
        </w:rPr>
        <w:t>des</w:t>
      </w:r>
      <w:r w:rsidRPr="00740395">
        <w:rPr>
          <w:rFonts w:ascii="Arial" w:hAnsi="Arial" w:cs="Arial"/>
          <w:spacing w:val="-12"/>
        </w:rPr>
        <w:t xml:space="preserve"> </w:t>
      </w:r>
      <w:r w:rsidRPr="00740395">
        <w:rPr>
          <w:rFonts w:ascii="Arial" w:hAnsi="Arial" w:cs="Arial"/>
        </w:rPr>
        <w:t>réseaux</w:t>
      </w:r>
      <w:r w:rsidRPr="00740395">
        <w:rPr>
          <w:rFonts w:ascii="Arial" w:hAnsi="Arial" w:cs="Arial"/>
          <w:spacing w:val="-2"/>
        </w:rPr>
        <w:t xml:space="preserve"> </w:t>
      </w:r>
      <w:r w:rsidRPr="00740395">
        <w:rPr>
          <w:rFonts w:ascii="Arial" w:hAnsi="Arial" w:cs="Arial"/>
        </w:rPr>
        <w:t>et</w:t>
      </w:r>
      <w:r w:rsidRPr="00740395">
        <w:rPr>
          <w:rFonts w:ascii="Arial" w:hAnsi="Arial" w:cs="Arial"/>
          <w:spacing w:val="-5"/>
        </w:rPr>
        <w:t xml:space="preserve"> </w:t>
      </w:r>
      <w:r w:rsidRPr="00740395">
        <w:rPr>
          <w:rFonts w:ascii="Arial" w:hAnsi="Arial" w:cs="Arial"/>
        </w:rPr>
        <w:t>d'implantation</w:t>
      </w:r>
      <w:r w:rsidRPr="00740395">
        <w:rPr>
          <w:rFonts w:ascii="Arial" w:hAnsi="Arial" w:cs="Arial"/>
          <w:spacing w:val="-15"/>
        </w:rPr>
        <w:t xml:space="preserve"> </w:t>
      </w:r>
      <w:r w:rsidRPr="00740395">
        <w:rPr>
          <w:rFonts w:ascii="Arial" w:hAnsi="Arial" w:cs="Arial"/>
        </w:rPr>
        <w:t>des</w:t>
      </w:r>
      <w:r w:rsidRPr="00740395">
        <w:rPr>
          <w:rFonts w:ascii="Arial" w:hAnsi="Arial" w:cs="Arial"/>
          <w:spacing w:val="-11"/>
        </w:rPr>
        <w:t xml:space="preserve"> </w:t>
      </w:r>
      <w:r w:rsidRPr="00740395">
        <w:rPr>
          <w:rFonts w:ascii="Arial" w:hAnsi="Arial" w:cs="Arial"/>
        </w:rPr>
        <w:t>matériels</w:t>
      </w:r>
      <w:r w:rsidRPr="00740395">
        <w:rPr>
          <w:rFonts w:ascii="Arial" w:hAnsi="Arial" w:cs="Arial"/>
          <w:spacing w:val="-6"/>
        </w:rPr>
        <w:t xml:space="preserve"> </w:t>
      </w:r>
      <w:r w:rsidRPr="00740395">
        <w:rPr>
          <w:rFonts w:ascii="Arial" w:hAnsi="Arial" w:cs="Arial"/>
        </w:rPr>
        <w:t>au</w:t>
      </w:r>
      <w:r w:rsidRPr="00740395">
        <w:rPr>
          <w:rFonts w:ascii="Arial" w:hAnsi="Arial" w:cs="Arial"/>
          <w:spacing w:val="-4"/>
        </w:rPr>
        <w:t xml:space="preserve"> </w:t>
      </w:r>
      <w:r w:rsidRPr="00740395">
        <w:rPr>
          <w:rFonts w:ascii="Arial" w:hAnsi="Arial" w:cs="Arial"/>
          <w:spacing w:val="-2"/>
        </w:rPr>
        <w:t>1/100"’,</w:t>
      </w:r>
    </w:p>
    <w:p w14:paraId="05BDAC4E" w14:textId="5357B212" w:rsidR="000F2829" w:rsidRPr="00740395" w:rsidRDefault="000F2829" w:rsidP="00150F44">
      <w:pPr>
        <w:pStyle w:val="Paragraphedeliste"/>
        <w:widowControl w:val="0"/>
        <w:numPr>
          <w:ilvl w:val="0"/>
          <w:numId w:val="31"/>
        </w:numPr>
        <w:autoSpaceDE w:val="0"/>
        <w:autoSpaceDN w:val="0"/>
        <w:spacing w:before="19"/>
        <w:ind w:left="715" w:right="1945" w:hanging="357"/>
        <w:contextualSpacing w:val="0"/>
        <w:jc w:val="left"/>
        <w:rPr>
          <w:rFonts w:ascii="Arial" w:hAnsi="Arial" w:cs="Arial"/>
        </w:rPr>
      </w:pPr>
      <w:r w:rsidRPr="00740395">
        <w:rPr>
          <w:rFonts w:ascii="Arial" w:hAnsi="Arial" w:cs="Arial"/>
        </w:rPr>
        <w:t>Architecture</w:t>
      </w:r>
      <w:r w:rsidRPr="00740395">
        <w:rPr>
          <w:rFonts w:ascii="Arial" w:hAnsi="Arial" w:cs="Arial"/>
          <w:spacing w:val="-11"/>
        </w:rPr>
        <w:t xml:space="preserve"> </w:t>
      </w:r>
      <w:r w:rsidRPr="00740395">
        <w:rPr>
          <w:rFonts w:ascii="Arial" w:hAnsi="Arial" w:cs="Arial"/>
        </w:rPr>
        <w:t>détaillée</w:t>
      </w:r>
      <w:r w:rsidRPr="00740395">
        <w:rPr>
          <w:rFonts w:ascii="Arial" w:hAnsi="Arial" w:cs="Arial"/>
          <w:spacing w:val="-11"/>
        </w:rPr>
        <w:t xml:space="preserve"> </w:t>
      </w:r>
      <w:r w:rsidRPr="00740395">
        <w:rPr>
          <w:rFonts w:ascii="Arial" w:hAnsi="Arial" w:cs="Arial"/>
        </w:rPr>
        <w:t>du</w:t>
      </w:r>
      <w:r w:rsidRPr="00740395">
        <w:rPr>
          <w:rFonts w:ascii="Arial" w:hAnsi="Arial" w:cs="Arial"/>
          <w:spacing w:val="-15"/>
        </w:rPr>
        <w:t xml:space="preserve"> </w:t>
      </w:r>
      <w:r w:rsidRPr="00740395">
        <w:rPr>
          <w:rFonts w:ascii="Arial" w:hAnsi="Arial" w:cs="Arial"/>
        </w:rPr>
        <w:t>système</w:t>
      </w:r>
      <w:r w:rsidRPr="00740395">
        <w:rPr>
          <w:rFonts w:ascii="Arial" w:hAnsi="Arial" w:cs="Arial"/>
          <w:spacing w:val="-12"/>
        </w:rPr>
        <w:t xml:space="preserve"> </w:t>
      </w:r>
      <w:r w:rsidRPr="00740395">
        <w:rPr>
          <w:rFonts w:ascii="Arial" w:hAnsi="Arial" w:cs="Arial"/>
        </w:rPr>
        <w:t>et</w:t>
      </w:r>
      <w:r w:rsidRPr="00740395">
        <w:rPr>
          <w:rFonts w:ascii="Arial" w:hAnsi="Arial" w:cs="Arial"/>
          <w:spacing w:val="-15"/>
        </w:rPr>
        <w:t xml:space="preserve"> </w:t>
      </w:r>
      <w:r w:rsidRPr="00740395">
        <w:rPr>
          <w:rFonts w:ascii="Arial" w:hAnsi="Arial" w:cs="Arial"/>
        </w:rPr>
        <w:t>document</w:t>
      </w:r>
      <w:r w:rsidRPr="00740395">
        <w:rPr>
          <w:rFonts w:ascii="Arial" w:hAnsi="Arial" w:cs="Arial"/>
          <w:spacing w:val="-9"/>
        </w:rPr>
        <w:t xml:space="preserve"> </w:t>
      </w:r>
      <w:r w:rsidRPr="00740395">
        <w:rPr>
          <w:rFonts w:ascii="Arial" w:hAnsi="Arial" w:cs="Arial"/>
        </w:rPr>
        <w:t>de</w:t>
      </w:r>
      <w:r w:rsidRPr="00740395">
        <w:rPr>
          <w:rFonts w:ascii="Arial" w:hAnsi="Arial" w:cs="Arial"/>
          <w:spacing w:val="-15"/>
        </w:rPr>
        <w:t xml:space="preserve"> </w:t>
      </w:r>
      <w:r w:rsidRPr="00740395">
        <w:rPr>
          <w:rFonts w:ascii="Arial" w:hAnsi="Arial" w:cs="Arial"/>
        </w:rPr>
        <w:t>présentation</w:t>
      </w:r>
      <w:r w:rsidRPr="00740395">
        <w:rPr>
          <w:rFonts w:ascii="Arial" w:hAnsi="Arial" w:cs="Arial"/>
          <w:spacing w:val="-1"/>
        </w:rPr>
        <w:t xml:space="preserve"> </w:t>
      </w:r>
      <w:r w:rsidRPr="00740395">
        <w:rPr>
          <w:rFonts w:ascii="Arial" w:hAnsi="Arial" w:cs="Arial"/>
        </w:rPr>
        <w:t>matérielle</w:t>
      </w:r>
      <w:r w:rsidRPr="00740395">
        <w:rPr>
          <w:rFonts w:ascii="Arial" w:hAnsi="Arial" w:cs="Arial"/>
          <w:spacing w:val="-12"/>
        </w:rPr>
        <w:t xml:space="preserve"> </w:t>
      </w:r>
      <w:r w:rsidRPr="00740395">
        <w:rPr>
          <w:rFonts w:ascii="Arial" w:hAnsi="Arial" w:cs="Arial"/>
        </w:rPr>
        <w:t>(serveur, postes d’exploitation,</w:t>
      </w:r>
      <w:r w:rsidRPr="00740395">
        <w:rPr>
          <w:rFonts w:ascii="Arial" w:hAnsi="Arial" w:cs="Arial"/>
          <w:spacing w:val="-4"/>
        </w:rPr>
        <w:t xml:space="preserve"> </w:t>
      </w:r>
      <w:r w:rsidRPr="00740395">
        <w:rPr>
          <w:rFonts w:ascii="Arial" w:hAnsi="Arial" w:cs="Arial"/>
        </w:rPr>
        <w:t>outils d'archivage,</w:t>
      </w:r>
      <w:r w:rsidRPr="00740395">
        <w:rPr>
          <w:rFonts w:ascii="Arial" w:hAnsi="Arial" w:cs="Arial"/>
          <w:spacing w:val="40"/>
        </w:rPr>
        <w:t xml:space="preserve"> </w:t>
      </w:r>
      <w:r w:rsidRPr="00740395">
        <w:rPr>
          <w:rFonts w:ascii="Arial" w:hAnsi="Arial" w:cs="Arial"/>
        </w:rPr>
        <w:t>interfaces entrées/sorties) et des fonctionnalités logicielles telles que :  PTZ, stockage à N-30, archivages etc..)</w:t>
      </w:r>
    </w:p>
    <w:p w14:paraId="5887D8B1" w14:textId="77777777" w:rsidR="000F2829" w:rsidRPr="00740395" w:rsidRDefault="000F2829" w:rsidP="00150F44">
      <w:pPr>
        <w:pStyle w:val="Paragraphedeliste"/>
        <w:widowControl w:val="0"/>
        <w:numPr>
          <w:ilvl w:val="0"/>
          <w:numId w:val="31"/>
        </w:numPr>
        <w:tabs>
          <w:tab w:val="left" w:pos="2115"/>
        </w:tabs>
        <w:autoSpaceDE w:val="0"/>
        <w:autoSpaceDN w:val="0"/>
        <w:spacing w:before="21"/>
        <w:ind w:left="705" w:hanging="361"/>
        <w:contextualSpacing w:val="0"/>
        <w:jc w:val="left"/>
        <w:rPr>
          <w:rFonts w:ascii="Arial" w:hAnsi="Arial" w:cs="Arial"/>
        </w:rPr>
      </w:pPr>
      <w:r w:rsidRPr="00740395">
        <w:rPr>
          <w:rFonts w:ascii="Arial" w:hAnsi="Arial" w:cs="Arial"/>
        </w:rPr>
        <w:t>Les</w:t>
      </w:r>
      <w:r w:rsidRPr="00740395">
        <w:rPr>
          <w:rFonts w:ascii="Arial" w:hAnsi="Arial" w:cs="Arial"/>
          <w:spacing w:val="-15"/>
        </w:rPr>
        <w:t xml:space="preserve"> </w:t>
      </w:r>
      <w:r w:rsidRPr="00740395">
        <w:rPr>
          <w:rFonts w:ascii="Arial" w:hAnsi="Arial" w:cs="Arial"/>
        </w:rPr>
        <w:t>durées</w:t>
      </w:r>
      <w:r w:rsidRPr="00740395">
        <w:rPr>
          <w:rFonts w:ascii="Arial" w:hAnsi="Arial" w:cs="Arial"/>
          <w:spacing w:val="-6"/>
        </w:rPr>
        <w:t xml:space="preserve"> </w:t>
      </w:r>
      <w:r w:rsidRPr="00740395">
        <w:rPr>
          <w:rFonts w:ascii="Arial" w:hAnsi="Arial" w:cs="Arial"/>
        </w:rPr>
        <w:t>prévisionnelles</w:t>
      </w:r>
      <w:r w:rsidRPr="00740395">
        <w:rPr>
          <w:rFonts w:ascii="Arial" w:hAnsi="Arial" w:cs="Arial"/>
          <w:spacing w:val="-15"/>
        </w:rPr>
        <w:t xml:space="preserve"> </w:t>
      </w:r>
      <w:r w:rsidRPr="00740395">
        <w:rPr>
          <w:rFonts w:ascii="Arial" w:hAnsi="Arial" w:cs="Arial"/>
        </w:rPr>
        <w:t>de</w:t>
      </w:r>
      <w:r w:rsidRPr="00740395">
        <w:rPr>
          <w:rFonts w:ascii="Arial" w:hAnsi="Arial" w:cs="Arial"/>
          <w:spacing w:val="-12"/>
        </w:rPr>
        <w:t xml:space="preserve"> </w:t>
      </w:r>
      <w:r w:rsidRPr="00740395">
        <w:rPr>
          <w:rFonts w:ascii="Arial" w:hAnsi="Arial" w:cs="Arial"/>
        </w:rPr>
        <w:t>réalisation</w:t>
      </w:r>
      <w:r w:rsidRPr="00740395">
        <w:rPr>
          <w:rFonts w:ascii="Arial" w:hAnsi="Arial" w:cs="Arial"/>
          <w:spacing w:val="6"/>
        </w:rPr>
        <w:t xml:space="preserve"> </w:t>
      </w:r>
      <w:r w:rsidRPr="00740395">
        <w:rPr>
          <w:rFonts w:ascii="Arial" w:hAnsi="Arial" w:cs="Arial"/>
        </w:rPr>
        <w:t>des</w:t>
      </w:r>
      <w:r w:rsidRPr="00740395">
        <w:rPr>
          <w:rFonts w:ascii="Arial" w:hAnsi="Arial" w:cs="Arial"/>
          <w:spacing w:val="-13"/>
        </w:rPr>
        <w:t xml:space="preserve"> </w:t>
      </w:r>
      <w:r w:rsidRPr="00740395">
        <w:rPr>
          <w:rFonts w:ascii="Arial" w:hAnsi="Arial" w:cs="Arial"/>
        </w:rPr>
        <w:t>études</w:t>
      </w:r>
      <w:r w:rsidRPr="00740395">
        <w:rPr>
          <w:rFonts w:ascii="Arial" w:hAnsi="Arial" w:cs="Arial"/>
          <w:spacing w:val="-5"/>
        </w:rPr>
        <w:t xml:space="preserve"> </w:t>
      </w:r>
      <w:r w:rsidRPr="00740395">
        <w:rPr>
          <w:rFonts w:ascii="Arial" w:hAnsi="Arial" w:cs="Arial"/>
        </w:rPr>
        <w:t>d'exécution</w:t>
      </w:r>
      <w:r w:rsidRPr="00740395">
        <w:rPr>
          <w:rFonts w:ascii="Arial" w:hAnsi="Arial" w:cs="Arial"/>
          <w:spacing w:val="-5"/>
        </w:rPr>
        <w:t xml:space="preserve"> </w:t>
      </w:r>
      <w:r w:rsidRPr="00740395">
        <w:rPr>
          <w:rFonts w:ascii="Arial" w:hAnsi="Arial" w:cs="Arial"/>
        </w:rPr>
        <w:t>et</w:t>
      </w:r>
      <w:r w:rsidRPr="00740395">
        <w:rPr>
          <w:rFonts w:ascii="Arial" w:hAnsi="Arial" w:cs="Arial"/>
          <w:spacing w:val="-12"/>
        </w:rPr>
        <w:t xml:space="preserve"> </w:t>
      </w:r>
      <w:r w:rsidRPr="00740395">
        <w:rPr>
          <w:rFonts w:ascii="Arial" w:hAnsi="Arial" w:cs="Arial"/>
        </w:rPr>
        <w:t>des</w:t>
      </w:r>
      <w:r w:rsidRPr="00740395">
        <w:rPr>
          <w:rFonts w:ascii="Arial" w:hAnsi="Arial" w:cs="Arial"/>
          <w:spacing w:val="-7"/>
        </w:rPr>
        <w:t xml:space="preserve"> </w:t>
      </w:r>
      <w:r w:rsidRPr="00740395">
        <w:rPr>
          <w:rFonts w:ascii="Arial" w:hAnsi="Arial" w:cs="Arial"/>
          <w:spacing w:val="-2"/>
        </w:rPr>
        <w:t>travaux</w:t>
      </w:r>
    </w:p>
    <w:p w14:paraId="6E90EC85" w14:textId="77777777" w:rsidR="000F2829" w:rsidRPr="00740395" w:rsidRDefault="000F2829" w:rsidP="00150F44">
      <w:pPr>
        <w:pStyle w:val="Paragraphedeliste"/>
        <w:widowControl w:val="0"/>
        <w:numPr>
          <w:ilvl w:val="0"/>
          <w:numId w:val="31"/>
        </w:numPr>
        <w:tabs>
          <w:tab w:val="left" w:pos="2121"/>
          <w:tab w:val="left" w:pos="2127"/>
        </w:tabs>
        <w:autoSpaceDE w:val="0"/>
        <w:autoSpaceDN w:val="0"/>
        <w:spacing w:before="29" w:line="237" w:lineRule="auto"/>
        <w:ind w:left="711" w:right="1967" w:hanging="360"/>
        <w:contextualSpacing w:val="0"/>
        <w:jc w:val="left"/>
        <w:rPr>
          <w:rFonts w:ascii="Arial" w:hAnsi="Arial" w:cs="Arial"/>
          <w:sz w:val="28"/>
          <w:szCs w:val="28"/>
        </w:rPr>
      </w:pPr>
      <w:r w:rsidRPr="00740395">
        <w:rPr>
          <w:rFonts w:ascii="Arial" w:hAnsi="Arial" w:cs="Arial"/>
        </w:rPr>
        <w:t>Une</w:t>
      </w:r>
      <w:r w:rsidRPr="00740395">
        <w:rPr>
          <w:rFonts w:ascii="Arial" w:hAnsi="Arial" w:cs="Arial"/>
          <w:spacing w:val="-12"/>
        </w:rPr>
        <w:t xml:space="preserve"> </w:t>
      </w:r>
      <w:r w:rsidRPr="00740395">
        <w:rPr>
          <w:rFonts w:ascii="Arial" w:hAnsi="Arial" w:cs="Arial"/>
        </w:rPr>
        <w:t>estimation</w:t>
      </w:r>
      <w:r w:rsidRPr="00740395">
        <w:rPr>
          <w:rFonts w:ascii="Arial" w:hAnsi="Arial" w:cs="Arial"/>
          <w:spacing w:val="-4"/>
        </w:rPr>
        <w:t xml:space="preserve"> </w:t>
      </w:r>
      <w:r w:rsidRPr="00740395">
        <w:rPr>
          <w:rFonts w:ascii="Arial" w:hAnsi="Arial" w:cs="Arial"/>
        </w:rPr>
        <w:t>définitive</w:t>
      </w:r>
      <w:r w:rsidRPr="00740395">
        <w:rPr>
          <w:rFonts w:ascii="Arial" w:hAnsi="Arial" w:cs="Arial"/>
          <w:spacing w:val="-3"/>
        </w:rPr>
        <w:t xml:space="preserve"> </w:t>
      </w:r>
      <w:r w:rsidRPr="00740395">
        <w:rPr>
          <w:rFonts w:ascii="Arial" w:hAnsi="Arial" w:cs="Arial"/>
        </w:rPr>
        <w:t>du</w:t>
      </w:r>
      <w:r w:rsidRPr="00740395">
        <w:rPr>
          <w:rFonts w:ascii="Arial" w:hAnsi="Arial" w:cs="Arial"/>
          <w:spacing w:val="-15"/>
        </w:rPr>
        <w:t xml:space="preserve"> </w:t>
      </w:r>
      <w:r w:rsidRPr="00740395">
        <w:rPr>
          <w:rFonts w:ascii="Arial" w:hAnsi="Arial" w:cs="Arial"/>
        </w:rPr>
        <w:t>coût</w:t>
      </w:r>
      <w:r w:rsidRPr="00740395">
        <w:rPr>
          <w:rFonts w:ascii="Arial" w:hAnsi="Arial" w:cs="Arial"/>
          <w:spacing w:val="-12"/>
        </w:rPr>
        <w:t xml:space="preserve"> </w:t>
      </w:r>
      <w:r w:rsidRPr="00740395">
        <w:rPr>
          <w:rFonts w:ascii="Arial" w:hAnsi="Arial" w:cs="Arial"/>
        </w:rPr>
        <w:t>prévisionnel des</w:t>
      </w:r>
      <w:r w:rsidRPr="00740395">
        <w:rPr>
          <w:rFonts w:ascii="Arial" w:hAnsi="Arial" w:cs="Arial"/>
          <w:spacing w:val="-15"/>
        </w:rPr>
        <w:t xml:space="preserve"> </w:t>
      </w:r>
      <w:r w:rsidRPr="00740395">
        <w:rPr>
          <w:rFonts w:ascii="Arial" w:hAnsi="Arial" w:cs="Arial"/>
        </w:rPr>
        <w:t>travaux</w:t>
      </w:r>
      <w:r w:rsidRPr="00740395">
        <w:rPr>
          <w:rFonts w:ascii="Arial" w:hAnsi="Arial" w:cs="Arial"/>
          <w:spacing w:val="-5"/>
        </w:rPr>
        <w:t xml:space="preserve"> </w:t>
      </w:r>
      <w:r w:rsidRPr="00740395">
        <w:rPr>
          <w:rFonts w:ascii="Arial" w:hAnsi="Arial" w:cs="Arial"/>
        </w:rPr>
        <w:t>détaillant le</w:t>
      </w:r>
      <w:r w:rsidRPr="00740395">
        <w:rPr>
          <w:rFonts w:ascii="Arial" w:hAnsi="Arial" w:cs="Arial"/>
          <w:spacing w:val="-15"/>
        </w:rPr>
        <w:t xml:space="preserve"> </w:t>
      </w:r>
      <w:r w:rsidRPr="00740395">
        <w:rPr>
          <w:rFonts w:ascii="Arial" w:hAnsi="Arial" w:cs="Arial"/>
        </w:rPr>
        <w:t>coût</w:t>
      </w:r>
      <w:r w:rsidRPr="00740395">
        <w:rPr>
          <w:rFonts w:ascii="Arial" w:hAnsi="Arial" w:cs="Arial"/>
          <w:spacing w:val="-14"/>
        </w:rPr>
        <w:t xml:space="preserve"> </w:t>
      </w:r>
      <w:r w:rsidRPr="00740395">
        <w:rPr>
          <w:rFonts w:ascii="Arial" w:hAnsi="Arial" w:cs="Arial"/>
        </w:rPr>
        <w:t>relatif pour chaque</w:t>
      </w:r>
      <w:r w:rsidRPr="00740395">
        <w:rPr>
          <w:rFonts w:ascii="Arial" w:hAnsi="Arial" w:cs="Arial"/>
          <w:spacing w:val="-2"/>
        </w:rPr>
        <w:t xml:space="preserve"> </w:t>
      </w:r>
      <w:r w:rsidRPr="00740395">
        <w:rPr>
          <w:rFonts w:ascii="Arial" w:hAnsi="Arial" w:cs="Arial"/>
        </w:rPr>
        <w:t>corps de métier concernant la</w:t>
      </w:r>
      <w:r w:rsidRPr="00740395">
        <w:rPr>
          <w:rFonts w:ascii="Arial" w:hAnsi="Arial" w:cs="Arial"/>
          <w:spacing w:val="-10"/>
        </w:rPr>
        <w:t xml:space="preserve"> </w:t>
      </w:r>
      <w:r w:rsidRPr="00740395">
        <w:rPr>
          <w:rFonts w:ascii="Arial" w:hAnsi="Arial" w:cs="Arial"/>
        </w:rPr>
        <w:t>part</w:t>
      </w:r>
      <w:r w:rsidRPr="00740395">
        <w:rPr>
          <w:rFonts w:ascii="Arial" w:hAnsi="Arial" w:cs="Arial"/>
          <w:spacing w:val="-1"/>
        </w:rPr>
        <w:t xml:space="preserve"> des </w:t>
      </w:r>
      <w:r w:rsidRPr="00740395">
        <w:rPr>
          <w:rFonts w:ascii="Arial" w:hAnsi="Arial" w:cs="Arial"/>
        </w:rPr>
        <w:t>matériels</w:t>
      </w:r>
      <w:r w:rsidRPr="00740395">
        <w:rPr>
          <w:rFonts w:ascii="Arial" w:hAnsi="Arial" w:cs="Arial"/>
          <w:spacing w:val="-3"/>
        </w:rPr>
        <w:t xml:space="preserve"> </w:t>
      </w:r>
      <w:r w:rsidRPr="00740395">
        <w:rPr>
          <w:rFonts w:ascii="Arial" w:hAnsi="Arial" w:cs="Arial"/>
        </w:rPr>
        <w:t>et</w:t>
      </w:r>
      <w:r w:rsidRPr="00740395">
        <w:rPr>
          <w:rFonts w:ascii="Arial" w:hAnsi="Arial" w:cs="Arial"/>
          <w:spacing w:val="-4"/>
        </w:rPr>
        <w:t xml:space="preserve"> </w:t>
      </w:r>
      <w:r w:rsidRPr="00740395">
        <w:rPr>
          <w:rFonts w:ascii="Arial" w:hAnsi="Arial" w:cs="Arial"/>
        </w:rPr>
        <w:t>la</w:t>
      </w:r>
      <w:r w:rsidRPr="00740395">
        <w:rPr>
          <w:rFonts w:ascii="Arial" w:hAnsi="Arial" w:cs="Arial"/>
          <w:spacing w:val="-10"/>
        </w:rPr>
        <w:t xml:space="preserve"> </w:t>
      </w:r>
      <w:r w:rsidRPr="00740395">
        <w:rPr>
          <w:rFonts w:ascii="Arial" w:hAnsi="Arial" w:cs="Arial"/>
        </w:rPr>
        <w:t>part de la main</w:t>
      </w:r>
      <w:r w:rsidRPr="00740395">
        <w:rPr>
          <w:rFonts w:ascii="Arial" w:hAnsi="Arial" w:cs="Arial"/>
          <w:spacing w:val="-1"/>
        </w:rPr>
        <w:t xml:space="preserve"> </w:t>
      </w:r>
      <w:r w:rsidRPr="00740395">
        <w:rPr>
          <w:rFonts w:ascii="Arial" w:hAnsi="Arial" w:cs="Arial"/>
        </w:rPr>
        <w:t>d'œuvre,</w:t>
      </w:r>
    </w:p>
    <w:p w14:paraId="445BB3E8" w14:textId="7285FD60" w:rsidR="00263984" w:rsidRDefault="000F2829" w:rsidP="00740395">
      <w:pPr>
        <w:pStyle w:val="Paragraphedeliste"/>
        <w:widowControl w:val="0"/>
        <w:numPr>
          <w:ilvl w:val="0"/>
          <w:numId w:val="31"/>
        </w:numPr>
        <w:tabs>
          <w:tab w:val="left" w:pos="2125"/>
          <w:tab w:val="left" w:pos="2127"/>
        </w:tabs>
        <w:autoSpaceDE w:val="0"/>
        <w:autoSpaceDN w:val="0"/>
        <w:spacing w:before="24" w:line="237" w:lineRule="auto"/>
        <w:ind w:left="717" w:right="1674"/>
        <w:contextualSpacing w:val="0"/>
        <w:jc w:val="left"/>
        <w:rPr>
          <w:rFonts w:ascii="Arial" w:hAnsi="Arial" w:cs="Arial"/>
        </w:rPr>
      </w:pPr>
      <w:r w:rsidRPr="00740395">
        <w:rPr>
          <w:rFonts w:ascii="Arial" w:hAnsi="Arial" w:cs="Arial"/>
        </w:rPr>
        <w:t>Calcul</w:t>
      </w:r>
      <w:r w:rsidRPr="00740395">
        <w:rPr>
          <w:rFonts w:ascii="Arial" w:hAnsi="Arial" w:cs="Arial"/>
          <w:spacing w:val="-1"/>
        </w:rPr>
        <w:t xml:space="preserve"> </w:t>
      </w:r>
      <w:r w:rsidRPr="00740395">
        <w:rPr>
          <w:rFonts w:ascii="Arial" w:hAnsi="Arial" w:cs="Arial"/>
        </w:rPr>
        <w:t>estimatif</w:t>
      </w:r>
      <w:r w:rsidRPr="00740395">
        <w:rPr>
          <w:rFonts w:ascii="Arial" w:hAnsi="Arial" w:cs="Arial"/>
          <w:spacing w:val="-2"/>
        </w:rPr>
        <w:t xml:space="preserve"> </w:t>
      </w:r>
      <w:r w:rsidRPr="00740395">
        <w:rPr>
          <w:rFonts w:ascii="Arial" w:hAnsi="Arial" w:cs="Arial"/>
        </w:rPr>
        <w:t>du</w:t>
      </w:r>
      <w:r w:rsidRPr="00740395">
        <w:rPr>
          <w:rFonts w:ascii="Arial" w:hAnsi="Arial" w:cs="Arial"/>
          <w:spacing w:val="-11"/>
        </w:rPr>
        <w:t xml:space="preserve"> </w:t>
      </w:r>
      <w:r w:rsidRPr="00740395">
        <w:rPr>
          <w:rFonts w:ascii="Arial" w:hAnsi="Arial" w:cs="Arial"/>
        </w:rPr>
        <w:t>MTBF</w:t>
      </w:r>
      <w:r w:rsidR="00A449C5">
        <w:rPr>
          <w:rFonts w:ascii="Arial" w:hAnsi="Arial" w:cs="Arial"/>
        </w:rPr>
        <w:t xml:space="preserve"> </w:t>
      </w:r>
      <w:r w:rsidR="00740395">
        <w:rPr>
          <w:rFonts w:ascii="Arial" w:hAnsi="Arial" w:cs="Arial"/>
        </w:rPr>
        <w:t>(temps moyen entre les pannes)</w:t>
      </w:r>
      <w:r w:rsidRPr="00740395">
        <w:rPr>
          <w:rFonts w:ascii="Arial" w:hAnsi="Arial" w:cs="Arial"/>
          <w:spacing w:val="-11"/>
        </w:rPr>
        <w:t xml:space="preserve"> </w:t>
      </w:r>
      <w:r w:rsidRPr="00740395">
        <w:rPr>
          <w:rFonts w:ascii="Arial" w:hAnsi="Arial" w:cs="Arial"/>
        </w:rPr>
        <w:t>et</w:t>
      </w:r>
      <w:r w:rsidRPr="00740395">
        <w:rPr>
          <w:rFonts w:ascii="Arial" w:hAnsi="Arial" w:cs="Arial"/>
          <w:spacing w:val="-15"/>
        </w:rPr>
        <w:t xml:space="preserve"> </w:t>
      </w:r>
      <w:r w:rsidRPr="00740395">
        <w:rPr>
          <w:rFonts w:ascii="Arial" w:hAnsi="Arial" w:cs="Arial"/>
        </w:rPr>
        <w:t>du</w:t>
      </w:r>
      <w:r w:rsidRPr="00740395">
        <w:rPr>
          <w:rFonts w:ascii="Arial" w:hAnsi="Arial" w:cs="Arial"/>
          <w:spacing w:val="-11"/>
        </w:rPr>
        <w:t xml:space="preserve"> </w:t>
      </w:r>
      <w:r w:rsidRPr="00740395">
        <w:rPr>
          <w:rFonts w:ascii="Arial" w:hAnsi="Arial" w:cs="Arial"/>
        </w:rPr>
        <w:t>MTTR</w:t>
      </w:r>
      <w:r w:rsidR="00A449C5">
        <w:rPr>
          <w:rFonts w:ascii="Arial" w:hAnsi="Arial" w:cs="Arial"/>
        </w:rPr>
        <w:t xml:space="preserve"> </w:t>
      </w:r>
      <w:r w:rsidR="00740395">
        <w:rPr>
          <w:rFonts w:ascii="Arial" w:hAnsi="Arial" w:cs="Arial"/>
        </w:rPr>
        <w:t>(temps moyen pour réparer la panne)</w:t>
      </w:r>
      <w:r w:rsidRPr="00740395">
        <w:rPr>
          <w:rFonts w:ascii="Arial" w:hAnsi="Arial" w:cs="Arial"/>
          <w:spacing w:val="-7"/>
        </w:rPr>
        <w:t xml:space="preserve"> </w:t>
      </w:r>
      <w:r w:rsidRPr="00740395">
        <w:rPr>
          <w:rFonts w:ascii="Arial" w:hAnsi="Arial" w:cs="Arial"/>
        </w:rPr>
        <w:t>pour</w:t>
      </w:r>
      <w:r w:rsidRPr="00740395">
        <w:rPr>
          <w:rFonts w:ascii="Arial" w:hAnsi="Arial" w:cs="Arial"/>
          <w:spacing w:val="-10"/>
        </w:rPr>
        <w:t xml:space="preserve"> </w:t>
      </w:r>
      <w:r w:rsidRPr="00740395">
        <w:rPr>
          <w:rFonts w:ascii="Arial" w:hAnsi="Arial" w:cs="Arial"/>
        </w:rPr>
        <w:t>chaque</w:t>
      </w:r>
      <w:r w:rsidRPr="00740395">
        <w:rPr>
          <w:rFonts w:ascii="Arial" w:hAnsi="Arial" w:cs="Arial"/>
          <w:spacing w:val="-11"/>
        </w:rPr>
        <w:t xml:space="preserve"> </w:t>
      </w:r>
      <w:r w:rsidRPr="00740395">
        <w:rPr>
          <w:rFonts w:ascii="Arial" w:hAnsi="Arial" w:cs="Arial"/>
        </w:rPr>
        <w:t>sous-ensemble</w:t>
      </w:r>
      <w:r w:rsidRPr="00740395">
        <w:rPr>
          <w:rFonts w:ascii="Arial" w:hAnsi="Arial" w:cs="Arial"/>
          <w:spacing w:val="6"/>
        </w:rPr>
        <w:t xml:space="preserve"> </w:t>
      </w:r>
      <w:r w:rsidRPr="00740395">
        <w:rPr>
          <w:rFonts w:ascii="Arial" w:hAnsi="Arial" w:cs="Arial"/>
        </w:rPr>
        <w:t>afin</w:t>
      </w:r>
      <w:r w:rsidRPr="00740395">
        <w:rPr>
          <w:rFonts w:ascii="Arial" w:hAnsi="Arial" w:cs="Arial"/>
          <w:spacing w:val="-13"/>
        </w:rPr>
        <w:t xml:space="preserve"> </w:t>
      </w:r>
      <w:r w:rsidRPr="00740395">
        <w:rPr>
          <w:rFonts w:ascii="Arial" w:hAnsi="Arial" w:cs="Arial"/>
        </w:rPr>
        <w:t>de</w:t>
      </w:r>
      <w:r w:rsidRPr="00740395">
        <w:rPr>
          <w:rFonts w:ascii="Arial" w:hAnsi="Arial" w:cs="Arial"/>
          <w:spacing w:val="-15"/>
        </w:rPr>
        <w:t xml:space="preserve"> </w:t>
      </w:r>
      <w:r w:rsidRPr="00740395">
        <w:rPr>
          <w:rFonts w:ascii="Arial" w:hAnsi="Arial" w:cs="Arial"/>
        </w:rPr>
        <w:t>respecter la fiabilité déterminée dans le diagnostic</w:t>
      </w:r>
    </w:p>
    <w:p w14:paraId="5E5BBCDA" w14:textId="77777777" w:rsidR="00740395" w:rsidRPr="00740395" w:rsidRDefault="00740395" w:rsidP="00740395">
      <w:pPr>
        <w:pStyle w:val="Paragraphedeliste"/>
        <w:widowControl w:val="0"/>
        <w:tabs>
          <w:tab w:val="left" w:pos="2125"/>
          <w:tab w:val="left" w:pos="2127"/>
        </w:tabs>
        <w:autoSpaceDE w:val="0"/>
        <w:autoSpaceDN w:val="0"/>
        <w:spacing w:before="24" w:line="237" w:lineRule="auto"/>
        <w:ind w:left="717" w:right="1674"/>
        <w:contextualSpacing w:val="0"/>
        <w:jc w:val="left"/>
        <w:rPr>
          <w:rFonts w:ascii="Arial" w:hAnsi="Arial" w:cs="Arial"/>
        </w:rPr>
      </w:pPr>
    </w:p>
    <w:p w14:paraId="77F2D3B3" w14:textId="77777777" w:rsidR="00263984" w:rsidRPr="0049460B" w:rsidRDefault="00263984" w:rsidP="00263984">
      <w:r w:rsidRPr="0049460B">
        <w:t>Dans le cadre de ces études d'APD, des réunions de concertation sont organisées avec le maître d'ouvrage où sont fournies, au fur et à mesure, des explications sur les solutions techniques et économiques proposées.</w:t>
      </w:r>
    </w:p>
    <w:p w14:paraId="39B0712A" w14:textId="77777777" w:rsidR="00263984" w:rsidRPr="0049460B" w:rsidRDefault="00263984" w:rsidP="00263984">
      <w:r w:rsidRPr="0049460B">
        <w:t>Le maître d’œuvre doit décrire les détails techniques de la solution proposée et estimer les coûts et la durée globale de réalisation.</w:t>
      </w:r>
    </w:p>
    <w:p w14:paraId="40F22AE7" w14:textId="38F9C806" w:rsidR="00263984" w:rsidRPr="00740395" w:rsidRDefault="00263984" w:rsidP="00150F44">
      <w:pPr>
        <w:pStyle w:val="Paragraphedeliste"/>
        <w:numPr>
          <w:ilvl w:val="0"/>
          <w:numId w:val="26"/>
        </w:numPr>
        <w:autoSpaceDE w:val="0"/>
        <w:autoSpaceDN w:val="0"/>
        <w:adjustRightInd w:val="0"/>
        <w:spacing w:before="120" w:after="120"/>
        <w:ind w:left="714" w:hanging="357"/>
        <w:contextualSpacing w:val="0"/>
        <w:rPr>
          <w:rFonts w:ascii="Arial" w:hAnsi="Arial" w:cs="Arial"/>
        </w:rPr>
      </w:pPr>
      <w:r w:rsidRPr="00740395">
        <w:rPr>
          <w:rFonts w:ascii="Arial" w:hAnsi="Arial" w:cs="Arial"/>
        </w:rPr>
        <w:t xml:space="preserve">Livrables à fournir dans le délai défini à l’article </w:t>
      </w:r>
      <w:r w:rsidR="001A4865">
        <w:rPr>
          <w:rFonts w:ascii="Arial" w:hAnsi="Arial" w:cs="Arial"/>
        </w:rPr>
        <w:t>2</w:t>
      </w:r>
      <w:r w:rsidRPr="00740395">
        <w:rPr>
          <w:rFonts w:ascii="Arial" w:hAnsi="Arial" w:cs="Arial"/>
        </w:rPr>
        <w:t xml:space="preserve">.2 du présent CCP : </w:t>
      </w:r>
    </w:p>
    <w:p w14:paraId="2639A200" w14:textId="1FD9EFCE" w:rsidR="00263984" w:rsidRPr="00626AC9" w:rsidRDefault="00D11978" w:rsidP="00150F44">
      <w:pPr>
        <w:pStyle w:val="Paragraphedeliste"/>
        <w:numPr>
          <w:ilvl w:val="0"/>
          <w:numId w:val="25"/>
        </w:numPr>
        <w:autoSpaceDE w:val="0"/>
        <w:autoSpaceDN w:val="0"/>
        <w:adjustRightInd w:val="0"/>
        <w:spacing w:before="120" w:after="120"/>
        <w:rPr>
          <w:rFonts w:ascii="Arial" w:hAnsi="Arial" w:cs="Times New Roman"/>
          <w:lang w:eastAsia="fr-FR"/>
        </w:rPr>
      </w:pPr>
      <w:bookmarkStart w:id="51" w:name="_Hlk535861747"/>
      <w:r w:rsidRPr="00626AC9">
        <w:rPr>
          <w:rFonts w:ascii="Arial" w:hAnsi="Arial" w:cs="Times New Roman"/>
          <w:lang w:eastAsia="fr-FR"/>
        </w:rPr>
        <w:t xml:space="preserve">Un rapport comportant des </w:t>
      </w:r>
      <w:r w:rsidR="000F2829" w:rsidRPr="00626AC9">
        <w:rPr>
          <w:rFonts w:ascii="Arial" w:hAnsi="Arial" w:cs="Times New Roman"/>
          <w:lang w:eastAsia="fr-FR"/>
        </w:rPr>
        <w:t>Plan</w:t>
      </w:r>
      <w:r w:rsidRPr="00626AC9">
        <w:rPr>
          <w:rFonts w:ascii="Arial" w:hAnsi="Arial" w:cs="Times New Roman"/>
          <w:lang w:eastAsia="fr-FR"/>
        </w:rPr>
        <w:t>s</w:t>
      </w:r>
      <w:r w:rsidR="000F2829" w:rsidRPr="00626AC9">
        <w:rPr>
          <w:rFonts w:ascii="Arial" w:hAnsi="Arial" w:cs="Times New Roman"/>
          <w:lang w:eastAsia="fr-FR"/>
        </w:rPr>
        <w:t xml:space="preserve"> détaillé</w:t>
      </w:r>
      <w:r w:rsidRPr="00626AC9">
        <w:rPr>
          <w:rFonts w:ascii="Arial" w:hAnsi="Arial" w:cs="Times New Roman"/>
          <w:lang w:eastAsia="fr-FR"/>
        </w:rPr>
        <w:t>s</w:t>
      </w:r>
      <w:r w:rsidR="000F2829" w:rsidRPr="00626AC9">
        <w:rPr>
          <w:rFonts w:ascii="Arial" w:hAnsi="Arial" w:cs="Times New Roman"/>
          <w:lang w:eastAsia="fr-FR"/>
        </w:rPr>
        <w:t xml:space="preserve"> du projet,</w:t>
      </w:r>
      <w:r w:rsidRPr="00626AC9">
        <w:rPr>
          <w:rFonts w:ascii="Arial" w:hAnsi="Arial" w:cs="Times New Roman"/>
          <w:lang w:eastAsia="fr-FR"/>
        </w:rPr>
        <w:t xml:space="preserve"> un</w:t>
      </w:r>
      <w:r w:rsidR="000F2829" w:rsidRPr="00626AC9">
        <w:rPr>
          <w:rFonts w:ascii="Arial" w:hAnsi="Arial" w:cs="Times New Roman"/>
          <w:lang w:eastAsia="fr-FR"/>
        </w:rPr>
        <w:t xml:space="preserve"> chiffrage détaillé, préconisations techniques</w:t>
      </w:r>
      <w:r w:rsidR="00F2385D">
        <w:rPr>
          <w:rFonts w:ascii="Arial" w:hAnsi="Arial" w:cs="Times New Roman"/>
          <w:lang w:eastAsia="fr-FR"/>
        </w:rPr>
        <w:t xml:space="preserve"> et notamment par rapport à </w:t>
      </w:r>
      <w:r w:rsidR="001A4865">
        <w:rPr>
          <w:rFonts w:ascii="Arial" w:hAnsi="Arial" w:cs="Times New Roman"/>
          <w:lang w:eastAsia="fr-FR"/>
        </w:rPr>
        <w:t>notre enveloppe budgétaire mais également par rapport aux préconisations techniques que nous avons mis en exergue au sein de ce CCP.</w:t>
      </w:r>
    </w:p>
    <w:p w14:paraId="0C08AAA0" w14:textId="77777777" w:rsidR="00263984" w:rsidRPr="0049460B" w:rsidRDefault="00263984" w:rsidP="00263984">
      <w:pPr>
        <w:pStyle w:val="Titre3"/>
        <w:autoSpaceDE w:val="0"/>
        <w:autoSpaceDN w:val="0"/>
        <w:adjustRightInd w:val="0"/>
        <w:spacing w:after="120"/>
      </w:pPr>
      <w:bookmarkStart w:id="52" w:name="_Toc197421400"/>
      <w:bookmarkStart w:id="53" w:name="_Toc202175760"/>
      <w:bookmarkEnd w:id="51"/>
      <w:r w:rsidRPr="0049460B">
        <w:t>Études de projet (PRO)</w:t>
      </w:r>
      <w:bookmarkEnd w:id="52"/>
      <w:bookmarkEnd w:id="53"/>
    </w:p>
    <w:p w14:paraId="438680AF" w14:textId="4CED4723" w:rsidR="00263984" w:rsidRDefault="00263984" w:rsidP="00263984">
      <w:r w:rsidRPr="0049460B">
        <w:t>Les études de projet, fondées sur le programme arrêté et les études d'avant-projet approuvées par le maître d'ouvrage ainsi que sur les prescriptions de celui-ci, découlant des autorisations administratives, définissent la conception générale de l'ouvrage.</w:t>
      </w:r>
    </w:p>
    <w:p w14:paraId="45CEF144" w14:textId="77777777" w:rsidR="00A449C5" w:rsidRPr="0049460B" w:rsidRDefault="00A449C5" w:rsidP="00263984"/>
    <w:p w14:paraId="1A039B22" w14:textId="77C0B595" w:rsidR="00263984" w:rsidRDefault="00263984" w:rsidP="00263984">
      <w:r w:rsidRPr="0049460B">
        <w:t>Les études de projet ont pour objet de :</w:t>
      </w:r>
    </w:p>
    <w:p w14:paraId="370303CD" w14:textId="09B58DE4" w:rsidR="000F2829" w:rsidRPr="00A449C5" w:rsidRDefault="000F2829" w:rsidP="00263984">
      <w:pPr>
        <w:rPr>
          <w:rFonts w:cs="Arial"/>
        </w:rPr>
      </w:pPr>
    </w:p>
    <w:p w14:paraId="7CCECFF4" w14:textId="77777777" w:rsidR="000F2829" w:rsidRPr="00A449C5" w:rsidRDefault="000F2829" w:rsidP="00150F44">
      <w:pPr>
        <w:pStyle w:val="Paragraphedeliste"/>
        <w:widowControl w:val="0"/>
        <w:numPr>
          <w:ilvl w:val="0"/>
          <w:numId w:val="32"/>
        </w:numPr>
        <w:tabs>
          <w:tab w:val="left" w:pos="1968"/>
          <w:tab w:val="left" w:pos="2114"/>
        </w:tabs>
        <w:autoSpaceDE w:val="0"/>
        <w:autoSpaceDN w:val="0"/>
        <w:spacing w:line="237" w:lineRule="auto"/>
        <w:ind w:right="1501"/>
        <w:rPr>
          <w:rFonts w:ascii="Arial" w:hAnsi="Arial" w:cs="Arial"/>
        </w:rPr>
      </w:pPr>
      <w:r w:rsidRPr="00A449C5">
        <w:rPr>
          <w:rFonts w:ascii="Arial" w:hAnsi="Arial" w:cs="Arial"/>
        </w:rPr>
        <w:t>Les spécifications techniques sous la forme d'un descriptif détaillé des ouvrages et des prestations à réaliser : nature et caractéristiques des matériaux et équipements nécessaires et</w:t>
      </w:r>
      <w:r w:rsidRPr="00A449C5">
        <w:rPr>
          <w:rFonts w:ascii="Arial" w:hAnsi="Arial" w:cs="Arial"/>
          <w:spacing w:val="-5"/>
        </w:rPr>
        <w:t xml:space="preserve"> </w:t>
      </w:r>
      <w:r w:rsidRPr="00A449C5">
        <w:rPr>
          <w:rFonts w:ascii="Arial" w:hAnsi="Arial" w:cs="Arial"/>
        </w:rPr>
        <w:t>conditions de</w:t>
      </w:r>
      <w:r w:rsidRPr="00A449C5">
        <w:rPr>
          <w:rFonts w:ascii="Arial" w:hAnsi="Arial" w:cs="Arial"/>
          <w:spacing w:val="-2"/>
        </w:rPr>
        <w:t xml:space="preserve"> </w:t>
      </w:r>
      <w:r w:rsidRPr="00A449C5">
        <w:rPr>
          <w:rFonts w:ascii="Arial" w:hAnsi="Arial" w:cs="Arial"/>
        </w:rPr>
        <w:t xml:space="preserve">leur mise en œuvre, conditions de basculement </w:t>
      </w:r>
    </w:p>
    <w:p w14:paraId="250CCC50" w14:textId="77777777" w:rsidR="000F2829" w:rsidRPr="00A449C5" w:rsidRDefault="000F2829" w:rsidP="00150F44">
      <w:pPr>
        <w:pStyle w:val="Paragraphedeliste"/>
        <w:widowControl w:val="0"/>
        <w:numPr>
          <w:ilvl w:val="0"/>
          <w:numId w:val="32"/>
        </w:numPr>
        <w:tabs>
          <w:tab w:val="left" w:pos="1961"/>
          <w:tab w:val="left" w:pos="2112"/>
        </w:tabs>
        <w:autoSpaceDE w:val="0"/>
        <w:autoSpaceDN w:val="0"/>
        <w:spacing w:before="23" w:line="237" w:lineRule="auto"/>
        <w:ind w:right="1520"/>
        <w:rPr>
          <w:rFonts w:ascii="Arial" w:hAnsi="Arial" w:cs="Arial"/>
        </w:rPr>
      </w:pPr>
      <w:r w:rsidRPr="00A449C5">
        <w:rPr>
          <w:rFonts w:ascii="Arial" w:hAnsi="Arial" w:cs="Arial"/>
        </w:rPr>
        <w:t xml:space="preserve">Les éléments composant à minima le mémoire méthodologique des entreprises </w:t>
      </w:r>
      <w:r w:rsidRPr="00A449C5">
        <w:rPr>
          <w:rFonts w:ascii="Arial" w:hAnsi="Arial" w:cs="Arial"/>
          <w:spacing w:val="-2"/>
        </w:rPr>
        <w:t>consultées,</w:t>
      </w:r>
    </w:p>
    <w:p w14:paraId="7706D886" w14:textId="77777777" w:rsidR="000F2829" w:rsidRPr="00A449C5" w:rsidRDefault="000F2829" w:rsidP="00150F44">
      <w:pPr>
        <w:pStyle w:val="Paragraphedeliste"/>
        <w:widowControl w:val="0"/>
        <w:numPr>
          <w:ilvl w:val="0"/>
          <w:numId w:val="33"/>
        </w:numPr>
        <w:autoSpaceDE w:val="0"/>
        <w:autoSpaceDN w:val="0"/>
        <w:spacing w:before="27"/>
        <w:rPr>
          <w:rFonts w:ascii="Arial" w:hAnsi="Arial" w:cs="Arial"/>
        </w:rPr>
      </w:pPr>
      <w:r w:rsidRPr="00A449C5">
        <w:rPr>
          <w:rFonts w:ascii="Arial" w:hAnsi="Arial" w:cs="Arial"/>
        </w:rPr>
        <w:t>Les</w:t>
      </w:r>
      <w:r w:rsidRPr="00A449C5">
        <w:rPr>
          <w:rFonts w:ascii="Arial" w:hAnsi="Arial" w:cs="Arial"/>
          <w:spacing w:val="-15"/>
        </w:rPr>
        <w:t xml:space="preserve"> </w:t>
      </w:r>
      <w:r w:rsidRPr="00A449C5">
        <w:rPr>
          <w:rFonts w:ascii="Arial" w:hAnsi="Arial" w:cs="Arial"/>
        </w:rPr>
        <w:t>critères</w:t>
      </w:r>
      <w:r w:rsidRPr="00A449C5">
        <w:rPr>
          <w:rFonts w:ascii="Arial" w:hAnsi="Arial" w:cs="Arial"/>
          <w:spacing w:val="-11"/>
        </w:rPr>
        <w:t xml:space="preserve"> </w:t>
      </w:r>
      <w:r w:rsidRPr="00A449C5">
        <w:rPr>
          <w:rFonts w:ascii="Arial" w:hAnsi="Arial" w:cs="Arial"/>
        </w:rPr>
        <w:t>de</w:t>
      </w:r>
      <w:r w:rsidRPr="00A449C5">
        <w:rPr>
          <w:rFonts w:ascii="Arial" w:hAnsi="Arial" w:cs="Arial"/>
          <w:spacing w:val="-15"/>
        </w:rPr>
        <w:t xml:space="preserve"> </w:t>
      </w:r>
      <w:r w:rsidRPr="00A449C5">
        <w:rPr>
          <w:rFonts w:ascii="Arial" w:hAnsi="Arial" w:cs="Arial"/>
        </w:rPr>
        <w:t>jugement</w:t>
      </w:r>
      <w:r w:rsidRPr="00A449C5">
        <w:rPr>
          <w:rFonts w:ascii="Arial" w:hAnsi="Arial" w:cs="Arial"/>
          <w:spacing w:val="-3"/>
        </w:rPr>
        <w:t xml:space="preserve"> </w:t>
      </w:r>
      <w:r w:rsidRPr="00A449C5">
        <w:rPr>
          <w:rFonts w:ascii="Arial" w:hAnsi="Arial" w:cs="Arial"/>
        </w:rPr>
        <w:t>des</w:t>
      </w:r>
      <w:r w:rsidRPr="00A449C5">
        <w:rPr>
          <w:rFonts w:ascii="Arial" w:hAnsi="Arial" w:cs="Arial"/>
          <w:spacing w:val="-14"/>
        </w:rPr>
        <w:t xml:space="preserve"> </w:t>
      </w:r>
      <w:r w:rsidRPr="00A449C5">
        <w:rPr>
          <w:rFonts w:ascii="Arial" w:hAnsi="Arial" w:cs="Arial"/>
          <w:spacing w:val="-2"/>
        </w:rPr>
        <w:t>offres</w:t>
      </w:r>
    </w:p>
    <w:p w14:paraId="5CAD871C" w14:textId="77777777" w:rsidR="000F2829" w:rsidRPr="00A449C5" w:rsidRDefault="000F2829" w:rsidP="00150F44">
      <w:pPr>
        <w:pStyle w:val="Paragraphedeliste"/>
        <w:widowControl w:val="0"/>
        <w:numPr>
          <w:ilvl w:val="0"/>
          <w:numId w:val="33"/>
        </w:numPr>
        <w:autoSpaceDE w:val="0"/>
        <w:autoSpaceDN w:val="0"/>
        <w:spacing w:before="27"/>
        <w:rPr>
          <w:rFonts w:ascii="Arial" w:hAnsi="Arial" w:cs="Arial"/>
        </w:rPr>
      </w:pPr>
      <w:r w:rsidRPr="00A449C5">
        <w:rPr>
          <w:rFonts w:ascii="Arial" w:hAnsi="Arial" w:cs="Arial"/>
        </w:rPr>
        <w:t>Les plans</w:t>
      </w:r>
      <w:r w:rsidRPr="00A449C5">
        <w:rPr>
          <w:rFonts w:ascii="Arial" w:hAnsi="Arial" w:cs="Arial"/>
          <w:spacing w:val="-11"/>
        </w:rPr>
        <w:t xml:space="preserve"> </w:t>
      </w:r>
      <w:r w:rsidRPr="00A449C5">
        <w:rPr>
          <w:rFonts w:ascii="Arial" w:hAnsi="Arial" w:cs="Arial"/>
        </w:rPr>
        <w:t>d'implantation</w:t>
      </w:r>
      <w:r w:rsidRPr="00A449C5">
        <w:rPr>
          <w:rFonts w:ascii="Arial" w:hAnsi="Arial" w:cs="Arial"/>
          <w:spacing w:val="-15"/>
        </w:rPr>
        <w:t xml:space="preserve"> </w:t>
      </w:r>
      <w:r w:rsidRPr="00A449C5">
        <w:rPr>
          <w:rFonts w:ascii="Arial" w:hAnsi="Arial" w:cs="Arial"/>
        </w:rPr>
        <w:t>distinguant</w:t>
      </w:r>
      <w:r w:rsidRPr="00A449C5">
        <w:rPr>
          <w:rFonts w:ascii="Arial" w:hAnsi="Arial" w:cs="Arial"/>
          <w:spacing w:val="10"/>
        </w:rPr>
        <w:t xml:space="preserve"> </w:t>
      </w:r>
      <w:r w:rsidRPr="00A449C5">
        <w:rPr>
          <w:rFonts w:ascii="Arial" w:hAnsi="Arial" w:cs="Arial"/>
        </w:rPr>
        <w:t>les</w:t>
      </w:r>
      <w:r w:rsidRPr="00A449C5">
        <w:rPr>
          <w:rFonts w:ascii="Arial" w:hAnsi="Arial" w:cs="Arial"/>
          <w:spacing w:val="-14"/>
        </w:rPr>
        <w:t xml:space="preserve"> </w:t>
      </w:r>
      <w:r w:rsidRPr="00A449C5">
        <w:rPr>
          <w:rFonts w:ascii="Arial" w:hAnsi="Arial" w:cs="Arial"/>
        </w:rPr>
        <w:t>matériels</w:t>
      </w:r>
      <w:r w:rsidRPr="00A449C5">
        <w:rPr>
          <w:rFonts w:ascii="Arial" w:hAnsi="Arial" w:cs="Arial"/>
          <w:spacing w:val="-1"/>
        </w:rPr>
        <w:t xml:space="preserve"> </w:t>
      </w:r>
      <w:r w:rsidRPr="00A449C5">
        <w:rPr>
          <w:rFonts w:ascii="Arial" w:hAnsi="Arial" w:cs="Arial"/>
        </w:rPr>
        <w:t>existants conservés de</w:t>
      </w:r>
      <w:r w:rsidRPr="00A449C5">
        <w:rPr>
          <w:rFonts w:ascii="Arial" w:hAnsi="Arial" w:cs="Arial"/>
          <w:spacing w:val="-12"/>
        </w:rPr>
        <w:t xml:space="preserve"> </w:t>
      </w:r>
      <w:r w:rsidRPr="00A449C5">
        <w:rPr>
          <w:rFonts w:ascii="Arial" w:hAnsi="Arial" w:cs="Arial"/>
        </w:rPr>
        <w:t>ceux</w:t>
      </w:r>
      <w:r w:rsidRPr="00A449C5">
        <w:rPr>
          <w:rFonts w:ascii="Arial" w:hAnsi="Arial" w:cs="Arial"/>
          <w:spacing w:val="-4"/>
        </w:rPr>
        <w:t xml:space="preserve"> </w:t>
      </w:r>
      <w:r w:rsidRPr="00A449C5">
        <w:rPr>
          <w:rFonts w:ascii="Arial" w:hAnsi="Arial" w:cs="Arial"/>
        </w:rPr>
        <w:t>à</w:t>
      </w:r>
      <w:r w:rsidRPr="00A449C5">
        <w:rPr>
          <w:rFonts w:ascii="Arial" w:hAnsi="Arial" w:cs="Arial"/>
          <w:spacing w:val="-12"/>
        </w:rPr>
        <w:t xml:space="preserve"> </w:t>
      </w:r>
      <w:r w:rsidRPr="00A449C5">
        <w:rPr>
          <w:rFonts w:ascii="Arial" w:hAnsi="Arial" w:cs="Arial"/>
        </w:rPr>
        <w:t>installer au 1/100"',</w:t>
      </w:r>
    </w:p>
    <w:p w14:paraId="1690EA7B" w14:textId="1CD91E9F" w:rsidR="000F2829" w:rsidRPr="00A449C5" w:rsidRDefault="000F2829" w:rsidP="00150F44">
      <w:pPr>
        <w:pStyle w:val="Paragraphedeliste"/>
        <w:widowControl w:val="0"/>
        <w:numPr>
          <w:ilvl w:val="0"/>
          <w:numId w:val="33"/>
        </w:numPr>
        <w:tabs>
          <w:tab w:val="left" w:pos="2113"/>
          <w:tab w:val="left" w:pos="2115"/>
          <w:tab w:val="left" w:pos="9352"/>
        </w:tabs>
        <w:autoSpaceDE w:val="0"/>
        <w:autoSpaceDN w:val="0"/>
        <w:spacing w:before="20" w:line="237" w:lineRule="auto"/>
        <w:ind w:right="1860"/>
        <w:jc w:val="left"/>
        <w:rPr>
          <w:rFonts w:ascii="Arial" w:hAnsi="Arial" w:cs="Arial"/>
        </w:rPr>
      </w:pPr>
      <w:r w:rsidRPr="00A449C5">
        <w:rPr>
          <w:rFonts w:ascii="Arial" w:hAnsi="Arial" w:cs="Arial"/>
        </w:rPr>
        <w:t>Etablissement</w:t>
      </w:r>
      <w:r w:rsidRPr="00A449C5">
        <w:rPr>
          <w:rFonts w:ascii="Arial" w:hAnsi="Arial" w:cs="Arial"/>
          <w:spacing w:val="21"/>
        </w:rPr>
        <w:t xml:space="preserve"> </w:t>
      </w:r>
      <w:r w:rsidRPr="00A449C5">
        <w:rPr>
          <w:rFonts w:ascii="Arial" w:hAnsi="Arial" w:cs="Arial"/>
        </w:rPr>
        <w:t>des</w:t>
      </w:r>
      <w:r w:rsidRPr="00A449C5">
        <w:rPr>
          <w:rFonts w:ascii="Arial" w:hAnsi="Arial" w:cs="Arial"/>
          <w:spacing w:val="-5"/>
        </w:rPr>
        <w:t xml:space="preserve"> </w:t>
      </w:r>
      <w:r w:rsidRPr="00A449C5">
        <w:rPr>
          <w:rFonts w:ascii="Arial" w:hAnsi="Arial" w:cs="Arial"/>
        </w:rPr>
        <w:t>fiches</w:t>
      </w:r>
      <w:r w:rsidRPr="00A449C5">
        <w:rPr>
          <w:rFonts w:ascii="Arial" w:hAnsi="Arial" w:cs="Arial"/>
          <w:spacing w:val="-5"/>
        </w:rPr>
        <w:t xml:space="preserve"> </w:t>
      </w:r>
      <w:r w:rsidRPr="00A449C5">
        <w:rPr>
          <w:rFonts w:ascii="Arial" w:hAnsi="Arial" w:cs="Arial"/>
        </w:rPr>
        <w:t>de</w:t>
      </w:r>
      <w:r w:rsidRPr="00A449C5">
        <w:rPr>
          <w:rFonts w:ascii="Arial" w:hAnsi="Arial" w:cs="Arial"/>
          <w:spacing w:val="-10"/>
        </w:rPr>
        <w:t xml:space="preserve"> </w:t>
      </w:r>
      <w:r w:rsidRPr="00A449C5">
        <w:rPr>
          <w:rFonts w:ascii="Arial" w:hAnsi="Arial" w:cs="Arial"/>
        </w:rPr>
        <w:t>tests</w:t>
      </w:r>
      <w:r w:rsidRPr="00A449C5">
        <w:rPr>
          <w:rFonts w:ascii="Arial" w:hAnsi="Arial" w:cs="Arial"/>
          <w:spacing w:val="-4"/>
        </w:rPr>
        <w:t xml:space="preserve"> </w:t>
      </w:r>
      <w:r w:rsidRPr="00A449C5">
        <w:rPr>
          <w:rFonts w:ascii="Arial" w:hAnsi="Arial" w:cs="Arial"/>
        </w:rPr>
        <w:t>type</w:t>
      </w:r>
      <w:r w:rsidRPr="00A449C5">
        <w:rPr>
          <w:rFonts w:ascii="Arial" w:hAnsi="Arial" w:cs="Arial"/>
          <w:spacing w:val="-7"/>
        </w:rPr>
        <w:t xml:space="preserve"> </w:t>
      </w:r>
      <w:r w:rsidRPr="00A449C5">
        <w:rPr>
          <w:rFonts w:ascii="Arial" w:hAnsi="Arial" w:cs="Arial"/>
        </w:rPr>
        <w:t>avec</w:t>
      </w:r>
      <w:r w:rsidRPr="00A449C5">
        <w:rPr>
          <w:rFonts w:ascii="Arial" w:hAnsi="Arial" w:cs="Arial"/>
          <w:spacing w:val="-5"/>
        </w:rPr>
        <w:t xml:space="preserve"> </w:t>
      </w:r>
      <w:r w:rsidRPr="00A449C5">
        <w:rPr>
          <w:rFonts w:ascii="Arial" w:hAnsi="Arial" w:cs="Arial"/>
        </w:rPr>
        <w:t>l'établissement</w:t>
      </w:r>
      <w:r w:rsidRPr="00A449C5">
        <w:rPr>
          <w:rFonts w:ascii="Arial" w:hAnsi="Arial" w:cs="Arial"/>
          <w:spacing w:val="39"/>
        </w:rPr>
        <w:t xml:space="preserve"> </w:t>
      </w:r>
      <w:r w:rsidRPr="00A449C5">
        <w:rPr>
          <w:rFonts w:ascii="Arial" w:hAnsi="Arial" w:cs="Arial"/>
        </w:rPr>
        <w:t>afin</w:t>
      </w:r>
      <w:r w:rsidRPr="00A449C5">
        <w:rPr>
          <w:rFonts w:ascii="Arial" w:hAnsi="Arial" w:cs="Arial"/>
          <w:spacing w:val="-8"/>
        </w:rPr>
        <w:t xml:space="preserve"> </w:t>
      </w:r>
      <w:r w:rsidRPr="00A449C5">
        <w:rPr>
          <w:rFonts w:ascii="Arial" w:hAnsi="Arial" w:cs="Arial"/>
        </w:rPr>
        <w:t>qu'elles</w:t>
      </w:r>
      <w:r w:rsidRPr="00A449C5">
        <w:rPr>
          <w:rFonts w:ascii="Arial" w:hAnsi="Arial" w:cs="Arial"/>
          <w:spacing w:val="-4"/>
        </w:rPr>
        <w:t xml:space="preserve"> </w:t>
      </w:r>
      <w:r w:rsidRPr="00A449C5">
        <w:rPr>
          <w:rFonts w:ascii="Arial" w:hAnsi="Arial" w:cs="Arial"/>
        </w:rPr>
        <w:t>clairement intégrées au dossier de consultation travaux</w:t>
      </w:r>
    </w:p>
    <w:p w14:paraId="5080402F" w14:textId="77777777" w:rsidR="000F2829" w:rsidRPr="00A449C5" w:rsidRDefault="000F2829" w:rsidP="00150F44">
      <w:pPr>
        <w:pStyle w:val="Paragraphedeliste"/>
        <w:widowControl w:val="0"/>
        <w:numPr>
          <w:ilvl w:val="0"/>
          <w:numId w:val="33"/>
        </w:numPr>
        <w:tabs>
          <w:tab w:val="left" w:pos="2114"/>
        </w:tabs>
        <w:autoSpaceDE w:val="0"/>
        <w:autoSpaceDN w:val="0"/>
        <w:spacing w:before="20"/>
        <w:jc w:val="left"/>
        <w:rPr>
          <w:rFonts w:ascii="Arial" w:hAnsi="Arial" w:cs="Arial"/>
        </w:rPr>
      </w:pPr>
      <w:r w:rsidRPr="00A449C5">
        <w:rPr>
          <w:rFonts w:ascii="Arial" w:hAnsi="Arial" w:cs="Arial"/>
        </w:rPr>
        <w:t>Les plans d'architecture des différents réseaux techniques,</w:t>
      </w:r>
    </w:p>
    <w:p w14:paraId="632B1A32" w14:textId="77777777" w:rsidR="000F2829" w:rsidRPr="00A449C5" w:rsidRDefault="000F2829" w:rsidP="00150F44">
      <w:pPr>
        <w:pStyle w:val="Paragraphedeliste"/>
        <w:widowControl w:val="0"/>
        <w:numPr>
          <w:ilvl w:val="0"/>
          <w:numId w:val="33"/>
        </w:numPr>
        <w:tabs>
          <w:tab w:val="left" w:pos="2103"/>
        </w:tabs>
        <w:autoSpaceDE w:val="0"/>
        <w:autoSpaceDN w:val="0"/>
        <w:spacing w:before="29" w:line="237" w:lineRule="auto"/>
        <w:ind w:right="2211"/>
        <w:rPr>
          <w:rFonts w:ascii="Arial" w:hAnsi="Arial" w:cs="Arial"/>
        </w:rPr>
      </w:pPr>
      <w:r w:rsidRPr="00A449C5">
        <w:rPr>
          <w:rFonts w:ascii="Arial" w:hAnsi="Arial" w:cs="Arial"/>
        </w:rPr>
        <w:t>Le cadre de la décomposition du prix global et forfaitaire (DPGF), les quantités de matériaux et les équipements nécessaires à la réalisation et les unités de compte (ex :m1 — Qté —Ensemble etc.)</w:t>
      </w:r>
    </w:p>
    <w:p w14:paraId="0798E92D" w14:textId="77777777" w:rsidR="000F2829" w:rsidRPr="00A449C5" w:rsidRDefault="000F2829" w:rsidP="00150F44">
      <w:pPr>
        <w:pStyle w:val="Paragraphedeliste"/>
        <w:widowControl w:val="0"/>
        <w:numPr>
          <w:ilvl w:val="0"/>
          <w:numId w:val="33"/>
        </w:numPr>
        <w:tabs>
          <w:tab w:val="left" w:pos="2104"/>
        </w:tabs>
        <w:autoSpaceDE w:val="0"/>
        <w:autoSpaceDN w:val="0"/>
        <w:spacing w:before="20"/>
        <w:rPr>
          <w:rFonts w:ascii="Arial" w:hAnsi="Arial" w:cs="Arial"/>
        </w:rPr>
      </w:pPr>
      <w:r w:rsidRPr="00A449C5">
        <w:rPr>
          <w:rFonts w:ascii="Arial" w:hAnsi="Arial" w:cs="Arial"/>
        </w:rPr>
        <w:lastRenderedPageBreak/>
        <w:t>La détermination du délai global de réalisation</w:t>
      </w:r>
    </w:p>
    <w:p w14:paraId="15112312" w14:textId="42CDCE3E" w:rsidR="000F2829" w:rsidRPr="00A449C5" w:rsidRDefault="000F2829" w:rsidP="00150F44">
      <w:pPr>
        <w:pStyle w:val="Paragraphedeliste"/>
        <w:widowControl w:val="0"/>
        <w:numPr>
          <w:ilvl w:val="0"/>
          <w:numId w:val="33"/>
        </w:numPr>
        <w:tabs>
          <w:tab w:val="left" w:pos="2103"/>
        </w:tabs>
        <w:autoSpaceDE w:val="0"/>
        <w:autoSpaceDN w:val="0"/>
        <w:spacing w:before="20"/>
        <w:rPr>
          <w:rFonts w:ascii="Arial" w:hAnsi="Arial" w:cs="Arial"/>
        </w:rPr>
      </w:pPr>
      <w:r w:rsidRPr="00A449C5">
        <w:rPr>
          <w:rFonts w:ascii="Arial" w:hAnsi="Arial" w:cs="Arial"/>
        </w:rPr>
        <w:t>Les Conditions d'exploitation de l'établissement durant la phase travaux</w:t>
      </w:r>
    </w:p>
    <w:p w14:paraId="08D55FF4" w14:textId="0392B03D" w:rsidR="000F2829" w:rsidRPr="00A449C5" w:rsidRDefault="000F2829" w:rsidP="00263984">
      <w:pPr>
        <w:rPr>
          <w:rFonts w:cs="Arial"/>
        </w:rPr>
      </w:pPr>
    </w:p>
    <w:p w14:paraId="6BFC26FA" w14:textId="57BF6910" w:rsidR="00626AC9" w:rsidRPr="00A449C5" w:rsidRDefault="00626AC9" w:rsidP="00263984">
      <w:pPr>
        <w:rPr>
          <w:rFonts w:cs="Arial"/>
        </w:rPr>
      </w:pPr>
      <w:r w:rsidRPr="00A449C5">
        <w:rPr>
          <w:rFonts w:cs="Arial"/>
        </w:rPr>
        <w:t xml:space="preserve">Ce projet d’étude devra faire l’objet d’une validation de la part de la BNF. Le pouvoir adjudicateur dispose </w:t>
      </w:r>
      <w:r w:rsidR="008D31E4" w:rsidRPr="00A449C5">
        <w:rPr>
          <w:rFonts w:cs="Arial"/>
        </w:rPr>
        <w:t>d’un délai de 30 jour calendaire</w:t>
      </w:r>
      <w:r w:rsidR="00FA2A2C">
        <w:rPr>
          <w:rFonts w:cs="Arial"/>
        </w:rPr>
        <w:t xml:space="preserve"> </w:t>
      </w:r>
      <w:r w:rsidRPr="00A449C5">
        <w:rPr>
          <w:rFonts w:cs="Arial"/>
        </w:rPr>
        <w:t>pour accepter ce DCE.</w:t>
      </w:r>
    </w:p>
    <w:p w14:paraId="52E327D6" w14:textId="652E71E9" w:rsidR="00263984" w:rsidRPr="00A449C5" w:rsidRDefault="00263984" w:rsidP="00150F44">
      <w:pPr>
        <w:pStyle w:val="Paragraphedeliste"/>
        <w:numPr>
          <w:ilvl w:val="0"/>
          <w:numId w:val="26"/>
        </w:numPr>
        <w:autoSpaceDE w:val="0"/>
        <w:autoSpaceDN w:val="0"/>
        <w:adjustRightInd w:val="0"/>
        <w:spacing w:before="120" w:after="120"/>
        <w:ind w:left="714" w:hanging="357"/>
        <w:contextualSpacing w:val="0"/>
        <w:rPr>
          <w:rFonts w:ascii="Arial" w:hAnsi="Arial" w:cs="Arial"/>
        </w:rPr>
      </w:pPr>
      <w:bookmarkStart w:id="54" w:name="_Hlk201075624"/>
      <w:r w:rsidRPr="00A449C5">
        <w:rPr>
          <w:rFonts w:ascii="Arial" w:hAnsi="Arial" w:cs="Arial"/>
        </w:rPr>
        <w:t xml:space="preserve">Livrables à fournir dans le délai défini à l’article </w:t>
      </w:r>
      <w:r w:rsidR="001A4865">
        <w:rPr>
          <w:rFonts w:ascii="Arial" w:hAnsi="Arial" w:cs="Arial"/>
        </w:rPr>
        <w:t>2</w:t>
      </w:r>
      <w:r w:rsidRPr="00A449C5">
        <w:rPr>
          <w:rFonts w:ascii="Arial" w:hAnsi="Arial" w:cs="Arial"/>
        </w:rPr>
        <w:t>.2 du présent CCP :</w:t>
      </w:r>
    </w:p>
    <w:bookmarkEnd w:id="54"/>
    <w:p w14:paraId="7B7CCA8E" w14:textId="5221F860" w:rsidR="000F2829" w:rsidRPr="00A449C5" w:rsidRDefault="00626AC9" w:rsidP="00150F44">
      <w:pPr>
        <w:pStyle w:val="Paragraphedeliste"/>
        <w:numPr>
          <w:ilvl w:val="0"/>
          <w:numId w:val="25"/>
        </w:numPr>
        <w:autoSpaceDE w:val="0"/>
        <w:autoSpaceDN w:val="0"/>
        <w:adjustRightInd w:val="0"/>
        <w:spacing w:before="120" w:after="120"/>
        <w:ind w:left="714" w:hanging="357"/>
        <w:contextualSpacing w:val="0"/>
        <w:rPr>
          <w:rFonts w:ascii="Arial" w:hAnsi="Arial" w:cs="Arial"/>
          <w:lang w:eastAsia="fr-FR"/>
        </w:rPr>
      </w:pPr>
      <w:r w:rsidRPr="00A449C5">
        <w:rPr>
          <w:rFonts w:ascii="Arial" w:hAnsi="Arial" w:cs="Arial"/>
          <w:lang w:eastAsia="fr-FR"/>
        </w:rPr>
        <w:t xml:space="preserve">L’ensemble du </w:t>
      </w:r>
      <w:r w:rsidR="000F2829" w:rsidRPr="00A449C5">
        <w:rPr>
          <w:rFonts w:ascii="Arial" w:hAnsi="Arial" w:cs="Arial"/>
          <w:lang w:eastAsia="fr-FR"/>
        </w:rPr>
        <w:t>DCE</w:t>
      </w:r>
      <w:r w:rsidRPr="00A449C5">
        <w:rPr>
          <w:rFonts w:ascii="Arial" w:hAnsi="Arial" w:cs="Arial"/>
          <w:lang w:eastAsia="fr-FR"/>
        </w:rPr>
        <w:t xml:space="preserve"> devra être complet</w:t>
      </w:r>
      <w:r w:rsidR="00A24EF3" w:rsidRPr="00A449C5">
        <w:rPr>
          <w:rFonts w:ascii="Arial" w:hAnsi="Arial" w:cs="Arial"/>
          <w:lang w:eastAsia="fr-FR"/>
        </w:rPr>
        <w:t xml:space="preserve"> et remis dans les délais définis.</w:t>
      </w:r>
    </w:p>
    <w:p w14:paraId="501E31A6" w14:textId="77777777" w:rsidR="00263984" w:rsidRPr="0049460B" w:rsidRDefault="00263984" w:rsidP="00263984">
      <w:pPr>
        <w:pStyle w:val="Titre3"/>
        <w:autoSpaceDE w:val="0"/>
        <w:autoSpaceDN w:val="0"/>
        <w:adjustRightInd w:val="0"/>
        <w:spacing w:after="120"/>
      </w:pPr>
      <w:bookmarkStart w:id="55" w:name="_Toc197421401"/>
      <w:bookmarkStart w:id="56" w:name="_Toc202175761"/>
      <w:r w:rsidRPr="0049460B">
        <w:t>Assistance à la passation des marchés de travaux (AMT)</w:t>
      </w:r>
      <w:bookmarkEnd w:id="55"/>
      <w:bookmarkEnd w:id="56"/>
    </w:p>
    <w:p w14:paraId="499005FF" w14:textId="77777777" w:rsidR="000F2829" w:rsidRPr="00287E70" w:rsidRDefault="000F2829" w:rsidP="000F2829">
      <w:pPr>
        <w:pStyle w:val="Corpsdetexte"/>
        <w:rPr>
          <w:rFonts w:cs="Arial"/>
        </w:rPr>
      </w:pPr>
      <w:r>
        <w:t>Le</w:t>
      </w:r>
      <w:r>
        <w:rPr>
          <w:spacing w:val="-15"/>
        </w:rPr>
        <w:t xml:space="preserve"> </w:t>
      </w:r>
      <w:r w:rsidRPr="00287E70">
        <w:rPr>
          <w:rFonts w:cs="Arial"/>
        </w:rPr>
        <w:t>maître</w:t>
      </w:r>
      <w:r w:rsidRPr="00287E70">
        <w:rPr>
          <w:rFonts w:cs="Arial"/>
          <w:spacing w:val="-15"/>
        </w:rPr>
        <w:t xml:space="preserve"> </w:t>
      </w:r>
      <w:r w:rsidRPr="00287E70">
        <w:rPr>
          <w:rFonts w:cs="Arial"/>
        </w:rPr>
        <w:t>d'œuvre</w:t>
      </w:r>
      <w:r w:rsidRPr="00287E70">
        <w:rPr>
          <w:rFonts w:cs="Arial"/>
          <w:spacing w:val="-11"/>
        </w:rPr>
        <w:t xml:space="preserve"> </w:t>
      </w:r>
      <w:r w:rsidRPr="00287E70">
        <w:rPr>
          <w:rFonts w:cs="Arial"/>
        </w:rPr>
        <w:t>assistera</w:t>
      </w:r>
      <w:r w:rsidRPr="00287E70">
        <w:rPr>
          <w:rFonts w:cs="Arial"/>
          <w:spacing w:val="-5"/>
        </w:rPr>
        <w:t xml:space="preserve"> </w:t>
      </w:r>
      <w:r w:rsidRPr="00287E70">
        <w:rPr>
          <w:rFonts w:cs="Arial"/>
        </w:rPr>
        <w:t>la</w:t>
      </w:r>
      <w:r w:rsidRPr="00287E70">
        <w:rPr>
          <w:rFonts w:cs="Arial"/>
          <w:spacing w:val="-13"/>
        </w:rPr>
        <w:t xml:space="preserve"> </w:t>
      </w:r>
      <w:r w:rsidRPr="00287E70">
        <w:rPr>
          <w:rFonts w:cs="Arial"/>
        </w:rPr>
        <w:t>BnF</w:t>
      </w:r>
      <w:r w:rsidRPr="00287E70">
        <w:rPr>
          <w:rFonts w:cs="Arial"/>
          <w:spacing w:val="-10"/>
        </w:rPr>
        <w:t xml:space="preserve"> </w:t>
      </w:r>
      <w:r w:rsidRPr="00287E70">
        <w:rPr>
          <w:rFonts w:cs="Arial"/>
        </w:rPr>
        <w:t>dans</w:t>
      </w:r>
      <w:r w:rsidRPr="00287E70">
        <w:rPr>
          <w:rFonts w:cs="Arial"/>
          <w:spacing w:val="-14"/>
        </w:rPr>
        <w:t xml:space="preserve"> </w:t>
      </w:r>
      <w:r w:rsidRPr="00287E70">
        <w:rPr>
          <w:rFonts w:cs="Arial"/>
        </w:rPr>
        <w:t>les</w:t>
      </w:r>
      <w:r w:rsidRPr="00287E70">
        <w:rPr>
          <w:rFonts w:cs="Arial"/>
          <w:spacing w:val="-15"/>
        </w:rPr>
        <w:t xml:space="preserve"> </w:t>
      </w:r>
      <w:r w:rsidRPr="00287E70">
        <w:rPr>
          <w:rFonts w:cs="Arial"/>
        </w:rPr>
        <w:t>opérations</w:t>
      </w:r>
      <w:r w:rsidRPr="00287E70">
        <w:rPr>
          <w:rFonts w:cs="Arial"/>
          <w:spacing w:val="-1"/>
        </w:rPr>
        <w:t xml:space="preserve"> </w:t>
      </w:r>
      <w:r w:rsidRPr="00287E70">
        <w:rPr>
          <w:rFonts w:cs="Arial"/>
        </w:rPr>
        <w:t>suivantes</w:t>
      </w:r>
      <w:r w:rsidRPr="00287E70">
        <w:rPr>
          <w:rFonts w:cs="Arial"/>
          <w:spacing w:val="-4"/>
        </w:rPr>
        <w:t xml:space="preserve"> </w:t>
      </w:r>
      <w:r w:rsidRPr="00287E70">
        <w:rPr>
          <w:rFonts w:cs="Arial"/>
          <w:spacing w:val="-10"/>
        </w:rPr>
        <w:t>:</w:t>
      </w:r>
    </w:p>
    <w:p w14:paraId="3542E5BF" w14:textId="77777777" w:rsidR="000F2829" w:rsidRPr="00287E70" w:rsidRDefault="000F2829" w:rsidP="00150F44">
      <w:pPr>
        <w:pStyle w:val="Paragraphedeliste"/>
        <w:widowControl w:val="0"/>
        <w:numPr>
          <w:ilvl w:val="0"/>
          <w:numId w:val="34"/>
        </w:numPr>
        <w:tabs>
          <w:tab w:val="left" w:pos="2099"/>
          <w:tab w:val="left" w:pos="2105"/>
        </w:tabs>
        <w:autoSpaceDE w:val="0"/>
        <w:autoSpaceDN w:val="0"/>
        <w:spacing w:before="19" w:line="244" w:lineRule="auto"/>
        <w:ind w:left="724" w:right="1660" w:hanging="366"/>
        <w:contextualSpacing w:val="0"/>
        <w:jc w:val="left"/>
        <w:rPr>
          <w:rFonts w:ascii="Arial" w:hAnsi="Arial" w:cs="Arial"/>
        </w:rPr>
      </w:pPr>
      <w:r w:rsidRPr="00287E70">
        <w:rPr>
          <w:rFonts w:ascii="Arial" w:hAnsi="Arial" w:cs="Arial"/>
        </w:rPr>
        <w:t>Préparation</w:t>
      </w:r>
      <w:r w:rsidRPr="00287E70">
        <w:rPr>
          <w:rFonts w:ascii="Arial" w:hAnsi="Arial" w:cs="Arial"/>
          <w:spacing w:val="-3"/>
        </w:rPr>
        <w:t xml:space="preserve"> </w:t>
      </w:r>
      <w:r w:rsidRPr="00287E70">
        <w:rPr>
          <w:rFonts w:ascii="Arial" w:hAnsi="Arial" w:cs="Arial"/>
        </w:rPr>
        <w:t>de</w:t>
      </w:r>
      <w:r w:rsidRPr="00287E70">
        <w:rPr>
          <w:rFonts w:ascii="Arial" w:hAnsi="Arial" w:cs="Arial"/>
          <w:spacing w:val="-13"/>
        </w:rPr>
        <w:t xml:space="preserve"> </w:t>
      </w:r>
      <w:r w:rsidRPr="00287E70">
        <w:rPr>
          <w:rFonts w:ascii="Arial" w:hAnsi="Arial" w:cs="Arial"/>
        </w:rPr>
        <w:t>la</w:t>
      </w:r>
      <w:r w:rsidRPr="00287E70">
        <w:rPr>
          <w:rFonts w:ascii="Arial" w:hAnsi="Arial" w:cs="Arial"/>
          <w:spacing w:val="-15"/>
        </w:rPr>
        <w:t xml:space="preserve"> </w:t>
      </w:r>
      <w:r w:rsidRPr="00287E70">
        <w:rPr>
          <w:rFonts w:ascii="Arial" w:hAnsi="Arial" w:cs="Arial"/>
        </w:rPr>
        <w:t>consultation des</w:t>
      </w:r>
      <w:r w:rsidRPr="00287E70">
        <w:rPr>
          <w:rFonts w:ascii="Arial" w:hAnsi="Arial" w:cs="Arial"/>
          <w:spacing w:val="-9"/>
        </w:rPr>
        <w:t xml:space="preserve"> </w:t>
      </w:r>
      <w:r w:rsidRPr="00287E70">
        <w:rPr>
          <w:rFonts w:ascii="Arial" w:hAnsi="Arial" w:cs="Arial"/>
        </w:rPr>
        <w:t>entreprises</w:t>
      </w:r>
      <w:r w:rsidRPr="00287E70">
        <w:rPr>
          <w:rFonts w:ascii="Arial" w:hAnsi="Arial" w:cs="Arial"/>
          <w:spacing w:val="-6"/>
        </w:rPr>
        <w:t xml:space="preserve"> </w:t>
      </w:r>
      <w:r w:rsidRPr="00287E70">
        <w:rPr>
          <w:rFonts w:ascii="Arial" w:hAnsi="Arial" w:cs="Arial"/>
        </w:rPr>
        <w:t>(en</w:t>
      </w:r>
      <w:r w:rsidRPr="00287E70">
        <w:rPr>
          <w:rFonts w:ascii="Arial" w:hAnsi="Arial" w:cs="Arial"/>
          <w:spacing w:val="-14"/>
        </w:rPr>
        <w:t xml:space="preserve"> </w:t>
      </w:r>
      <w:r w:rsidRPr="00287E70">
        <w:rPr>
          <w:rFonts w:ascii="Arial" w:hAnsi="Arial" w:cs="Arial"/>
        </w:rPr>
        <w:t>fonction</w:t>
      </w:r>
      <w:r w:rsidRPr="00287E70">
        <w:rPr>
          <w:rFonts w:ascii="Arial" w:hAnsi="Arial" w:cs="Arial"/>
          <w:spacing w:val="-9"/>
        </w:rPr>
        <w:t xml:space="preserve"> </w:t>
      </w:r>
      <w:r w:rsidRPr="00287E70">
        <w:rPr>
          <w:rFonts w:ascii="Arial" w:hAnsi="Arial" w:cs="Arial"/>
        </w:rPr>
        <w:t>du</w:t>
      </w:r>
      <w:r w:rsidRPr="00287E70">
        <w:rPr>
          <w:rFonts w:ascii="Arial" w:hAnsi="Arial" w:cs="Arial"/>
          <w:spacing w:val="-3"/>
        </w:rPr>
        <w:t xml:space="preserve"> </w:t>
      </w:r>
      <w:r w:rsidRPr="00287E70">
        <w:rPr>
          <w:rFonts w:ascii="Arial" w:hAnsi="Arial" w:cs="Arial"/>
        </w:rPr>
        <w:t>mode</w:t>
      </w:r>
      <w:r w:rsidRPr="00287E70">
        <w:rPr>
          <w:rFonts w:ascii="Arial" w:hAnsi="Arial" w:cs="Arial"/>
          <w:spacing w:val="-13"/>
        </w:rPr>
        <w:t xml:space="preserve"> </w:t>
      </w:r>
      <w:r w:rsidRPr="00287E70">
        <w:rPr>
          <w:rFonts w:ascii="Arial" w:hAnsi="Arial" w:cs="Arial"/>
        </w:rPr>
        <w:t>de</w:t>
      </w:r>
      <w:r w:rsidRPr="00287E70">
        <w:rPr>
          <w:rFonts w:ascii="Arial" w:hAnsi="Arial" w:cs="Arial"/>
          <w:spacing w:val="-12"/>
        </w:rPr>
        <w:t xml:space="preserve"> </w:t>
      </w:r>
      <w:r w:rsidRPr="00287E70">
        <w:rPr>
          <w:rFonts w:ascii="Arial" w:hAnsi="Arial" w:cs="Arial"/>
        </w:rPr>
        <w:t>passation</w:t>
      </w:r>
      <w:r w:rsidRPr="00287E70">
        <w:rPr>
          <w:rFonts w:ascii="Arial" w:hAnsi="Arial" w:cs="Arial"/>
          <w:spacing w:val="-3"/>
        </w:rPr>
        <w:t xml:space="preserve"> </w:t>
      </w:r>
      <w:r w:rsidRPr="00287E70">
        <w:rPr>
          <w:rFonts w:ascii="Arial" w:hAnsi="Arial" w:cs="Arial"/>
        </w:rPr>
        <w:t>et</w:t>
      </w:r>
      <w:r w:rsidRPr="00287E70">
        <w:rPr>
          <w:rFonts w:ascii="Arial" w:hAnsi="Arial" w:cs="Arial"/>
          <w:spacing w:val="-14"/>
        </w:rPr>
        <w:t xml:space="preserve"> </w:t>
      </w:r>
      <w:r w:rsidRPr="00287E70">
        <w:rPr>
          <w:rFonts w:ascii="Arial" w:hAnsi="Arial" w:cs="Arial"/>
        </w:rPr>
        <w:t>de dévolution du marché)</w:t>
      </w:r>
    </w:p>
    <w:p w14:paraId="6274AF9E" w14:textId="77777777" w:rsidR="000F2829" w:rsidRPr="00287E70" w:rsidRDefault="000F2829" w:rsidP="00150F44">
      <w:pPr>
        <w:pStyle w:val="Paragraphedeliste"/>
        <w:widowControl w:val="0"/>
        <w:numPr>
          <w:ilvl w:val="0"/>
          <w:numId w:val="34"/>
        </w:numPr>
        <w:tabs>
          <w:tab w:val="left" w:pos="2097"/>
        </w:tabs>
        <w:autoSpaceDE w:val="0"/>
        <w:autoSpaceDN w:val="0"/>
        <w:spacing w:before="16" w:line="237" w:lineRule="auto"/>
        <w:ind w:left="716" w:right="2057" w:hanging="358"/>
        <w:contextualSpacing w:val="0"/>
        <w:jc w:val="left"/>
        <w:rPr>
          <w:rFonts w:ascii="Arial" w:hAnsi="Arial" w:cs="Arial"/>
        </w:rPr>
      </w:pPr>
      <w:r w:rsidRPr="00287E70">
        <w:rPr>
          <w:rFonts w:ascii="Arial" w:hAnsi="Arial" w:cs="Arial"/>
        </w:rPr>
        <w:t>Analyse</w:t>
      </w:r>
      <w:r w:rsidRPr="00287E70">
        <w:rPr>
          <w:rFonts w:ascii="Arial" w:hAnsi="Arial" w:cs="Arial"/>
          <w:spacing w:val="-2"/>
        </w:rPr>
        <w:t xml:space="preserve"> </w:t>
      </w:r>
      <w:r w:rsidRPr="00287E70">
        <w:rPr>
          <w:rFonts w:ascii="Arial" w:hAnsi="Arial" w:cs="Arial"/>
        </w:rPr>
        <w:t>des</w:t>
      </w:r>
      <w:r w:rsidRPr="00287E70">
        <w:rPr>
          <w:rFonts w:ascii="Arial" w:hAnsi="Arial" w:cs="Arial"/>
          <w:spacing w:val="-8"/>
        </w:rPr>
        <w:t xml:space="preserve"> </w:t>
      </w:r>
      <w:r w:rsidRPr="00287E70">
        <w:rPr>
          <w:rFonts w:ascii="Arial" w:hAnsi="Arial" w:cs="Arial"/>
        </w:rPr>
        <w:t>candidatures et</w:t>
      </w:r>
      <w:r w:rsidRPr="00287E70">
        <w:rPr>
          <w:rFonts w:ascii="Arial" w:hAnsi="Arial" w:cs="Arial"/>
          <w:spacing w:val="-2"/>
        </w:rPr>
        <w:t xml:space="preserve"> </w:t>
      </w:r>
      <w:r w:rsidRPr="00287E70">
        <w:rPr>
          <w:rFonts w:ascii="Arial" w:hAnsi="Arial" w:cs="Arial"/>
        </w:rPr>
        <w:t>remise d'un</w:t>
      </w:r>
      <w:r w:rsidRPr="00287E70">
        <w:rPr>
          <w:rFonts w:ascii="Arial" w:hAnsi="Arial" w:cs="Arial"/>
          <w:spacing w:val="-8"/>
        </w:rPr>
        <w:t xml:space="preserve"> </w:t>
      </w:r>
      <w:r w:rsidRPr="00287E70">
        <w:rPr>
          <w:rFonts w:ascii="Arial" w:hAnsi="Arial" w:cs="Arial"/>
        </w:rPr>
        <w:t>rapport d'analyse sur</w:t>
      </w:r>
      <w:r w:rsidRPr="00287E70">
        <w:rPr>
          <w:rFonts w:ascii="Arial" w:hAnsi="Arial" w:cs="Arial"/>
          <w:spacing w:val="-5"/>
        </w:rPr>
        <w:t xml:space="preserve"> </w:t>
      </w:r>
      <w:r w:rsidRPr="00287E70">
        <w:rPr>
          <w:rFonts w:ascii="Arial" w:hAnsi="Arial" w:cs="Arial"/>
        </w:rPr>
        <w:t>la</w:t>
      </w:r>
      <w:r w:rsidRPr="00287E70">
        <w:rPr>
          <w:rFonts w:ascii="Arial" w:hAnsi="Arial" w:cs="Arial"/>
          <w:spacing w:val="-8"/>
        </w:rPr>
        <w:t xml:space="preserve"> </w:t>
      </w:r>
      <w:r w:rsidRPr="00287E70">
        <w:rPr>
          <w:rFonts w:ascii="Arial" w:hAnsi="Arial" w:cs="Arial"/>
        </w:rPr>
        <w:t>base</w:t>
      </w:r>
      <w:r w:rsidRPr="00287E70">
        <w:rPr>
          <w:rFonts w:ascii="Arial" w:hAnsi="Arial" w:cs="Arial"/>
          <w:spacing w:val="-4"/>
        </w:rPr>
        <w:t xml:space="preserve"> </w:t>
      </w:r>
      <w:r w:rsidRPr="00287E70">
        <w:rPr>
          <w:rFonts w:ascii="Arial" w:hAnsi="Arial" w:cs="Arial"/>
        </w:rPr>
        <w:t>d'une</w:t>
      </w:r>
      <w:r w:rsidRPr="00287E70">
        <w:rPr>
          <w:rFonts w:ascii="Arial" w:hAnsi="Arial" w:cs="Arial"/>
          <w:spacing w:val="-2"/>
        </w:rPr>
        <w:t xml:space="preserve"> </w:t>
      </w:r>
      <w:r w:rsidRPr="00287E70">
        <w:rPr>
          <w:rFonts w:ascii="Arial" w:hAnsi="Arial" w:cs="Arial"/>
        </w:rPr>
        <w:t>trame existante remise par l'établissement,</w:t>
      </w:r>
    </w:p>
    <w:p w14:paraId="31823B6F" w14:textId="77777777" w:rsidR="000F2829" w:rsidRPr="00287E70" w:rsidRDefault="000F2829" w:rsidP="00150F44">
      <w:pPr>
        <w:pStyle w:val="Paragraphedeliste"/>
        <w:widowControl w:val="0"/>
        <w:numPr>
          <w:ilvl w:val="0"/>
          <w:numId w:val="34"/>
        </w:numPr>
        <w:tabs>
          <w:tab w:val="left" w:pos="2089"/>
          <w:tab w:val="left" w:pos="2097"/>
        </w:tabs>
        <w:autoSpaceDE w:val="0"/>
        <w:autoSpaceDN w:val="0"/>
        <w:spacing w:before="22" w:line="237" w:lineRule="auto"/>
        <w:ind w:left="708" w:right="1605" w:hanging="350"/>
        <w:contextualSpacing w:val="0"/>
        <w:jc w:val="left"/>
        <w:rPr>
          <w:rFonts w:ascii="Arial" w:hAnsi="Arial" w:cs="Arial"/>
        </w:rPr>
      </w:pPr>
      <w:r w:rsidRPr="00287E70">
        <w:rPr>
          <w:rFonts w:ascii="Arial" w:hAnsi="Arial" w:cs="Arial"/>
        </w:rPr>
        <w:t>Analyse</w:t>
      </w:r>
      <w:r w:rsidRPr="00287E70">
        <w:rPr>
          <w:rFonts w:ascii="Arial" w:hAnsi="Arial" w:cs="Arial"/>
          <w:spacing w:val="20"/>
        </w:rPr>
        <w:t xml:space="preserve"> </w:t>
      </w:r>
      <w:r w:rsidRPr="00287E70">
        <w:rPr>
          <w:rFonts w:ascii="Arial" w:hAnsi="Arial" w:cs="Arial"/>
        </w:rPr>
        <w:t>des</w:t>
      </w:r>
      <w:r w:rsidRPr="00287E70">
        <w:rPr>
          <w:rFonts w:ascii="Arial" w:hAnsi="Arial" w:cs="Arial"/>
          <w:spacing w:val="-1"/>
        </w:rPr>
        <w:t xml:space="preserve"> </w:t>
      </w:r>
      <w:r w:rsidRPr="00287E70">
        <w:rPr>
          <w:rFonts w:ascii="Arial" w:hAnsi="Arial" w:cs="Arial"/>
        </w:rPr>
        <w:t>offres et s'il y</w:t>
      </w:r>
      <w:r w:rsidRPr="00287E70">
        <w:rPr>
          <w:rFonts w:ascii="Arial" w:hAnsi="Arial" w:cs="Arial"/>
          <w:spacing w:val="-4"/>
        </w:rPr>
        <w:t xml:space="preserve"> </w:t>
      </w:r>
      <w:r w:rsidRPr="00287E70">
        <w:rPr>
          <w:rFonts w:ascii="Arial" w:hAnsi="Arial" w:cs="Arial"/>
        </w:rPr>
        <w:t>a</w:t>
      </w:r>
      <w:r w:rsidRPr="00287E70">
        <w:rPr>
          <w:rFonts w:ascii="Arial" w:hAnsi="Arial" w:cs="Arial"/>
          <w:spacing w:val="-11"/>
        </w:rPr>
        <w:t xml:space="preserve"> </w:t>
      </w:r>
      <w:r w:rsidRPr="00287E70">
        <w:rPr>
          <w:rFonts w:ascii="Arial" w:hAnsi="Arial" w:cs="Arial"/>
        </w:rPr>
        <w:t>lieu les</w:t>
      </w:r>
      <w:r w:rsidRPr="00287E70">
        <w:rPr>
          <w:rFonts w:ascii="Arial" w:hAnsi="Arial" w:cs="Arial"/>
          <w:spacing w:val="-4"/>
        </w:rPr>
        <w:t xml:space="preserve"> </w:t>
      </w:r>
      <w:r w:rsidRPr="00287E70">
        <w:rPr>
          <w:rFonts w:ascii="Arial" w:hAnsi="Arial" w:cs="Arial"/>
        </w:rPr>
        <w:t>variantes à</w:t>
      </w:r>
      <w:r w:rsidRPr="00287E70">
        <w:rPr>
          <w:rFonts w:ascii="Arial" w:hAnsi="Arial" w:cs="Arial"/>
          <w:spacing w:val="-5"/>
        </w:rPr>
        <w:t xml:space="preserve"> </w:t>
      </w:r>
      <w:r w:rsidRPr="00287E70">
        <w:rPr>
          <w:rFonts w:ascii="Arial" w:hAnsi="Arial" w:cs="Arial"/>
        </w:rPr>
        <w:t>ces</w:t>
      </w:r>
      <w:r w:rsidRPr="00287E70">
        <w:rPr>
          <w:rFonts w:ascii="Arial" w:hAnsi="Arial" w:cs="Arial"/>
          <w:spacing w:val="-2"/>
        </w:rPr>
        <w:t xml:space="preserve"> </w:t>
      </w:r>
      <w:r w:rsidRPr="00287E70">
        <w:rPr>
          <w:rFonts w:ascii="Arial" w:hAnsi="Arial" w:cs="Arial"/>
        </w:rPr>
        <w:t>offres : procéder à</w:t>
      </w:r>
      <w:r w:rsidRPr="00287E70">
        <w:rPr>
          <w:rFonts w:ascii="Arial" w:hAnsi="Arial" w:cs="Arial"/>
          <w:spacing w:val="-11"/>
        </w:rPr>
        <w:t xml:space="preserve"> </w:t>
      </w:r>
      <w:r w:rsidRPr="00287E70">
        <w:rPr>
          <w:rFonts w:ascii="Arial" w:hAnsi="Arial" w:cs="Arial"/>
        </w:rPr>
        <w:t>la</w:t>
      </w:r>
      <w:r w:rsidRPr="00287E70">
        <w:rPr>
          <w:rFonts w:ascii="Arial" w:hAnsi="Arial" w:cs="Arial"/>
          <w:spacing w:val="-4"/>
        </w:rPr>
        <w:t xml:space="preserve"> </w:t>
      </w:r>
      <w:r w:rsidRPr="00287E70">
        <w:rPr>
          <w:rFonts w:ascii="Arial" w:hAnsi="Arial" w:cs="Arial"/>
        </w:rPr>
        <w:t>vérification de</w:t>
      </w:r>
      <w:r w:rsidRPr="00287E70">
        <w:rPr>
          <w:rFonts w:ascii="Arial" w:hAnsi="Arial" w:cs="Arial"/>
          <w:spacing w:val="-10"/>
        </w:rPr>
        <w:t xml:space="preserve"> </w:t>
      </w:r>
      <w:r w:rsidRPr="00287E70">
        <w:rPr>
          <w:rFonts w:ascii="Arial" w:hAnsi="Arial" w:cs="Arial"/>
        </w:rPr>
        <w:t>la</w:t>
      </w:r>
      <w:r w:rsidRPr="00287E70">
        <w:rPr>
          <w:rFonts w:ascii="Arial" w:hAnsi="Arial" w:cs="Arial"/>
          <w:spacing w:val="-12"/>
        </w:rPr>
        <w:t xml:space="preserve"> </w:t>
      </w:r>
      <w:r w:rsidRPr="00287E70">
        <w:rPr>
          <w:rFonts w:ascii="Arial" w:hAnsi="Arial" w:cs="Arial"/>
        </w:rPr>
        <w:t>conformité</w:t>
      </w:r>
      <w:r w:rsidRPr="00287E70">
        <w:rPr>
          <w:rFonts w:ascii="Arial" w:hAnsi="Arial" w:cs="Arial"/>
          <w:spacing w:val="-1"/>
        </w:rPr>
        <w:t xml:space="preserve"> </w:t>
      </w:r>
      <w:r w:rsidRPr="00287E70">
        <w:rPr>
          <w:rFonts w:ascii="Arial" w:hAnsi="Arial" w:cs="Arial"/>
        </w:rPr>
        <w:t>des</w:t>
      </w:r>
      <w:r w:rsidRPr="00287E70">
        <w:rPr>
          <w:rFonts w:ascii="Arial" w:hAnsi="Arial" w:cs="Arial"/>
          <w:spacing w:val="-11"/>
        </w:rPr>
        <w:t xml:space="preserve"> </w:t>
      </w:r>
      <w:r w:rsidRPr="00287E70">
        <w:rPr>
          <w:rFonts w:ascii="Arial" w:hAnsi="Arial" w:cs="Arial"/>
        </w:rPr>
        <w:t>réponses</w:t>
      </w:r>
      <w:r w:rsidRPr="00287E70">
        <w:rPr>
          <w:rFonts w:ascii="Arial" w:hAnsi="Arial" w:cs="Arial"/>
          <w:spacing w:val="-4"/>
        </w:rPr>
        <w:t xml:space="preserve"> </w:t>
      </w:r>
      <w:r w:rsidRPr="00287E70">
        <w:rPr>
          <w:rFonts w:ascii="Arial" w:hAnsi="Arial" w:cs="Arial"/>
        </w:rPr>
        <w:t>au</w:t>
      </w:r>
      <w:r w:rsidRPr="00287E70">
        <w:rPr>
          <w:rFonts w:ascii="Arial" w:hAnsi="Arial" w:cs="Arial"/>
          <w:spacing w:val="-7"/>
        </w:rPr>
        <w:t xml:space="preserve"> </w:t>
      </w:r>
      <w:r w:rsidRPr="00287E70">
        <w:rPr>
          <w:rFonts w:ascii="Arial" w:hAnsi="Arial" w:cs="Arial"/>
        </w:rPr>
        <w:t>DCE,</w:t>
      </w:r>
      <w:r w:rsidRPr="00287E70">
        <w:rPr>
          <w:rFonts w:ascii="Arial" w:hAnsi="Arial" w:cs="Arial"/>
          <w:spacing w:val="-8"/>
        </w:rPr>
        <w:t xml:space="preserve"> </w:t>
      </w:r>
      <w:r w:rsidRPr="00287E70">
        <w:rPr>
          <w:rFonts w:ascii="Arial" w:hAnsi="Arial" w:cs="Arial"/>
        </w:rPr>
        <w:t>analyser les</w:t>
      </w:r>
      <w:r w:rsidRPr="00287E70">
        <w:rPr>
          <w:rFonts w:ascii="Arial" w:hAnsi="Arial" w:cs="Arial"/>
          <w:spacing w:val="-7"/>
        </w:rPr>
        <w:t xml:space="preserve"> </w:t>
      </w:r>
      <w:r w:rsidRPr="00287E70">
        <w:rPr>
          <w:rFonts w:ascii="Arial" w:hAnsi="Arial" w:cs="Arial"/>
        </w:rPr>
        <w:t>méthodes ou</w:t>
      </w:r>
      <w:r w:rsidRPr="00287E70">
        <w:rPr>
          <w:rFonts w:ascii="Arial" w:hAnsi="Arial" w:cs="Arial"/>
          <w:spacing w:val="-9"/>
        </w:rPr>
        <w:t xml:space="preserve"> </w:t>
      </w:r>
      <w:r w:rsidRPr="00287E70">
        <w:rPr>
          <w:rFonts w:ascii="Arial" w:hAnsi="Arial" w:cs="Arial"/>
        </w:rPr>
        <w:t>solutions techniques en s'assurant qu'elles sont assorties de toutes les justifications et avis techniques, en vérifiant qu'elles</w:t>
      </w:r>
      <w:r w:rsidRPr="00287E70">
        <w:rPr>
          <w:rFonts w:ascii="Arial" w:hAnsi="Arial" w:cs="Arial"/>
          <w:spacing w:val="-1"/>
        </w:rPr>
        <w:t xml:space="preserve"> </w:t>
      </w:r>
      <w:r w:rsidRPr="00287E70">
        <w:rPr>
          <w:rFonts w:ascii="Arial" w:hAnsi="Arial" w:cs="Arial"/>
        </w:rPr>
        <w:t>ne</w:t>
      </w:r>
      <w:r w:rsidRPr="00287E70">
        <w:rPr>
          <w:rFonts w:ascii="Arial" w:hAnsi="Arial" w:cs="Arial"/>
          <w:spacing w:val="-13"/>
        </w:rPr>
        <w:t xml:space="preserve"> </w:t>
      </w:r>
      <w:r w:rsidRPr="00287E70">
        <w:rPr>
          <w:rFonts w:ascii="Arial" w:hAnsi="Arial" w:cs="Arial"/>
        </w:rPr>
        <w:t>comportent pas</w:t>
      </w:r>
      <w:r w:rsidRPr="00287E70">
        <w:rPr>
          <w:rFonts w:ascii="Arial" w:hAnsi="Arial" w:cs="Arial"/>
          <w:spacing w:val="-5"/>
        </w:rPr>
        <w:t xml:space="preserve"> </w:t>
      </w:r>
      <w:r w:rsidRPr="00287E70">
        <w:rPr>
          <w:rFonts w:ascii="Arial" w:hAnsi="Arial" w:cs="Arial"/>
        </w:rPr>
        <w:t>d'erreur,</w:t>
      </w:r>
      <w:r w:rsidRPr="00287E70">
        <w:rPr>
          <w:rFonts w:ascii="Arial" w:hAnsi="Arial" w:cs="Arial"/>
          <w:spacing w:val="-4"/>
        </w:rPr>
        <w:t xml:space="preserve"> </w:t>
      </w:r>
      <w:r w:rsidRPr="00287E70">
        <w:rPr>
          <w:rFonts w:ascii="Arial" w:hAnsi="Arial" w:cs="Arial"/>
        </w:rPr>
        <w:t>ou</w:t>
      </w:r>
      <w:r w:rsidRPr="00287E70">
        <w:rPr>
          <w:rFonts w:ascii="Arial" w:hAnsi="Arial" w:cs="Arial"/>
          <w:spacing w:val="-8"/>
        </w:rPr>
        <w:t xml:space="preserve"> </w:t>
      </w:r>
      <w:r w:rsidRPr="00287E70">
        <w:rPr>
          <w:rFonts w:ascii="Arial" w:hAnsi="Arial" w:cs="Arial"/>
        </w:rPr>
        <w:t>de</w:t>
      </w:r>
      <w:r w:rsidRPr="00287E70">
        <w:rPr>
          <w:rFonts w:ascii="Arial" w:hAnsi="Arial" w:cs="Arial"/>
          <w:spacing w:val="-7"/>
        </w:rPr>
        <w:t xml:space="preserve"> </w:t>
      </w:r>
      <w:r w:rsidRPr="00287E70">
        <w:rPr>
          <w:rFonts w:ascii="Arial" w:hAnsi="Arial" w:cs="Arial"/>
        </w:rPr>
        <w:t>contradiction,</w:t>
      </w:r>
      <w:r w:rsidRPr="00287E70">
        <w:rPr>
          <w:rFonts w:ascii="Arial" w:hAnsi="Arial" w:cs="Arial"/>
          <w:spacing w:val="-8"/>
        </w:rPr>
        <w:t xml:space="preserve"> </w:t>
      </w:r>
      <w:r w:rsidRPr="00287E70">
        <w:rPr>
          <w:rFonts w:ascii="Arial" w:hAnsi="Arial" w:cs="Arial"/>
        </w:rPr>
        <w:t>et</w:t>
      </w:r>
      <w:r w:rsidRPr="00287E70">
        <w:rPr>
          <w:rFonts w:ascii="Arial" w:hAnsi="Arial" w:cs="Arial"/>
          <w:spacing w:val="-9"/>
        </w:rPr>
        <w:t xml:space="preserve"> </w:t>
      </w:r>
      <w:r w:rsidRPr="00287E70">
        <w:rPr>
          <w:rFonts w:ascii="Arial" w:hAnsi="Arial" w:cs="Arial"/>
        </w:rPr>
        <w:t>établir un</w:t>
      </w:r>
      <w:r w:rsidRPr="00287E70">
        <w:rPr>
          <w:rFonts w:ascii="Arial" w:hAnsi="Arial" w:cs="Arial"/>
          <w:spacing w:val="-10"/>
        </w:rPr>
        <w:t xml:space="preserve"> </w:t>
      </w:r>
      <w:r w:rsidRPr="00287E70">
        <w:rPr>
          <w:rFonts w:ascii="Arial" w:hAnsi="Arial" w:cs="Arial"/>
        </w:rPr>
        <w:t>rapport d'analyse</w:t>
      </w:r>
      <w:r w:rsidRPr="00287E70">
        <w:rPr>
          <w:rFonts w:ascii="Arial" w:hAnsi="Arial" w:cs="Arial"/>
          <w:spacing w:val="-3"/>
        </w:rPr>
        <w:t xml:space="preserve"> </w:t>
      </w:r>
      <w:r w:rsidRPr="00287E70">
        <w:rPr>
          <w:rFonts w:ascii="Arial" w:hAnsi="Arial" w:cs="Arial"/>
        </w:rPr>
        <w:t>comparative proposant les</w:t>
      </w:r>
      <w:r w:rsidRPr="00287E70">
        <w:rPr>
          <w:rFonts w:ascii="Arial" w:hAnsi="Arial" w:cs="Arial"/>
          <w:spacing w:val="-14"/>
        </w:rPr>
        <w:t xml:space="preserve"> </w:t>
      </w:r>
      <w:r w:rsidRPr="00287E70">
        <w:rPr>
          <w:rFonts w:ascii="Arial" w:hAnsi="Arial" w:cs="Arial"/>
        </w:rPr>
        <w:t>offres</w:t>
      </w:r>
      <w:r w:rsidRPr="00287E70">
        <w:rPr>
          <w:rFonts w:ascii="Arial" w:hAnsi="Arial" w:cs="Arial"/>
          <w:spacing w:val="-13"/>
        </w:rPr>
        <w:t xml:space="preserve"> </w:t>
      </w:r>
      <w:r w:rsidRPr="00287E70">
        <w:rPr>
          <w:rFonts w:ascii="Arial" w:hAnsi="Arial" w:cs="Arial"/>
        </w:rPr>
        <w:t>susceptibles d'être</w:t>
      </w:r>
      <w:r w:rsidRPr="00287E70">
        <w:rPr>
          <w:rFonts w:ascii="Arial" w:hAnsi="Arial" w:cs="Arial"/>
          <w:spacing w:val="-7"/>
        </w:rPr>
        <w:t xml:space="preserve"> </w:t>
      </w:r>
      <w:r w:rsidRPr="00287E70">
        <w:rPr>
          <w:rFonts w:ascii="Arial" w:hAnsi="Arial" w:cs="Arial"/>
        </w:rPr>
        <w:t>retenues</w:t>
      </w:r>
      <w:r w:rsidRPr="00287E70">
        <w:rPr>
          <w:rFonts w:ascii="Arial" w:hAnsi="Arial" w:cs="Arial"/>
          <w:spacing w:val="-9"/>
        </w:rPr>
        <w:t xml:space="preserve"> </w:t>
      </w:r>
      <w:r w:rsidRPr="00287E70">
        <w:rPr>
          <w:rFonts w:ascii="Arial" w:hAnsi="Arial" w:cs="Arial"/>
        </w:rPr>
        <w:t>conformément aux critères de jugement des offres précisés dans le RC.</w:t>
      </w:r>
    </w:p>
    <w:p w14:paraId="6C2ECE8A" w14:textId="77777777" w:rsidR="000F2829" w:rsidRPr="00287E70" w:rsidRDefault="000F2829" w:rsidP="00150F44">
      <w:pPr>
        <w:pStyle w:val="Paragraphedeliste"/>
        <w:widowControl w:val="0"/>
        <w:numPr>
          <w:ilvl w:val="0"/>
          <w:numId w:val="34"/>
        </w:numPr>
        <w:tabs>
          <w:tab w:val="left" w:pos="2092"/>
        </w:tabs>
        <w:autoSpaceDE w:val="0"/>
        <w:autoSpaceDN w:val="0"/>
        <w:spacing w:before="22"/>
        <w:ind w:left="711"/>
        <w:contextualSpacing w:val="0"/>
        <w:jc w:val="left"/>
        <w:rPr>
          <w:rFonts w:ascii="Arial" w:hAnsi="Arial" w:cs="Arial"/>
        </w:rPr>
      </w:pPr>
      <w:r w:rsidRPr="00287E70">
        <w:rPr>
          <w:rFonts w:ascii="Arial" w:hAnsi="Arial" w:cs="Arial"/>
        </w:rPr>
        <w:t>Préparation</w:t>
      </w:r>
      <w:r w:rsidRPr="00287E70">
        <w:rPr>
          <w:rFonts w:ascii="Arial" w:hAnsi="Arial" w:cs="Arial"/>
          <w:spacing w:val="-15"/>
        </w:rPr>
        <w:t xml:space="preserve"> </w:t>
      </w:r>
      <w:r w:rsidRPr="00287E70">
        <w:rPr>
          <w:rFonts w:ascii="Arial" w:hAnsi="Arial" w:cs="Arial"/>
        </w:rPr>
        <w:t>des</w:t>
      </w:r>
      <w:r w:rsidRPr="00287E70">
        <w:rPr>
          <w:rFonts w:ascii="Arial" w:hAnsi="Arial" w:cs="Arial"/>
          <w:spacing w:val="-10"/>
        </w:rPr>
        <w:t xml:space="preserve"> </w:t>
      </w:r>
      <w:r w:rsidRPr="00287E70">
        <w:rPr>
          <w:rFonts w:ascii="Arial" w:hAnsi="Arial" w:cs="Arial"/>
        </w:rPr>
        <w:t>mises</w:t>
      </w:r>
      <w:r w:rsidRPr="00287E70">
        <w:rPr>
          <w:rFonts w:ascii="Arial" w:hAnsi="Arial" w:cs="Arial"/>
          <w:spacing w:val="-14"/>
        </w:rPr>
        <w:t xml:space="preserve"> </w:t>
      </w:r>
      <w:r w:rsidRPr="00287E70">
        <w:rPr>
          <w:rFonts w:ascii="Arial" w:hAnsi="Arial" w:cs="Arial"/>
        </w:rPr>
        <w:t>au</w:t>
      </w:r>
      <w:r w:rsidRPr="00287E70">
        <w:rPr>
          <w:rFonts w:ascii="Arial" w:hAnsi="Arial" w:cs="Arial"/>
          <w:spacing w:val="-15"/>
        </w:rPr>
        <w:t xml:space="preserve"> </w:t>
      </w:r>
      <w:r w:rsidRPr="00287E70">
        <w:rPr>
          <w:rFonts w:ascii="Arial" w:hAnsi="Arial" w:cs="Arial"/>
        </w:rPr>
        <w:t>point</w:t>
      </w:r>
      <w:r w:rsidRPr="00287E70">
        <w:rPr>
          <w:rFonts w:ascii="Arial" w:hAnsi="Arial" w:cs="Arial"/>
          <w:spacing w:val="-10"/>
        </w:rPr>
        <w:t xml:space="preserve"> </w:t>
      </w:r>
      <w:r w:rsidRPr="00287E70">
        <w:rPr>
          <w:rFonts w:ascii="Arial" w:hAnsi="Arial" w:cs="Arial"/>
        </w:rPr>
        <w:t>permettant</w:t>
      </w:r>
      <w:r w:rsidRPr="00287E70">
        <w:rPr>
          <w:rFonts w:ascii="Arial" w:hAnsi="Arial" w:cs="Arial"/>
          <w:spacing w:val="6"/>
        </w:rPr>
        <w:t xml:space="preserve"> </w:t>
      </w:r>
      <w:r w:rsidRPr="00287E70">
        <w:rPr>
          <w:rFonts w:ascii="Arial" w:hAnsi="Arial" w:cs="Arial"/>
        </w:rPr>
        <w:t>la</w:t>
      </w:r>
      <w:r w:rsidRPr="00287E70">
        <w:rPr>
          <w:rFonts w:ascii="Arial" w:hAnsi="Arial" w:cs="Arial"/>
          <w:spacing w:val="-11"/>
        </w:rPr>
        <w:t xml:space="preserve"> </w:t>
      </w:r>
      <w:r w:rsidRPr="00287E70">
        <w:rPr>
          <w:rFonts w:ascii="Arial" w:hAnsi="Arial" w:cs="Arial"/>
        </w:rPr>
        <w:t>passation</w:t>
      </w:r>
      <w:r w:rsidRPr="00287E70">
        <w:rPr>
          <w:rFonts w:ascii="Arial" w:hAnsi="Arial" w:cs="Arial"/>
          <w:spacing w:val="-12"/>
        </w:rPr>
        <w:t xml:space="preserve"> </w:t>
      </w:r>
      <w:r w:rsidRPr="00287E70">
        <w:rPr>
          <w:rFonts w:ascii="Arial" w:hAnsi="Arial" w:cs="Arial"/>
        </w:rPr>
        <w:t>du</w:t>
      </w:r>
      <w:r w:rsidRPr="00287E70">
        <w:rPr>
          <w:rFonts w:ascii="Arial" w:hAnsi="Arial" w:cs="Arial"/>
          <w:spacing w:val="-15"/>
        </w:rPr>
        <w:t xml:space="preserve"> </w:t>
      </w:r>
      <w:r w:rsidRPr="00287E70">
        <w:rPr>
          <w:rFonts w:ascii="Arial" w:hAnsi="Arial" w:cs="Arial"/>
        </w:rPr>
        <w:t>marché</w:t>
      </w:r>
      <w:r w:rsidRPr="00287E70">
        <w:rPr>
          <w:rFonts w:ascii="Arial" w:hAnsi="Arial" w:cs="Arial"/>
          <w:spacing w:val="-12"/>
        </w:rPr>
        <w:t xml:space="preserve"> </w:t>
      </w:r>
      <w:r w:rsidRPr="00287E70">
        <w:rPr>
          <w:rFonts w:ascii="Arial" w:hAnsi="Arial" w:cs="Arial"/>
        </w:rPr>
        <w:t>de</w:t>
      </w:r>
      <w:r w:rsidRPr="00287E70">
        <w:rPr>
          <w:rFonts w:ascii="Arial" w:hAnsi="Arial" w:cs="Arial"/>
          <w:spacing w:val="-15"/>
        </w:rPr>
        <w:t xml:space="preserve"> </w:t>
      </w:r>
      <w:r w:rsidRPr="00287E70">
        <w:rPr>
          <w:rFonts w:ascii="Arial" w:hAnsi="Arial" w:cs="Arial"/>
          <w:spacing w:val="-2"/>
        </w:rPr>
        <w:t>travaux.</w:t>
      </w:r>
    </w:p>
    <w:p w14:paraId="5AB66D55" w14:textId="77777777" w:rsidR="000F2829" w:rsidRPr="00287E70" w:rsidRDefault="000F2829" w:rsidP="00150F44">
      <w:pPr>
        <w:pStyle w:val="Paragraphedeliste"/>
        <w:widowControl w:val="0"/>
        <w:numPr>
          <w:ilvl w:val="0"/>
          <w:numId w:val="34"/>
        </w:numPr>
        <w:tabs>
          <w:tab w:val="left" w:pos="2092"/>
        </w:tabs>
        <w:autoSpaceDE w:val="0"/>
        <w:autoSpaceDN w:val="0"/>
        <w:spacing w:before="22"/>
        <w:ind w:left="711"/>
        <w:contextualSpacing w:val="0"/>
        <w:jc w:val="left"/>
        <w:rPr>
          <w:rFonts w:ascii="Arial" w:hAnsi="Arial" w:cs="Arial"/>
        </w:rPr>
      </w:pPr>
      <w:r w:rsidRPr="00287E70">
        <w:rPr>
          <w:rFonts w:ascii="Arial" w:hAnsi="Arial" w:cs="Arial"/>
        </w:rPr>
        <w:t>Préparation et assistance des négociations éventuelles</w:t>
      </w:r>
    </w:p>
    <w:p w14:paraId="12BE56EA" w14:textId="0E3F8346" w:rsidR="000F2829" w:rsidRPr="00287E70" w:rsidRDefault="000F2829" w:rsidP="00150F44">
      <w:pPr>
        <w:pStyle w:val="Paragraphedeliste"/>
        <w:widowControl w:val="0"/>
        <w:numPr>
          <w:ilvl w:val="0"/>
          <w:numId w:val="34"/>
        </w:numPr>
        <w:tabs>
          <w:tab w:val="left" w:pos="2092"/>
        </w:tabs>
        <w:autoSpaceDE w:val="0"/>
        <w:autoSpaceDN w:val="0"/>
        <w:spacing w:before="22"/>
        <w:ind w:left="711"/>
        <w:contextualSpacing w:val="0"/>
        <w:jc w:val="left"/>
        <w:rPr>
          <w:rFonts w:ascii="Arial" w:hAnsi="Arial" w:cs="Arial"/>
        </w:rPr>
      </w:pPr>
      <w:r w:rsidRPr="00287E70">
        <w:rPr>
          <w:rFonts w:ascii="Arial" w:hAnsi="Arial" w:cs="Arial"/>
        </w:rPr>
        <w:t>Réponse aux questions des entreprises</w:t>
      </w:r>
    </w:p>
    <w:p w14:paraId="3CFB7E6B" w14:textId="2D765D5D" w:rsidR="00E527D1" w:rsidRPr="00287E70" w:rsidRDefault="00263984" w:rsidP="000F2829">
      <w:pPr>
        <w:pStyle w:val="Paragraphedeliste"/>
        <w:numPr>
          <w:ilvl w:val="0"/>
          <w:numId w:val="26"/>
        </w:numPr>
        <w:autoSpaceDE w:val="0"/>
        <w:autoSpaceDN w:val="0"/>
        <w:adjustRightInd w:val="0"/>
        <w:spacing w:before="120" w:after="120"/>
        <w:ind w:left="714" w:hanging="357"/>
        <w:contextualSpacing w:val="0"/>
        <w:rPr>
          <w:rFonts w:ascii="Arial" w:hAnsi="Arial" w:cs="Arial"/>
        </w:rPr>
      </w:pPr>
      <w:r w:rsidRPr="00287E70">
        <w:rPr>
          <w:rFonts w:ascii="Arial" w:hAnsi="Arial" w:cs="Arial"/>
        </w:rPr>
        <w:t xml:space="preserve">Livrables à fournir dans le délai défini à l’article </w:t>
      </w:r>
      <w:r w:rsidR="00FA2A2C">
        <w:rPr>
          <w:rFonts w:ascii="Arial" w:hAnsi="Arial" w:cs="Arial"/>
        </w:rPr>
        <w:t>2</w:t>
      </w:r>
      <w:r w:rsidRPr="00287E70">
        <w:rPr>
          <w:rFonts w:ascii="Arial" w:hAnsi="Arial" w:cs="Arial"/>
        </w:rPr>
        <w:t xml:space="preserve">.2 du présent CCP : </w:t>
      </w:r>
    </w:p>
    <w:p w14:paraId="21FDA20A" w14:textId="30E889C9" w:rsidR="000F2829" w:rsidRPr="00287E70" w:rsidRDefault="00E527D1" w:rsidP="00E527D1">
      <w:pPr>
        <w:pStyle w:val="Paragraphedeliste"/>
        <w:numPr>
          <w:ilvl w:val="0"/>
          <w:numId w:val="33"/>
        </w:numPr>
        <w:autoSpaceDE w:val="0"/>
        <w:autoSpaceDN w:val="0"/>
        <w:adjustRightInd w:val="0"/>
        <w:spacing w:before="120" w:after="120"/>
        <w:rPr>
          <w:rFonts w:ascii="Arial" w:hAnsi="Arial" w:cs="Arial"/>
        </w:rPr>
      </w:pPr>
      <w:r w:rsidRPr="00287E70">
        <w:rPr>
          <w:rFonts w:ascii="Arial" w:hAnsi="Arial" w:cs="Arial"/>
        </w:rPr>
        <w:t>Le maitre d’œuvre devra remettre un r</w:t>
      </w:r>
      <w:r w:rsidR="000F2829" w:rsidRPr="00287E70">
        <w:rPr>
          <w:rFonts w:ascii="Arial" w:hAnsi="Arial" w:cs="Arial"/>
        </w:rPr>
        <w:t>apport d’analyse des offres, propositions d’attribution</w:t>
      </w:r>
      <w:r w:rsidR="00287E70">
        <w:rPr>
          <w:rFonts w:ascii="Arial" w:hAnsi="Arial" w:cs="Arial"/>
        </w:rPr>
        <w:t xml:space="preserve"> comme le pouvoir adjudicateur l’a exigé lors de l’élaboration de son DCE.</w:t>
      </w:r>
    </w:p>
    <w:p w14:paraId="6482BC7D" w14:textId="77777777" w:rsidR="00E527D1" w:rsidRPr="00287E70" w:rsidRDefault="00E527D1" w:rsidP="00E527D1">
      <w:pPr>
        <w:pStyle w:val="Paragraphedeliste"/>
        <w:autoSpaceDE w:val="0"/>
        <w:autoSpaceDN w:val="0"/>
        <w:adjustRightInd w:val="0"/>
        <w:spacing w:before="120" w:after="120"/>
        <w:ind w:left="722"/>
        <w:rPr>
          <w:rFonts w:ascii="Arial" w:hAnsi="Arial" w:cs="Arial"/>
        </w:rPr>
      </w:pPr>
    </w:p>
    <w:p w14:paraId="7B233323" w14:textId="77777777" w:rsidR="00263984" w:rsidRPr="00287E70" w:rsidRDefault="00263984" w:rsidP="00150F44">
      <w:pPr>
        <w:pStyle w:val="Paragraphedeliste"/>
        <w:numPr>
          <w:ilvl w:val="0"/>
          <w:numId w:val="28"/>
        </w:numPr>
        <w:autoSpaceDE w:val="0"/>
        <w:autoSpaceDN w:val="0"/>
        <w:adjustRightInd w:val="0"/>
        <w:spacing w:before="120" w:after="120"/>
        <w:rPr>
          <w:rFonts w:ascii="Arial" w:hAnsi="Arial" w:cs="Arial"/>
        </w:rPr>
      </w:pPr>
      <w:r w:rsidRPr="00287E70">
        <w:rPr>
          <w:rFonts w:ascii="Arial" w:hAnsi="Arial" w:cs="Arial"/>
        </w:rPr>
        <w:t>Elaboration du dossier de consultation des entreprises</w:t>
      </w:r>
    </w:p>
    <w:p w14:paraId="106DB4C3" w14:textId="77777777" w:rsidR="00263984" w:rsidRPr="00287E70" w:rsidRDefault="00263984" w:rsidP="00263984">
      <w:pPr>
        <w:rPr>
          <w:rFonts w:cs="Arial"/>
        </w:rPr>
      </w:pPr>
      <w:r w:rsidRPr="00287E70">
        <w:rPr>
          <w:rFonts w:cs="Arial"/>
        </w:rPr>
        <w:t xml:space="preserve">Le DCE est élaboré en fonction du choix opéré par le maître d'ouvrage sur le mode de dévolution des marchés de travaux (lots séparés ou entreprises générales). </w:t>
      </w:r>
    </w:p>
    <w:p w14:paraId="5BBC57CF" w14:textId="77777777" w:rsidR="00263984" w:rsidRPr="00287E70" w:rsidRDefault="00263984" w:rsidP="00150F44">
      <w:pPr>
        <w:pStyle w:val="Paragraphedeliste"/>
        <w:numPr>
          <w:ilvl w:val="0"/>
          <w:numId w:val="28"/>
        </w:numPr>
        <w:autoSpaceDE w:val="0"/>
        <w:autoSpaceDN w:val="0"/>
        <w:adjustRightInd w:val="0"/>
        <w:spacing w:before="120" w:after="120"/>
        <w:rPr>
          <w:rFonts w:ascii="Arial" w:hAnsi="Arial" w:cs="Arial"/>
        </w:rPr>
      </w:pPr>
      <w:r w:rsidRPr="00287E70">
        <w:rPr>
          <w:rFonts w:ascii="Arial" w:hAnsi="Arial" w:cs="Arial"/>
        </w:rPr>
        <w:t>Constitution des pièces techniques du DCE</w:t>
      </w:r>
    </w:p>
    <w:p w14:paraId="6381782A" w14:textId="77777777" w:rsidR="00263984" w:rsidRPr="00287E70" w:rsidRDefault="00263984" w:rsidP="00263984">
      <w:pPr>
        <w:rPr>
          <w:rFonts w:cs="Arial"/>
        </w:rPr>
      </w:pPr>
      <w:r w:rsidRPr="00287E70">
        <w:rPr>
          <w:rFonts w:cs="Arial"/>
        </w:rPr>
        <w:t xml:space="preserve">Le maître d’œuvre regroupe et collecte les pièces techniques écrites et graphiques du DCE sur la base des études approuvées par le maître d’ouvrage. Ces pièces comprennent : </w:t>
      </w:r>
    </w:p>
    <w:p w14:paraId="7C984E9B" w14:textId="454F7149" w:rsidR="00287E70" w:rsidRDefault="00287E70" w:rsidP="00150F44">
      <w:pPr>
        <w:pStyle w:val="Paragraphedeliste"/>
        <w:numPr>
          <w:ilvl w:val="0"/>
          <w:numId w:val="27"/>
        </w:numPr>
        <w:autoSpaceDE w:val="0"/>
        <w:autoSpaceDN w:val="0"/>
        <w:adjustRightInd w:val="0"/>
        <w:spacing w:before="120" w:after="120"/>
        <w:rPr>
          <w:rFonts w:ascii="Arial" w:hAnsi="Arial" w:cs="Arial"/>
        </w:rPr>
      </w:pPr>
      <w:r>
        <w:rPr>
          <w:rFonts w:ascii="Arial" w:hAnsi="Arial" w:cs="Arial"/>
        </w:rPr>
        <w:t xml:space="preserve">Un CCAP </w:t>
      </w:r>
      <w:r w:rsidR="00C8097B">
        <w:rPr>
          <w:rFonts w:ascii="Arial" w:hAnsi="Arial" w:cs="Arial"/>
        </w:rPr>
        <w:t>avec des pénalités spécifiques à ce type de prestations,</w:t>
      </w:r>
    </w:p>
    <w:p w14:paraId="78EBC689" w14:textId="41D4F573" w:rsidR="00263984" w:rsidRPr="00287E70" w:rsidRDefault="00263984" w:rsidP="00150F44">
      <w:pPr>
        <w:pStyle w:val="Paragraphedeliste"/>
        <w:numPr>
          <w:ilvl w:val="0"/>
          <w:numId w:val="27"/>
        </w:numPr>
        <w:autoSpaceDE w:val="0"/>
        <w:autoSpaceDN w:val="0"/>
        <w:adjustRightInd w:val="0"/>
        <w:spacing w:before="120" w:after="120"/>
        <w:rPr>
          <w:rFonts w:ascii="Arial" w:hAnsi="Arial" w:cs="Arial"/>
        </w:rPr>
      </w:pPr>
      <w:r w:rsidRPr="00287E70">
        <w:rPr>
          <w:rFonts w:ascii="Arial" w:hAnsi="Arial" w:cs="Arial"/>
        </w:rPr>
        <w:t>le ou les CCTP</w:t>
      </w:r>
      <w:r w:rsidR="00C8097B">
        <w:rPr>
          <w:rFonts w:ascii="Arial" w:hAnsi="Arial" w:cs="Arial"/>
        </w:rPr>
        <w:t xml:space="preserve"> décrivant le besoin formulé par le pouvoir adjudicateur avec ses caractéristiques principales. Il devra également présenter</w:t>
      </w:r>
      <w:r w:rsidR="00FA2A2C">
        <w:rPr>
          <w:rFonts w:ascii="Arial" w:hAnsi="Arial" w:cs="Arial"/>
        </w:rPr>
        <w:t> :</w:t>
      </w:r>
    </w:p>
    <w:p w14:paraId="082C6976" w14:textId="77777777" w:rsidR="00263984" w:rsidRPr="00287E70" w:rsidRDefault="00263984" w:rsidP="00150F44">
      <w:pPr>
        <w:pStyle w:val="Paragraphedeliste"/>
        <w:numPr>
          <w:ilvl w:val="0"/>
          <w:numId w:val="27"/>
        </w:numPr>
        <w:autoSpaceDE w:val="0"/>
        <w:autoSpaceDN w:val="0"/>
        <w:adjustRightInd w:val="0"/>
        <w:spacing w:before="120" w:after="120"/>
        <w:rPr>
          <w:rFonts w:ascii="Arial" w:hAnsi="Arial" w:cs="Arial"/>
        </w:rPr>
      </w:pPr>
      <w:r w:rsidRPr="00287E70">
        <w:rPr>
          <w:rFonts w:ascii="Arial" w:hAnsi="Arial" w:cs="Arial"/>
        </w:rPr>
        <w:t>les plans et pièces écrites élaborées par la maîtrise d’œuvre, correspondant au niveau de conception choisi par le maître d’ouvrage pour la consultation.</w:t>
      </w:r>
    </w:p>
    <w:p w14:paraId="2AD698BA" w14:textId="7AC7D48A" w:rsidR="00263984" w:rsidRDefault="00263984" w:rsidP="00150F44">
      <w:pPr>
        <w:pStyle w:val="Paragraphedeliste"/>
        <w:numPr>
          <w:ilvl w:val="0"/>
          <w:numId w:val="27"/>
        </w:numPr>
        <w:autoSpaceDE w:val="0"/>
        <w:autoSpaceDN w:val="0"/>
        <w:adjustRightInd w:val="0"/>
        <w:spacing w:before="120" w:after="120"/>
        <w:rPr>
          <w:rFonts w:ascii="Arial" w:hAnsi="Arial" w:cs="Arial"/>
        </w:rPr>
      </w:pPr>
      <w:r w:rsidRPr="00287E70">
        <w:rPr>
          <w:rFonts w:ascii="Arial" w:hAnsi="Arial" w:cs="Arial"/>
        </w:rPr>
        <w:t>le cas échéant, les autres documents produits soit par le maître d’ouvrage, soit par les autres intervenants de l’opération</w:t>
      </w:r>
    </w:p>
    <w:p w14:paraId="5F31AE4A" w14:textId="08840D1C" w:rsidR="00C8097B" w:rsidRDefault="00C8097B" w:rsidP="00150F44">
      <w:pPr>
        <w:pStyle w:val="Paragraphedeliste"/>
        <w:numPr>
          <w:ilvl w:val="0"/>
          <w:numId w:val="27"/>
        </w:numPr>
        <w:autoSpaceDE w:val="0"/>
        <w:autoSpaceDN w:val="0"/>
        <w:adjustRightInd w:val="0"/>
        <w:spacing w:before="120" w:after="120"/>
        <w:rPr>
          <w:rFonts w:ascii="Arial" w:hAnsi="Arial" w:cs="Arial"/>
        </w:rPr>
      </w:pPr>
      <w:r>
        <w:rPr>
          <w:rFonts w:ascii="Arial" w:hAnsi="Arial" w:cs="Arial"/>
        </w:rPr>
        <w:t xml:space="preserve">un règlement de consultation avec au moins 4 critères évaluables objectivement dont un critère environnemental et un critère social, </w:t>
      </w:r>
    </w:p>
    <w:p w14:paraId="2547082D" w14:textId="77777777" w:rsidR="00C8097B" w:rsidRDefault="00C8097B" w:rsidP="00150F44">
      <w:pPr>
        <w:pStyle w:val="Paragraphedeliste"/>
        <w:numPr>
          <w:ilvl w:val="0"/>
          <w:numId w:val="27"/>
        </w:numPr>
        <w:autoSpaceDE w:val="0"/>
        <w:autoSpaceDN w:val="0"/>
        <w:adjustRightInd w:val="0"/>
        <w:spacing w:before="120" w:after="120"/>
        <w:rPr>
          <w:rFonts w:ascii="Arial" w:hAnsi="Arial" w:cs="Arial"/>
        </w:rPr>
      </w:pPr>
      <w:r>
        <w:rPr>
          <w:rFonts w:ascii="Arial" w:hAnsi="Arial" w:cs="Arial"/>
        </w:rPr>
        <w:t xml:space="preserve">Une DPGF ou un BPU détaillant à minima les quantités des matériaux, l’installation du chantier, </w:t>
      </w:r>
    </w:p>
    <w:p w14:paraId="77DC9497" w14:textId="48F669B3" w:rsidR="00017235" w:rsidRPr="00017235" w:rsidRDefault="00C8097B" w:rsidP="00017235">
      <w:pPr>
        <w:pStyle w:val="Paragraphedeliste"/>
        <w:numPr>
          <w:ilvl w:val="0"/>
          <w:numId w:val="27"/>
        </w:numPr>
        <w:autoSpaceDE w:val="0"/>
        <w:autoSpaceDN w:val="0"/>
        <w:adjustRightInd w:val="0"/>
        <w:spacing w:before="120" w:after="120"/>
      </w:pPr>
      <w:r>
        <w:rPr>
          <w:rFonts w:ascii="Arial" w:hAnsi="Arial" w:cs="Arial"/>
        </w:rPr>
        <w:t xml:space="preserve">La détermination du délai global d’exécution et du coût qui devra être corrélé à la phase pro </w:t>
      </w:r>
    </w:p>
    <w:p w14:paraId="3041CC8C" w14:textId="77777777" w:rsidR="00017235" w:rsidRPr="00017235" w:rsidRDefault="00017235" w:rsidP="00017235">
      <w:pPr>
        <w:pStyle w:val="Paragraphedeliste"/>
        <w:autoSpaceDE w:val="0"/>
        <w:autoSpaceDN w:val="0"/>
        <w:adjustRightInd w:val="0"/>
        <w:spacing w:before="120" w:after="120"/>
      </w:pPr>
    </w:p>
    <w:p w14:paraId="458A3FE1" w14:textId="18351768" w:rsidR="00017235" w:rsidRPr="00017235" w:rsidRDefault="00017235" w:rsidP="00017235">
      <w:pPr>
        <w:pStyle w:val="Paragraphedeliste"/>
        <w:numPr>
          <w:ilvl w:val="0"/>
          <w:numId w:val="28"/>
        </w:numPr>
        <w:autoSpaceDE w:val="0"/>
        <w:autoSpaceDN w:val="0"/>
        <w:adjustRightInd w:val="0"/>
        <w:spacing w:before="120" w:after="120"/>
        <w:rPr>
          <w:rFonts w:ascii="Arial" w:hAnsi="Arial" w:cs="Arial"/>
        </w:rPr>
      </w:pPr>
      <w:r w:rsidRPr="00017235">
        <w:rPr>
          <w:rFonts w:ascii="Arial" w:hAnsi="Arial" w:cs="Arial"/>
        </w:rPr>
        <w:t>Prise en compte du développement durable dans la rédaction du CCTP</w:t>
      </w:r>
    </w:p>
    <w:p w14:paraId="21F6AF2F" w14:textId="77777777" w:rsidR="00017235" w:rsidRDefault="00017235" w:rsidP="00017235">
      <w:pPr>
        <w:autoSpaceDE w:val="0"/>
        <w:autoSpaceDN w:val="0"/>
        <w:adjustRightInd w:val="0"/>
        <w:spacing w:before="120" w:after="120"/>
      </w:pPr>
      <w:r>
        <w:t>Le maître d’œuvre s’engage, dans le cadre de sa mission et plus particulièrement lors de l’élaboration du Cahier des Clauses Techniques Particulières (CCTP), à intégrer de manière effective les principes du développement durable, conformément à l’article L. 3 du Code de la commande publique.</w:t>
      </w:r>
    </w:p>
    <w:p w14:paraId="07167173" w14:textId="77777777" w:rsidR="00017235" w:rsidRDefault="00017235" w:rsidP="00017235">
      <w:pPr>
        <w:autoSpaceDE w:val="0"/>
        <w:autoSpaceDN w:val="0"/>
        <w:adjustRightInd w:val="0"/>
        <w:spacing w:before="120" w:after="120"/>
      </w:pPr>
      <w:r>
        <w:t xml:space="preserve">À ce titre, les prescriptions techniques devront inclure, de manière non limitative : </w:t>
      </w:r>
    </w:p>
    <w:p w14:paraId="593C871C" w14:textId="77777777" w:rsidR="00017235" w:rsidRDefault="00017235" w:rsidP="00017235">
      <w:pPr>
        <w:autoSpaceDE w:val="0"/>
        <w:autoSpaceDN w:val="0"/>
        <w:adjustRightInd w:val="0"/>
        <w:spacing w:before="120" w:after="120"/>
      </w:pPr>
      <w:r>
        <w:t>– La sélection de matériels et équipements présentant une haute efficacité énergétique et un faible impact environnemental sur l’ensemble de leur cycle de vie ;</w:t>
      </w:r>
    </w:p>
    <w:p w14:paraId="728AE780" w14:textId="77777777" w:rsidR="00017235" w:rsidRDefault="00017235" w:rsidP="00017235">
      <w:pPr>
        <w:autoSpaceDE w:val="0"/>
        <w:autoSpaceDN w:val="0"/>
        <w:adjustRightInd w:val="0"/>
        <w:spacing w:before="120" w:after="120"/>
      </w:pPr>
      <w:r>
        <w:t xml:space="preserve"> – La prise en compte de la durabilité, de la réparabilité, et de la recyclabilité des composants (conformément à la directive DEEE) ; </w:t>
      </w:r>
    </w:p>
    <w:p w14:paraId="11B7121A" w14:textId="77777777" w:rsidR="00017235" w:rsidRDefault="00017235" w:rsidP="00017235">
      <w:pPr>
        <w:autoSpaceDE w:val="0"/>
        <w:autoSpaceDN w:val="0"/>
        <w:adjustRightInd w:val="0"/>
        <w:spacing w:before="120" w:after="120"/>
      </w:pPr>
      <w:r>
        <w:t xml:space="preserve">– L’intégration de dispositifs favorisant la réduction des nuisances environnementales liées aux travaux (bruit, poussières, déchets) ; </w:t>
      </w:r>
    </w:p>
    <w:p w14:paraId="6455FA59" w14:textId="77777777" w:rsidR="00017235" w:rsidRDefault="00017235" w:rsidP="00017235">
      <w:pPr>
        <w:autoSpaceDE w:val="0"/>
        <w:autoSpaceDN w:val="0"/>
        <w:adjustRightInd w:val="0"/>
        <w:spacing w:before="120" w:after="120"/>
      </w:pPr>
      <w:r>
        <w:lastRenderedPageBreak/>
        <w:t xml:space="preserve">– La mise en œuvre de modalités de gestion responsable des déchets issus de la dépose des équipements existants, avec traçabilité ; </w:t>
      </w:r>
    </w:p>
    <w:p w14:paraId="4B336D89" w14:textId="6F819D96" w:rsidR="00017235" w:rsidRDefault="00017235" w:rsidP="00017235">
      <w:pPr>
        <w:autoSpaceDE w:val="0"/>
        <w:autoSpaceDN w:val="0"/>
        <w:adjustRightInd w:val="0"/>
        <w:spacing w:before="120" w:after="120"/>
      </w:pPr>
      <w:r>
        <w:t>– La valorisation, lorsque possible, du réemploi ou de la réutilisation des éléments déposés.</w:t>
      </w:r>
    </w:p>
    <w:p w14:paraId="5448A050" w14:textId="2B1B2209" w:rsidR="00017235" w:rsidRPr="00017235" w:rsidRDefault="00017235" w:rsidP="00017235">
      <w:pPr>
        <w:autoSpaceDE w:val="0"/>
        <w:autoSpaceDN w:val="0"/>
        <w:adjustRightInd w:val="0"/>
        <w:spacing w:before="120" w:after="120"/>
      </w:pPr>
      <w:r>
        <w:t xml:space="preserve">Le non-respect de cette obligation pourra être considéré comme un manquement aux obligations contractuelles et </w:t>
      </w:r>
      <w:r w:rsidR="007026FD">
        <w:t xml:space="preserve">pourra faire </w:t>
      </w:r>
      <w:r>
        <w:t xml:space="preserve">l’objet des </w:t>
      </w:r>
      <w:r w:rsidR="007026FD">
        <w:t>pénalités</w:t>
      </w:r>
      <w:r>
        <w:t xml:space="preserve"> prévues à l’article </w:t>
      </w:r>
      <w:r w:rsidR="007026FD">
        <w:t xml:space="preserve">9.1 </w:t>
      </w:r>
      <w:r>
        <w:t>du présent CCAP.</w:t>
      </w:r>
    </w:p>
    <w:p w14:paraId="05ADEEA4" w14:textId="77777777" w:rsidR="00263984" w:rsidRPr="00287E70" w:rsidRDefault="00263984" w:rsidP="00263984">
      <w:pPr>
        <w:rPr>
          <w:rFonts w:cs="Arial"/>
        </w:rPr>
      </w:pPr>
      <w:r w:rsidRPr="00287E70">
        <w:rPr>
          <w:rFonts w:cs="Arial"/>
        </w:rPr>
        <w:t xml:space="preserve">Le maître d’œuvre s’assure de la cohérence de l’ensemble avant l’envoi à publication. </w:t>
      </w:r>
    </w:p>
    <w:p w14:paraId="7CA8BF99" w14:textId="77777777" w:rsidR="00263984" w:rsidRPr="00287E70" w:rsidRDefault="00263984" w:rsidP="00150F44">
      <w:pPr>
        <w:pStyle w:val="Paragraphedeliste"/>
        <w:numPr>
          <w:ilvl w:val="0"/>
          <w:numId w:val="28"/>
        </w:numPr>
        <w:autoSpaceDE w:val="0"/>
        <w:autoSpaceDN w:val="0"/>
        <w:adjustRightInd w:val="0"/>
        <w:spacing w:before="120" w:after="120"/>
        <w:rPr>
          <w:rFonts w:ascii="Arial" w:hAnsi="Arial" w:cs="Arial"/>
        </w:rPr>
      </w:pPr>
      <w:bookmarkStart w:id="57" w:name="_Hlk201571293"/>
      <w:r w:rsidRPr="00287E70">
        <w:rPr>
          <w:rFonts w:ascii="Arial" w:hAnsi="Arial" w:cs="Arial"/>
        </w:rPr>
        <w:t>Mise au point des marchés de travaux</w:t>
      </w:r>
    </w:p>
    <w:bookmarkEnd w:id="57"/>
    <w:p w14:paraId="70CB4F5C" w14:textId="77777777" w:rsidR="00263984" w:rsidRPr="00287E70" w:rsidRDefault="00263984" w:rsidP="00263984">
      <w:pPr>
        <w:rPr>
          <w:rFonts w:cs="Arial"/>
        </w:rPr>
      </w:pPr>
      <w:r w:rsidRPr="00287E70">
        <w:rPr>
          <w:rFonts w:cs="Arial"/>
        </w:rPr>
        <w:t>Le maître d'œuvre prépare les mises au point permettant la conclusion des marchés publics par le maître d'ouvrage.</w:t>
      </w:r>
    </w:p>
    <w:p w14:paraId="7B27FEB4" w14:textId="5E0FA89E" w:rsidR="000F2829" w:rsidRPr="0049460B" w:rsidRDefault="00C8097B" w:rsidP="00263984">
      <w:r>
        <w:t xml:space="preserve"> A compter de la réception de l’ensemble de ces documents, le pouvoir adjudicateur dispose d’un délai de 15 jours pour valider l’ensemble de ces éléments. Le pouvoir adjudicateur peut également formuler des réserves ou des demandes de modifications suite à la réception de l’ensemble de ces éléments. La maitrise d’œuvre devra en tenir compte dans un délai de sept jours calendaires à compter de la réception de ces modifications. A compter de la réception de ses nouvelles modifications, </w:t>
      </w:r>
      <w:r w:rsidR="00FF1033">
        <w:t>un nouveau délai de 15 jour calendaire</w:t>
      </w:r>
      <w:r w:rsidR="00FA2A2C">
        <w:t xml:space="preserve"> </w:t>
      </w:r>
      <w:r>
        <w:t>court afin que le pouvoir adjudicateur puisse se prononcer sur la pertinence des pièces du DCE.</w:t>
      </w:r>
    </w:p>
    <w:p w14:paraId="2446C38C" w14:textId="77777777" w:rsidR="00263984" w:rsidRPr="0049460B" w:rsidRDefault="00263984" w:rsidP="00263984">
      <w:pPr>
        <w:pStyle w:val="Titre3"/>
        <w:autoSpaceDE w:val="0"/>
        <w:autoSpaceDN w:val="0"/>
        <w:adjustRightInd w:val="0"/>
        <w:spacing w:after="120"/>
      </w:pPr>
      <w:bookmarkStart w:id="58" w:name="_Toc197421402"/>
      <w:bookmarkStart w:id="59" w:name="_Toc202175762"/>
      <w:bookmarkStart w:id="60" w:name="_Toc62635633"/>
      <w:r w:rsidRPr="0049460B">
        <w:t>Visa des études d’exécution et de synthèse</w:t>
      </w:r>
      <w:bookmarkEnd w:id="58"/>
      <w:bookmarkEnd w:id="59"/>
      <w:r w:rsidRPr="0049460B">
        <w:t xml:space="preserve"> </w:t>
      </w:r>
      <w:bookmarkEnd w:id="60"/>
    </w:p>
    <w:p w14:paraId="49C88FAD" w14:textId="77777777" w:rsidR="00263984" w:rsidRPr="0049460B" w:rsidRDefault="00263984" w:rsidP="00263984">
      <w:r w:rsidRPr="0049460B">
        <w:t>Le maître d'œuvre s'assure que les documents que les entrepreneurs ont établis respectent les dispositions du projet et, dans ce cas, leur délivre son visa.</w:t>
      </w:r>
    </w:p>
    <w:p w14:paraId="2E3CB412" w14:textId="77777777" w:rsidR="00263984" w:rsidRPr="0049460B" w:rsidRDefault="00263984" w:rsidP="00263984">
      <w:r w:rsidRPr="0049460B">
        <w:t>L'examen de la conformité au projet des études d'exécution et de synthèse faite par le ou les entrepreneurs ainsi que leur visa par le maître d’œuvre ont pour objet d’assurer au maître d’ouvrage que les documents établis par l’entrepreneur respectent les dispositions du projet établi par le maître d’œuvre. Le cas échéant, le maître d’œuvre participe aux travaux de la cellule de synthèse.</w:t>
      </w:r>
    </w:p>
    <w:p w14:paraId="69D4D04E" w14:textId="4A139F5D" w:rsidR="00263984" w:rsidRPr="0049460B" w:rsidRDefault="00263984" w:rsidP="00263984">
      <w:r w:rsidRPr="0049460B">
        <w:t>L'examen de la conformité au projet comporte la détection des anomalies normalement décelables par un homme de l'art.. La délivrance du visa ne dégage pas l'entrepr</w:t>
      </w:r>
      <w:r w:rsidR="00FF1033">
        <w:t xml:space="preserve">eneur </w:t>
      </w:r>
      <w:r w:rsidRPr="0049460B">
        <w:t>de sa propre responsabilité.</w:t>
      </w:r>
    </w:p>
    <w:p w14:paraId="24484243" w14:textId="77777777" w:rsidR="00263984" w:rsidRPr="0049460B" w:rsidRDefault="00263984" w:rsidP="00263984">
      <w:pPr>
        <w:pStyle w:val="Titre3"/>
        <w:autoSpaceDE w:val="0"/>
        <w:autoSpaceDN w:val="0"/>
        <w:adjustRightInd w:val="0"/>
        <w:spacing w:after="120"/>
      </w:pPr>
      <w:bookmarkStart w:id="61" w:name="_Toc197421403"/>
      <w:bookmarkStart w:id="62" w:name="_Toc202175763"/>
      <w:r w:rsidRPr="0049460B">
        <w:t>Direction de l’exécution des marchés de travaux (DET)</w:t>
      </w:r>
      <w:bookmarkEnd w:id="61"/>
      <w:bookmarkEnd w:id="62"/>
    </w:p>
    <w:p w14:paraId="0322DCD6" w14:textId="77777777" w:rsidR="00263984" w:rsidRPr="0049460B" w:rsidRDefault="00263984" w:rsidP="00263984">
      <w:r w:rsidRPr="0049460B">
        <w:t>La direction de l'exécution du ou des marchés de travaux a pour objet de :</w:t>
      </w:r>
    </w:p>
    <w:p w14:paraId="5297300F" w14:textId="49A50CE8" w:rsidR="00F2385D" w:rsidRDefault="00F2385D"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Pr>
          <w:rFonts w:ascii="Arial" w:hAnsi="Arial" w:cs="Arial"/>
        </w:rPr>
        <w:t>S’assurer la tenue du calendrier d’exécution des travaux,</w:t>
      </w:r>
    </w:p>
    <w:p w14:paraId="6B7E9EB5" w14:textId="7099AD38"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s'assurer que les documents d'exécution ainsi que les ouvrages en cours de réalisation respectent les études effectuées ; </w:t>
      </w:r>
    </w:p>
    <w:p w14:paraId="739B82F5"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s'assurer que les documents à produire par le ou les entrepreneurs, en application du ou des marchés de travaux, sont conformes aux dits marchés et ne comportent ni erreur, ni omission, ni contradiction normalement décelables par un professionnel de la maîtrise d’œuvre ;</w:t>
      </w:r>
    </w:p>
    <w:p w14:paraId="2FFBF5DA" w14:textId="7A6E32A4"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s'assurer que l'exécution des travaux est conforme aux prescriptions du ou des marchés de travaux, y compris le cas échéant</w:t>
      </w:r>
      <w:r w:rsidR="00F2385D">
        <w:rPr>
          <w:rFonts w:ascii="Arial" w:hAnsi="Arial" w:cs="Arial"/>
        </w:rPr>
        <w:t>,</w:t>
      </w:r>
    </w:p>
    <w:p w14:paraId="701387FB"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délivrer tout ordre de service et établir tout procès-verbal nécessaire à l'exécution du ou des marchés</w:t>
      </w:r>
      <w:r w:rsidRPr="00711C69" w:rsidDel="003E479B">
        <w:rPr>
          <w:rFonts w:ascii="Arial" w:hAnsi="Arial" w:cs="Arial"/>
        </w:rPr>
        <w:t xml:space="preserve"> </w:t>
      </w:r>
      <w:r w:rsidRPr="00711C69">
        <w:rPr>
          <w:rFonts w:ascii="Arial" w:hAnsi="Arial" w:cs="Arial"/>
        </w:rPr>
        <w:t>de travaux ainsi que procéder aux constats contradictoires, organiser et diriger les réunions de chantier ;</w:t>
      </w:r>
    </w:p>
    <w:p w14:paraId="38549594" w14:textId="5BECEE6E" w:rsidR="00263984"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systématiquement informer le maître d'ouvrage sur l'état d'avancement et de prévision des travaux et dépenses, avec indication des évolutions notables ; </w:t>
      </w:r>
    </w:p>
    <w:p w14:paraId="2B83DD1C" w14:textId="7D76D782" w:rsidR="00F2385D" w:rsidRPr="00711C69" w:rsidRDefault="00F2385D"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Pr>
          <w:rFonts w:ascii="Arial" w:hAnsi="Arial" w:cs="Arial"/>
        </w:rPr>
        <w:t>la vérification des projets de décomptes mensuels ou d’avance,</w:t>
      </w:r>
    </w:p>
    <w:p w14:paraId="1FFB301A"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donner un avis au maître d'ouvrage sur les réserves éventuellement formulées par l'entrepreneur en cours d'exécution des travaux et sur le décompte général, assister le maître d'ouvrage en cas de litige sur l’exécution ou le règlement des travaux, ainsi qu'instruire les mémoires en réclamation des entrepreneurs.</w:t>
      </w:r>
    </w:p>
    <w:p w14:paraId="4F511FF8" w14:textId="77777777" w:rsidR="00263984" w:rsidRPr="0049460B" w:rsidRDefault="00263984" w:rsidP="00263984">
      <w:pPr>
        <w:pStyle w:val="Titre3"/>
        <w:autoSpaceDE w:val="0"/>
        <w:autoSpaceDN w:val="0"/>
        <w:adjustRightInd w:val="0"/>
        <w:spacing w:after="120"/>
      </w:pPr>
      <w:bookmarkStart w:id="63" w:name="_Toc197421405"/>
      <w:bookmarkStart w:id="64" w:name="_Toc202175764"/>
      <w:r w:rsidRPr="0049460B">
        <w:t>Assistance lors des opérations préalables à la réception (AOR).</w:t>
      </w:r>
      <w:bookmarkEnd w:id="63"/>
      <w:bookmarkEnd w:id="64"/>
    </w:p>
    <w:p w14:paraId="76444C2D" w14:textId="77777777" w:rsidR="00263984" w:rsidRPr="00711C69" w:rsidRDefault="00263984" w:rsidP="00263984">
      <w:pPr>
        <w:rPr>
          <w:rFonts w:cs="Arial"/>
        </w:rPr>
      </w:pPr>
      <w:r w:rsidRPr="00711C69">
        <w:rPr>
          <w:rFonts w:cs="Arial"/>
        </w:rPr>
        <w:t>L'assistance apportée au maître d'ouvrage lors des opérations de réception des travaux ainsi que pendant la période de garantie de parfait achèvement a pour objet :</w:t>
      </w:r>
    </w:p>
    <w:p w14:paraId="352B4772"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d’organiser les opérations préalables à la réception des travaux</w:t>
      </w:r>
    </w:p>
    <w:p w14:paraId="5860A5DF"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d’assurer le suivi des réserves formulées lors de la réception des travaux jusqu’à leur levée</w:t>
      </w:r>
    </w:p>
    <w:p w14:paraId="0EC84477"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de procéder à l’examen des désordres signalés par le maître d’ouvrage</w:t>
      </w:r>
    </w:p>
    <w:p w14:paraId="33F744A6"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œuvre.</w:t>
      </w:r>
    </w:p>
    <w:p w14:paraId="30116FB8" w14:textId="77777777" w:rsidR="00263984" w:rsidRPr="00711C69" w:rsidRDefault="00263984" w:rsidP="00150F44">
      <w:pPr>
        <w:pStyle w:val="Paragraphedeliste"/>
        <w:numPr>
          <w:ilvl w:val="0"/>
          <w:numId w:val="26"/>
        </w:numPr>
        <w:autoSpaceDE w:val="0"/>
        <w:autoSpaceDN w:val="0"/>
        <w:adjustRightInd w:val="0"/>
        <w:spacing w:before="120" w:after="120"/>
        <w:ind w:left="714" w:hanging="357"/>
        <w:contextualSpacing w:val="0"/>
        <w:rPr>
          <w:rFonts w:ascii="Arial" w:hAnsi="Arial" w:cs="Arial"/>
        </w:rPr>
      </w:pPr>
      <w:r w:rsidRPr="00711C69">
        <w:rPr>
          <w:rFonts w:ascii="Arial" w:hAnsi="Arial" w:cs="Arial"/>
        </w:rPr>
        <w:t>Livrables</w:t>
      </w:r>
    </w:p>
    <w:p w14:paraId="27F7B066" w14:textId="77777777" w:rsidR="00263984" w:rsidRPr="00711C69" w:rsidRDefault="00263984" w:rsidP="00263984">
      <w:pPr>
        <w:rPr>
          <w:rFonts w:cs="Arial"/>
        </w:rPr>
      </w:pPr>
      <w:r w:rsidRPr="00711C69">
        <w:rPr>
          <w:rFonts w:cs="Arial"/>
        </w:rPr>
        <w:lastRenderedPageBreak/>
        <w:t>Avant réception</w:t>
      </w:r>
    </w:p>
    <w:p w14:paraId="643708A0"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vérification de la bonne exécution des ouvrages réalisés et du fonctionnement des équipements selon les prescriptions des marchés de travaux ;</w:t>
      </w:r>
    </w:p>
    <w:p w14:paraId="2E52DE95"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établissement par marchés de la liste des réserves ;</w:t>
      </w:r>
    </w:p>
    <w:p w14:paraId="3C31C8A8"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 xml:space="preserve">proposition de réception au maître d’ouvrage ; </w:t>
      </w:r>
    </w:p>
    <w:p w14:paraId="5CEB964B"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établissement des documents administratifs nécessaires à la réception des travaux par le maître d’ouvrage notamment les procès-verbaux des opérations préalables et le document de décision de réception qui sera signé par le maître de l’ouvrage.</w:t>
      </w:r>
    </w:p>
    <w:p w14:paraId="54F19D1A" w14:textId="77777777" w:rsidR="00263984" w:rsidRPr="00711C69" w:rsidRDefault="00263984" w:rsidP="00263984">
      <w:pPr>
        <w:rPr>
          <w:rFonts w:cs="Arial"/>
        </w:rPr>
      </w:pPr>
      <w:r w:rsidRPr="00711C69">
        <w:rPr>
          <w:rFonts w:cs="Arial"/>
        </w:rPr>
        <w:t>Après réception</w:t>
      </w:r>
    </w:p>
    <w:p w14:paraId="5424D0D3"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 xml:space="preserve">suivi et levée des réserves formulées dans la décision de réception ; </w:t>
      </w:r>
    </w:p>
    <w:p w14:paraId="236C1B73"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établissement des procès-verbaux de levée des réserves ;</w:t>
      </w:r>
    </w:p>
    <w:p w14:paraId="0565DABB" w14:textId="77777777" w:rsidR="00263984" w:rsidRPr="00711C69" w:rsidRDefault="00263984" w:rsidP="00150F44">
      <w:pPr>
        <w:pStyle w:val="Paragraphedeliste"/>
        <w:numPr>
          <w:ilvl w:val="0"/>
          <w:numId w:val="25"/>
        </w:numPr>
        <w:autoSpaceDE w:val="0"/>
        <w:autoSpaceDN w:val="0"/>
        <w:adjustRightInd w:val="0"/>
        <w:spacing w:before="120" w:after="120"/>
        <w:ind w:left="714" w:hanging="357"/>
        <w:contextualSpacing w:val="0"/>
        <w:rPr>
          <w:rFonts w:ascii="Arial" w:hAnsi="Arial" w:cs="Arial"/>
        </w:rPr>
      </w:pPr>
      <w:r w:rsidRPr="00711C69">
        <w:rPr>
          <w:rFonts w:ascii="Arial" w:hAnsi="Arial" w:cs="Arial"/>
        </w:rPr>
        <w:t xml:space="preserve">examen des désordres postérieurs signalés par le maître d’ouvrage au cours de l’année de garantie de parfait achèvement : </w:t>
      </w:r>
    </w:p>
    <w:p w14:paraId="2F84E425" w14:textId="77777777" w:rsidR="00263984" w:rsidRPr="00711C69" w:rsidRDefault="00263984" w:rsidP="00150F44">
      <w:pPr>
        <w:pStyle w:val="Paragraphedeliste"/>
        <w:numPr>
          <w:ilvl w:val="0"/>
          <w:numId w:val="29"/>
        </w:numPr>
        <w:autoSpaceDE w:val="0"/>
        <w:autoSpaceDN w:val="0"/>
        <w:adjustRightInd w:val="0"/>
        <w:spacing w:before="120" w:after="120"/>
        <w:contextualSpacing w:val="0"/>
        <w:rPr>
          <w:rFonts w:ascii="Arial" w:hAnsi="Arial" w:cs="Arial"/>
        </w:rPr>
      </w:pPr>
      <w:r w:rsidRPr="00711C69">
        <w:rPr>
          <w:rFonts w:ascii="Arial" w:hAnsi="Arial" w:cs="Arial"/>
        </w:rPr>
        <w:t>lorsque les désordres sont mineurs, demande d’intervention aux entrepreneurs concernés ;</w:t>
      </w:r>
    </w:p>
    <w:p w14:paraId="78180C5D" w14:textId="57392F78" w:rsidR="00263984" w:rsidRPr="00711C69" w:rsidRDefault="00263984" w:rsidP="00815453">
      <w:pPr>
        <w:pStyle w:val="Paragraphedeliste"/>
        <w:numPr>
          <w:ilvl w:val="0"/>
          <w:numId w:val="29"/>
        </w:numPr>
        <w:autoSpaceDE w:val="0"/>
        <w:autoSpaceDN w:val="0"/>
        <w:adjustRightInd w:val="0"/>
        <w:spacing w:before="120" w:after="120"/>
        <w:contextualSpacing w:val="0"/>
        <w:rPr>
          <w:rFonts w:ascii="Arial" w:hAnsi="Arial" w:cs="Arial"/>
        </w:rPr>
      </w:pPr>
      <w:r w:rsidRPr="00711C69">
        <w:rPr>
          <w:rFonts w:ascii="Arial" w:hAnsi="Arial" w:cs="Arial"/>
        </w:rPr>
        <w:t xml:space="preserve">lorsque les désordres nuisent à la destination de l’ouvrage ou s’ils mettent en péril sa solidité, examen sur place des désordres et engagements des actions et travaux de mise en conformité. </w:t>
      </w:r>
    </w:p>
    <w:p w14:paraId="7F3CFA8A" w14:textId="77777777" w:rsidR="00815453" w:rsidRDefault="00815453" w:rsidP="00A04B3A">
      <w:pPr>
        <w:pStyle w:val="Titre1"/>
      </w:pPr>
      <w:bookmarkStart w:id="65" w:name="_Toc202175765"/>
      <w:r>
        <w:t>OBLIGATIONS DES PARTIES</w:t>
      </w:r>
      <w:bookmarkEnd w:id="65"/>
    </w:p>
    <w:p w14:paraId="616470F9" w14:textId="77777777" w:rsidR="00815453" w:rsidRDefault="00815453" w:rsidP="00A04B3A">
      <w:pPr>
        <w:pStyle w:val="Titre2"/>
        <w:ind w:left="718"/>
      </w:pPr>
      <w:bookmarkStart w:id="66" w:name="_Toc52808759"/>
      <w:bookmarkStart w:id="67" w:name="_Toc202175766"/>
      <w:r>
        <w:t>Obligations du Titulaire</w:t>
      </w:r>
      <w:bookmarkEnd w:id="66"/>
      <w:bookmarkEnd w:id="67"/>
    </w:p>
    <w:p w14:paraId="654EEF93" w14:textId="77777777" w:rsidR="00815453" w:rsidRDefault="00815453" w:rsidP="00A04B3A">
      <w:pPr>
        <w:pStyle w:val="Titre3"/>
      </w:pPr>
      <w:bookmarkStart w:id="68" w:name="_Toc202175767"/>
      <w:r>
        <w:t>Obligation de résultat</w:t>
      </w:r>
      <w:bookmarkEnd w:id="68"/>
    </w:p>
    <w:p w14:paraId="2049C28E" w14:textId="77777777" w:rsidR="00815453" w:rsidRPr="0021311D" w:rsidRDefault="00815453" w:rsidP="00815453">
      <w:pPr>
        <w:rPr>
          <w:b/>
        </w:rPr>
      </w:pPr>
      <w:r w:rsidRPr="0021311D">
        <w:t xml:space="preserve">La prestation, objet du présent marché, dont le Titulaire assure la direction et assume l’entière responsabilité, sera en tous points conforme aux exigences définies dans le marché et est assortie d’une </w:t>
      </w:r>
      <w:r w:rsidRPr="0021311D">
        <w:rPr>
          <w:b/>
        </w:rPr>
        <w:t>obligation de résultat, notamment concernant le respect des délais et la qualité des divers livrables.</w:t>
      </w:r>
    </w:p>
    <w:p w14:paraId="48B9877E" w14:textId="77777777" w:rsidR="00815453" w:rsidRDefault="00815453" w:rsidP="00815453"/>
    <w:p w14:paraId="108FD8AC" w14:textId="77777777" w:rsidR="00815453" w:rsidRPr="0021311D" w:rsidRDefault="00815453" w:rsidP="00815453">
      <w:r>
        <w:t>Il appartient au Titulaire de prendre toutes les dispositions qu’il jugera nécessaires et de demander aux interlocuteurs de la BnF toutes les informations requises pour satisfaire à l’obligation de résultat.</w:t>
      </w:r>
    </w:p>
    <w:p w14:paraId="79780789" w14:textId="77777777" w:rsidR="00815453" w:rsidRDefault="00815453" w:rsidP="00A04B3A">
      <w:pPr>
        <w:pStyle w:val="Titre3"/>
      </w:pPr>
      <w:bookmarkStart w:id="69" w:name="_Toc202175768"/>
      <w:r>
        <w:t>Obligation de conseil et d’information</w:t>
      </w:r>
      <w:bookmarkEnd w:id="69"/>
    </w:p>
    <w:p w14:paraId="0CC616CC" w14:textId="77777777" w:rsidR="00815453" w:rsidRPr="00F2385D" w:rsidRDefault="00815453" w:rsidP="00815453">
      <w:pPr>
        <w:pStyle w:val="Retraitcorpsdetexte"/>
        <w:spacing w:after="0"/>
        <w:ind w:left="0"/>
        <w:rPr>
          <w:rFonts w:cs="Arial"/>
          <w:snapToGrid w:val="0"/>
        </w:rPr>
      </w:pPr>
      <w:r>
        <w:rPr>
          <w:snapToGrid w:val="0"/>
        </w:rPr>
        <w:t xml:space="preserve">Dans le cadre de ses missions, le Titulaire est expressément tenu, au fur et à mesure de l'exécution des éléments </w:t>
      </w:r>
      <w:r w:rsidRPr="00F2385D">
        <w:rPr>
          <w:rFonts w:cs="Arial"/>
          <w:snapToGrid w:val="0"/>
        </w:rPr>
        <w:t>de mission qui lui sont dévolus au titre du marché, au devoir de conseil et d'information le plus étendu lequel consiste notamment à :</w:t>
      </w:r>
    </w:p>
    <w:p w14:paraId="266545AF" w14:textId="77777777" w:rsidR="00815453" w:rsidRPr="00F2385D" w:rsidRDefault="00815453" w:rsidP="00150F44">
      <w:pPr>
        <w:pStyle w:val="Paragraphedeliste"/>
        <w:numPr>
          <w:ilvl w:val="0"/>
          <w:numId w:val="4"/>
        </w:numPr>
        <w:rPr>
          <w:rFonts w:ascii="Arial" w:hAnsi="Arial" w:cs="Arial"/>
          <w:snapToGrid w:val="0"/>
        </w:rPr>
      </w:pPr>
      <w:r w:rsidRPr="00F2385D">
        <w:rPr>
          <w:rFonts w:ascii="Arial" w:hAnsi="Arial" w:cs="Arial"/>
          <w:szCs w:val="24"/>
        </w:rPr>
        <w:t>informer</w:t>
      </w:r>
      <w:r w:rsidRPr="00F2385D">
        <w:rPr>
          <w:rFonts w:ascii="Arial" w:hAnsi="Arial" w:cs="Arial"/>
          <w:snapToGrid w:val="0"/>
        </w:rPr>
        <w:t xml:space="preserve"> complètement la BnF sur les conséquences des différentes décisions qu'il peut être amené à lui faire prendre ;</w:t>
      </w:r>
    </w:p>
    <w:p w14:paraId="162F1F8C" w14:textId="77777777" w:rsidR="00815453" w:rsidRPr="00F2385D" w:rsidRDefault="00815453" w:rsidP="00150F44">
      <w:pPr>
        <w:pStyle w:val="Paragraphedeliste"/>
        <w:numPr>
          <w:ilvl w:val="0"/>
          <w:numId w:val="4"/>
        </w:numPr>
        <w:rPr>
          <w:rFonts w:ascii="Arial" w:hAnsi="Arial" w:cs="Arial"/>
          <w:snapToGrid w:val="0"/>
        </w:rPr>
      </w:pPr>
      <w:r w:rsidRPr="00F2385D">
        <w:rPr>
          <w:rFonts w:ascii="Arial" w:hAnsi="Arial" w:cs="Arial"/>
          <w:snapToGrid w:val="0"/>
        </w:rPr>
        <w:t>attirer son attention lorsqu'il décèle des risques de quelque nature que ce soit dans la conduite du projet ;</w:t>
      </w:r>
    </w:p>
    <w:p w14:paraId="28D9F096" w14:textId="77777777" w:rsidR="00815453" w:rsidRPr="00F2385D" w:rsidRDefault="00815453" w:rsidP="00150F44">
      <w:pPr>
        <w:pStyle w:val="Paragraphedeliste"/>
        <w:numPr>
          <w:ilvl w:val="0"/>
          <w:numId w:val="4"/>
        </w:numPr>
        <w:rPr>
          <w:rFonts w:ascii="Arial" w:hAnsi="Arial" w:cs="Arial"/>
          <w:snapToGrid w:val="0"/>
        </w:rPr>
      </w:pPr>
      <w:r w:rsidRPr="00F2385D">
        <w:rPr>
          <w:rFonts w:ascii="Arial" w:hAnsi="Arial" w:cs="Arial"/>
          <w:snapToGrid w:val="0"/>
        </w:rPr>
        <w:t>lui suggérer les démarches ou solutions utiles au parfait et complet accomplissement de sa mission et plus généralement à protéger au mieux les intérêts de la BnF.</w:t>
      </w:r>
    </w:p>
    <w:p w14:paraId="4BEF8335" w14:textId="77777777" w:rsidR="00815453" w:rsidRPr="007A0336" w:rsidRDefault="00815453" w:rsidP="00815453">
      <w:pPr>
        <w:pStyle w:val="Paragraphedeliste"/>
        <w:rPr>
          <w:snapToGrid w:val="0"/>
        </w:rPr>
      </w:pPr>
    </w:p>
    <w:p w14:paraId="3E89647E" w14:textId="77777777" w:rsidR="00815453" w:rsidRDefault="00815453" w:rsidP="00815453">
      <w:pPr>
        <w:spacing w:line="240" w:lineRule="exact"/>
      </w:pPr>
      <w:r>
        <w:rPr>
          <w:snapToGrid w:val="0"/>
        </w:rPr>
        <w:t xml:space="preserve">La mission comprend en toute hypothèse sans exception ni réserve, dans la limite des éléments de mission qui lui sont confiés au titre du marché, toutes les prestations nécessaires à la conception, au contrôle et au suivi de la réalisation dans tous ses </w:t>
      </w:r>
      <w:r w:rsidRPr="00A35AF4">
        <w:rPr>
          <w:snapToGrid w:val="0"/>
        </w:rPr>
        <w:t>détails du projet</w:t>
      </w:r>
      <w:r w:rsidRPr="00A35AF4">
        <w:t>.</w:t>
      </w:r>
    </w:p>
    <w:p w14:paraId="37E10041" w14:textId="77777777" w:rsidR="00815453" w:rsidRDefault="00815453" w:rsidP="00A04B3A">
      <w:pPr>
        <w:pStyle w:val="Titre3"/>
      </w:pPr>
      <w:bookmarkStart w:id="70" w:name="_Toc57731194"/>
      <w:bookmarkStart w:id="71" w:name="_Toc202175769"/>
      <w:r>
        <w:t>Engagement de connaissance des lieux</w:t>
      </w:r>
      <w:bookmarkEnd w:id="70"/>
      <w:bookmarkEnd w:id="71"/>
    </w:p>
    <w:p w14:paraId="4DD38638" w14:textId="77777777" w:rsidR="00815453" w:rsidRDefault="00815453" w:rsidP="00815453">
      <w:r>
        <w:t>Le Titulaire déclare qu’il a une parfaite connaissance de l’existant, qu’il en a apprécié les éventuelles contraintes ou nuisances ainsi que celles liées à l’environnement et estimé toutes les sujétions tant techniques qu’administratives inhérentes à la conception, à la réalisation ainsi qu’au fonctionnement et à l’exploitation conforme et régulière du projet objet du présent marché.</w:t>
      </w:r>
    </w:p>
    <w:p w14:paraId="46D0EC8F" w14:textId="77777777" w:rsidR="00815453" w:rsidRDefault="00815453" w:rsidP="00815453"/>
    <w:p w14:paraId="580FF819" w14:textId="3797243C" w:rsidR="00815453" w:rsidRDefault="00815453" w:rsidP="00815453">
      <w:r>
        <w:t xml:space="preserve">Le Titulaire déclare avoir pris connaissance de l’ensemble des documents visés </w:t>
      </w:r>
      <w:r w:rsidRPr="00407C74">
        <w:t xml:space="preserve">à l’article </w:t>
      </w:r>
      <w:r w:rsidR="00F2385D">
        <w:t>3</w:t>
      </w:r>
      <w:r w:rsidRPr="00407C74">
        <w:t xml:space="preserve"> du présent </w:t>
      </w:r>
      <w:r w:rsidR="00F636BE">
        <w:t xml:space="preserve">CCP </w:t>
      </w:r>
      <w:r>
        <w:t>et bien connaître l’ensemble des contraintes fixées par ces documents.</w:t>
      </w:r>
    </w:p>
    <w:p w14:paraId="77ADC23A" w14:textId="77777777" w:rsidR="00815453" w:rsidRDefault="00815453" w:rsidP="00815453"/>
    <w:p w14:paraId="60012188" w14:textId="77777777" w:rsidR="00815453" w:rsidRDefault="00815453" w:rsidP="00815453">
      <w:r>
        <w:t>Le Titulaire est réputé avoir eu toute possibilité d’apprécier exactement l’étendue et la teneur de sa mission, objet du présent marché. Il ne pourra par la suite se prévaloir d’aucune omission, insuffisance de description ou de données et d’informations pour refuser d’intégrer dans sa mission des prestations nécessaires à son plein et bon accomplissement et notamment les études et le contrôle et suivi de réalisation des prestations connexes sans lesquelles le projet précité ne pourrait avoir une fonction optimale.</w:t>
      </w:r>
    </w:p>
    <w:p w14:paraId="26703EFE" w14:textId="77777777" w:rsidR="00815453" w:rsidRDefault="00815453" w:rsidP="00815453">
      <w:r>
        <w:t xml:space="preserve">Il devra notamment de sa propre initiative, en relation avec la BnF, prendre tous les contacts nécessaires à la bonne exécution de sa mission avec les tiers contractants de la BnF (contrôleur technique, etc.) et d’une manière générale avec les tiers intéressés par les prestations dont il a la charge. Il devra également dans ce même objectif </w:t>
      </w:r>
      <w:r>
        <w:lastRenderedPageBreak/>
        <w:t xml:space="preserve">et en tant que de besoin solliciter la BnF le plus tôt possible afin d’obtenir les contacts utiles et nécessaires à la pleine et bonne exécution de sa mission. </w:t>
      </w:r>
    </w:p>
    <w:p w14:paraId="3B2D4EEB" w14:textId="77777777" w:rsidR="00815453" w:rsidRDefault="00815453" w:rsidP="00A04B3A">
      <w:pPr>
        <w:pStyle w:val="Titre3"/>
      </w:pPr>
      <w:bookmarkStart w:id="72" w:name="_Toc52808763"/>
      <w:bookmarkStart w:id="73" w:name="_Toc202175770"/>
      <w:r>
        <w:t>Confidentialité</w:t>
      </w:r>
      <w:bookmarkEnd w:id="72"/>
      <w:bookmarkEnd w:id="73"/>
    </w:p>
    <w:p w14:paraId="5439737F" w14:textId="77777777" w:rsidR="00815453" w:rsidRPr="006B166C" w:rsidRDefault="00815453" w:rsidP="00815453">
      <w:r w:rsidRPr="006B166C">
        <w:t xml:space="preserve">Le </w:t>
      </w:r>
      <w:r>
        <w:t>Titulaire</w:t>
      </w:r>
      <w:r w:rsidRPr="006B166C">
        <w:t xml:space="preserve"> et son personnel sont tenus au secret professionnel à l’égard de toute personne pour tout ce qui a trait aux renseignements qu'ils pourraient recueillir au cours de leur mission et notamment à l’égard des médias.</w:t>
      </w:r>
    </w:p>
    <w:p w14:paraId="3B10BF15" w14:textId="77777777" w:rsidR="00815453" w:rsidRPr="006B166C" w:rsidRDefault="00815453" w:rsidP="00815453"/>
    <w:p w14:paraId="0C7F4A58" w14:textId="77777777" w:rsidR="00815453" w:rsidRPr="006B166C" w:rsidRDefault="00815453" w:rsidP="00815453">
      <w:r w:rsidRPr="006B166C">
        <w:t xml:space="preserve">Le </w:t>
      </w:r>
      <w:r>
        <w:t>Titulaire</w:t>
      </w:r>
      <w:r w:rsidRPr="006B166C">
        <w:t xml:space="preserve"> qui, à l’occasion de l’exécution du présent contrat, a reçu du pouvoir adjudicateur communication, à titre confidentiel, de renseignements, documents ou objets quelconques, est tenu de maintenir la confidentialité attachée à cette communication.</w:t>
      </w:r>
    </w:p>
    <w:p w14:paraId="0A53D0EA" w14:textId="77777777" w:rsidR="00815453" w:rsidRPr="006B166C" w:rsidRDefault="00815453" w:rsidP="00815453"/>
    <w:p w14:paraId="4C82444C" w14:textId="77777777" w:rsidR="00815453" w:rsidRPr="006B166C" w:rsidRDefault="00815453" w:rsidP="00815453">
      <w:r w:rsidRPr="006B166C">
        <w:t>Il ne doit divulguer aucune information qui résulte de l’exécution de la prestation ou pourrait parvenir à sa connaissance à l’occasion de celle-ci.</w:t>
      </w:r>
    </w:p>
    <w:p w14:paraId="3C8306A7" w14:textId="77777777" w:rsidR="00815453" w:rsidRPr="006B166C" w:rsidRDefault="00815453" w:rsidP="00815453"/>
    <w:p w14:paraId="09A315DB" w14:textId="77777777" w:rsidR="00815453" w:rsidRDefault="00815453" w:rsidP="00815453">
      <w:r w:rsidRPr="006B166C">
        <w:t xml:space="preserve">Le </w:t>
      </w:r>
      <w:r>
        <w:t>Titulaire</w:t>
      </w:r>
      <w:r w:rsidRPr="006B166C">
        <w:t xml:space="preserve"> doit sans délai avertir le pouvoir adjudicateur de toute violation de l’obligation de confidentialité par l’un des membres de son personnel.</w:t>
      </w:r>
    </w:p>
    <w:p w14:paraId="508A1639" w14:textId="77777777" w:rsidR="00815453" w:rsidRDefault="00815453" w:rsidP="00A04B3A">
      <w:pPr>
        <w:pStyle w:val="Titre2"/>
        <w:ind w:left="718"/>
      </w:pPr>
      <w:bookmarkStart w:id="74" w:name="_Toc52808764"/>
      <w:bookmarkStart w:id="75" w:name="_Toc202175771"/>
      <w:r>
        <w:t>Obligation de la BnF</w:t>
      </w:r>
      <w:bookmarkEnd w:id="74"/>
      <w:bookmarkEnd w:id="75"/>
    </w:p>
    <w:p w14:paraId="3A0EC803" w14:textId="7F103C60" w:rsidR="00815453" w:rsidRDefault="00815453" w:rsidP="00815453">
      <w:r>
        <w:t>Le cas échéant, la BnF mettra à disposition du Titulaire tout document et informations nécessaires à l’exécution du présent marché.</w:t>
      </w:r>
    </w:p>
    <w:p w14:paraId="641BE6FE" w14:textId="77777777" w:rsidR="00815453" w:rsidRDefault="00815453" w:rsidP="00815453">
      <w:r>
        <w:t>Dans l’hypothèse d’une indisponibilité des éléments précités, les Parties se rapprocheront pour en définir l’incidence sur l’exécution du marché.</w:t>
      </w:r>
    </w:p>
    <w:p w14:paraId="1D797831" w14:textId="77777777" w:rsidR="00815453" w:rsidRDefault="00815453" w:rsidP="00A04B3A">
      <w:pPr>
        <w:pStyle w:val="Titre1"/>
        <w:pageBreakBefore/>
        <w:numPr>
          <w:ilvl w:val="0"/>
          <w:numId w:val="3"/>
        </w:numPr>
        <w:ind w:left="431" w:hanging="431"/>
      </w:pPr>
      <w:bookmarkStart w:id="76" w:name="_Toc202175772"/>
      <w:r>
        <w:lastRenderedPageBreak/>
        <w:t>MODALITES D’EXECUTION DE LA MISSION</w:t>
      </w:r>
      <w:bookmarkEnd w:id="76"/>
    </w:p>
    <w:p w14:paraId="5804A214" w14:textId="77777777" w:rsidR="00815453" w:rsidRDefault="00815453" w:rsidP="00A04B3A">
      <w:pPr>
        <w:pStyle w:val="Titre2"/>
        <w:ind w:left="718"/>
      </w:pPr>
      <w:bookmarkStart w:id="77" w:name="_Toc202175773"/>
      <w:r w:rsidRPr="00A62205">
        <w:t>Suivi de la mission et réunions</w:t>
      </w:r>
      <w:bookmarkEnd w:id="77"/>
    </w:p>
    <w:p w14:paraId="44CAAE89" w14:textId="77777777" w:rsidR="00815453" w:rsidRPr="004F7891" w:rsidRDefault="00815453" w:rsidP="00A04B3A">
      <w:pPr>
        <w:pStyle w:val="Titre3"/>
      </w:pPr>
      <w:bookmarkStart w:id="78" w:name="_Toc202175774"/>
      <w:r w:rsidRPr="004F7891">
        <w:t>Réunion de lancement</w:t>
      </w:r>
      <w:bookmarkEnd w:id="78"/>
      <w:r w:rsidRPr="004F7891">
        <w:t xml:space="preserve"> </w:t>
      </w:r>
    </w:p>
    <w:p w14:paraId="2E968C5F" w14:textId="77777777" w:rsidR="00815453" w:rsidRPr="006E61B0" w:rsidRDefault="00815453" w:rsidP="00815453">
      <w:pPr>
        <w:rPr>
          <w:color w:val="000000" w:themeColor="text1"/>
        </w:rPr>
      </w:pPr>
      <w:r w:rsidRPr="006E61B0">
        <w:rPr>
          <w:color w:val="000000" w:themeColor="text1"/>
        </w:rPr>
        <w:t xml:space="preserve">A l’initiative du </w:t>
      </w:r>
      <w:r>
        <w:rPr>
          <w:color w:val="000000" w:themeColor="text1"/>
        </w:rPr>
        <w:t>maître</w:t>
      </w:r>
      <w:r w:rsidRPr="006E61B0">
        <w:rPr>
          <w:color w:val="000000" w:themeColor="text1"/>
        </w:rPr>
        <w:t xml:space="preserve"> d’ouvrage et au plus tard dans les </w:t>
      </w:r>
      <w:r>
        <w:rPr>
          <w:color w:val="000000" w:themeColor="text1"/>
        </w:rPr>
        <w:t>10</w:t>
      </w:r>
      <w:r w:rsidRPr="006E61B0">
        <w:rPr>
          <w:color w:val="000000" w:themeColor="text1"/>
        </w:rPr>
        <w:t xml:space="preserve"> jours suivant </w:t>
      </w:r>
      <w:r>
        <w:rPr>
          <w:color w:val="000000" w:themeColor="text1"/>
        </w:rPr>
        <w:t>la notification du marché</w:t>
      </w:r>
      <w:r w:rsidRPr="006E61B0">
        <w:rPr>
          <w:color w:val="000000" w:themeColor="text1"/>
        </w:rPr>
        <w:t xml:space="preserve">, le </w:t>
      </w:r>
      <w:r>
        <w:rPr>
          <w:color w:val="000000" w:themeColor="text1"/>
        </w:rPr>
        <w:t>maître</w:t>
      </w:r>
      <w:r w:rsidRPr="006E61B0">
        <w:rPr>
          <w:color w:val="000000" w:themeColor="text1"/>
        </w:rPr>
        <w:t xml:space="preserve"> d’ouvrage et le </w:t>
      </w:r>
      <w:r>
        <w:rPr>
          <w:color w:val="000000" w:themeColor="text1"/>
        </w:rPr>
        <w:t>maître</w:t>
      </w:r>
      <w:r w:rsidRPr="006E61B0">
        <w:rPr>
          <w:color w:val="000000" w:themeColor="text1"/>
        </w:rPr>
        <w:t xml:space="preserve"> d’œuvre se réunissent afin notamment :</w:t>
      </w:r>
    </w:p>
    <w:p w14:paraId="6093E0BE" w14:textId="77777777" w:rsidR="00815453" w:rsidRPr="006E61B0" w:rsidRDefault="00815453" w:rsidP="00150F44">
      <w:pPr>
        <w:numPr>
          <w:ilvl w:val="0"/>
          <w:numId w:val="19"/>
        </w:numPr>
        <w:rPr>
          <w:color w:val="000000" w:themeColor="text1"/>
          <w:szCs w:val="19"/>
        </w:rPr>
      </w:pPr>
      <w:r w:rsidRPr="006E61B0">
        <w:rPr>
          <w:rFonts w:cs="Arial"/>
          <w:color w:val="000000" w:themeColor="text1"/>
          <w:szCs w:val="19"/>
        </w:rPr>
        <w:t xml:space="preserve">d’identifier les interlocuteurs en charge de l’opération ; </w:t>
      </w:r>
    </w:p>
    <w:p w14:paraId="2421B6C3" w14:textId="77777777" w:rsidR="00815453" w:rsidRPr="006E61B0" w:rsidRDefault="00815453" w:rsidP="00150F44">
      <w:pPr>
        <w:numPr>
          <w:ilvl w:val="0"/>
          <w:numId w:val="19"/>
        </w:numPr>
        <w:rPr>
          <w:color w:val="000000" w:themeColor="text1"/>
          <w:szCs w:val="19"/>
        </w:rPr>
      </w:pPr>
      <w:r w:rsidRPr="006E61B0">
        <w:rPr>
          <w:rFonts w:cs="Arial"/>
          <w:color w:val="000000" w:themeColor="text1"/>
          <w:szCs w:val="19"/>
        </w:rPr>
        <w:t xml:space="preserve">de définir les modalités d’échanges, notamment dématérialisés, avec la </w:t>
      </w:r>
      <w:r>
        <w:rPr>
          <w:rFonts w:cs="Arial"/>
          <w:color w:val="000000" w:themeColor="text1"/>
          <w:szCs w:val="19"/>
        </w:rPr>
        <w:t>maîtrise</w:t>
      </w:r>
      <w:r w:rsidRPr="006E61B0">
        <w:rPr>
          <w:rFonts w:cs="Arial"/>
          <w:color w:val="000000" w:themeColor="text1"/>
          <w:szCs w:val="19"/>
        </w:rPr>
        <w:t xml:space="preserve"> d’ouvrage ;</w:t>
      </w:r>
    </w:p>
    <w:p w14:paraId="3C6D133C" w14:textId="77777777" w:rsidR="00815453" w:rsidRPr="006E61B0" w:rsidRDefault="00815453" w:rsidP="00150F44">
      <w:pPr>
        <w:numPr>
          <w:ilvl w:val="0"/>
          <w:numId w:val="19"/>
        </w:numPr>
        <w:rPr>
          <w:color w:val="000000" w:themeColor="text1"/>
          <w:szCs w:val="19"/>
        </w:rPr>
      </w:pPr>
      <w:r w:rsidRPr="006E61B0">
        <w:rPr>
          <w:rFonts w:cs="Arial"/>
          <w:color w:val="000000" w:themeColor="text1"/>
          <w:szCs w:val="19"/>
        </w:rPr>
        <w:t xml:space="preserve">de définir les modalités de travail collaboratif avec les autres prestataires désignés par le </w:t>
      </w:r>
      <w:r>
        <w:rPr>
          <w:rFonts w:cs="Arial"/>
          <w:color w:val="000000" w:themeColor="text1"/>
          <w:szCs w:val="19"/>
        </w:rPr>
        <w:t>maître</w:t>
      </w:r>
      <w:r w:rsidRPr="006E61B0">
        <w:rPr>
          <w:rFonts w:cs="Arial"/>
          <w:color w:val="000000" w:themeColor="text1"/>
          <w:szCs w:val="19"/>
        </w:rPr>
        <w:t xml:space="preserve"> d’ouvrage ;</w:t>
      </w:r>
    </w:p>
    <w:p w14:paraId="3F87A7B5" w14:textId="77777777" w:rsidR="00815453" w:rsidRPr="006E61B0" w:rsidRDefault="00815453" w:rsidP="00150F44">
      <w:pPr>
        <w:numPr>
          <w:ilvl w:val="0"/>
          <w:numId w:val="19"/>
        </w:numPr>
        <w:rPr>
          <w:color w:val="000000" w:themeColor="text1"/>
          <w:szCs w:val="19"/>
        </w:rPr>
      </w:pPr>
      <w:r w:rsidRPr="006E61B0">
        <w:rPr>
          <w:rFonts w:cs="Arial"/>
          <w:color w:val="000000" w:themeColor="text1"/>
          <w:szCs w:val="19"/>
        </w:rPr>
        <w:t>de préciser les principes opérationnels de la gestion documentaire de l’opération ;</w:t>
      </w:r>
    </w:p>
    <w:p w14:paraId="5239AC76" w14:textId="77777777" w:rsidR="00815453" w:rsidRPr="00D75243" w:rsidRDefault="00815453" w:rsidP="00150F44">
      <w:pPr>
        <w:numPr>
          <w:ilvl w:val="0"/>
          <w:numId w:val="19"/>
        </w:numPr>
        <w:rPr>
          <w:color w:val="000000" w:themeColor="text1"/>
          <w:szCs w:val="19"/>
        </w:rPr>
      </w:pPr>
      <w:r w:rsidRPr="006E61B0">
        <w:rPr>
          <w:rFonts w:cs="Arial"/>
          <w:color w:val="000000" w:themeColor="text1"/>
          <w:szCs w:val="19"/>
        </w:rPr>
        <w:t xml:space="preserve">de compléter la base documentaire nécessaire au démarrage des études du </w:t>
      </w:r>
      <w:r>
        <w:rPr>
          <w:rFonts w:cs="Arial"/>
          <w:color w:val="000000" w:themeColor="text1"/>
          <w:szCs w:val="19"/>
        </w:rPr>
        <w:t>maître</w:t>
      </w:r>
      <w:r w:rsidRPr="006E61B0">
        <w:rPr>
          <w:rFonts w:cs="Arial"/>
          <w:color w:val="000000" w:themeColor="text1"/>
          <w:szCs w:val="19"/>
        </w:rPr>
        <w:t xml:space="preserve"> d’œuvre</w:t>
      </w:r>
      <w:r>
        <w:rPr>
          <w:rFonts w:cs="Arial"/>
          <w:color w:val="000000" w:themeColor="text1"/>
          <w:szCs w:val="19"/>
        </w:rPr>
        <w:t> ;</w:t>
      </w:r>
    </w:p>
    <w:p w14:paraId="0999FF51" w14:textId="77777777" w:rsidR="00815453" w:rsidRPr="00D75243" w:rsidRDefault="00815453" w:rsidP="00150F44">
      <w:pPr>
        <w:numPr>
          <w:ilvl w:val="0"/>
          <w:numId w:val="19"/>
        </w:numPr>
      </w:pPr>
      <w:r>
        <w:rPr>
          <w:rFonts w:cs="Arial"/>
          <w:color w:val="000000" w:themeColor="text1"/>
          <w:szCs w:val="19"/>
        </w:rPr>
        <w:t>d</w:t>
      </w:r>
      <w:r w:rsidRPr="00D75243">
        <w:rPr>
          <w:rFonts w:cs="Arial"/>
          <w:color w:val="000000" w:themeColor="text1"/>
          <w:szCs w:val="19"/>
        </w:rPr>
        <w:t>e présenter les spécificités du circuit de paiement du maître d’ouvrage et d’arrêter les modalités pratiques de facturation des prestations.</w:t>
      </w:r>
    </w:p>
    <w:p w14:paraId="73E46EBC" w14:textId="77777777" w:rsidR="00815453" w:rsidRDefault="00815453" w:rsidP="00A04B3A">
      <w:pPr>
        <w:pStyle w:val="Titre3"/>
      </w:pPr>
      <w:bookmarkStart w:id="79" w:name="_Toc202175775"/>
      <w:r>
        <w:t>Réunions de suivi en phase études</w:t>
      </w:r>
      <w:bookmarkEnd w:id="79"/>
      <w:r>
        <w:t xml:space="preserve"> </w:t>
      </w:r>
    </w:p>
    <w:p w14:paraId="1D7917DD" w14:textId="77777777" w:rsidR="00815453" w:rsidRDefault="00815453" w:rsidP="00815453">
      <w:r>
        <w:t>A</w:t>
      </w:r>
      <w:r w:rsidRPr="00D5668B">
        <w:t xml:space="preserve"> la fin de chaque élément de mission</w:t>
      </w:r>
      <w:r>
        <w:t xml:space="preserve">, </w:t>
      </w:r>
      <w:r w:rsidRPr="00D5668B">
        <w:t xml:space="preserve">une réunion sera organisée par le maître </w:t>
      </w:r>
      <w:r>
        <w:t>d’œuvre</w:t>
      </w:r>
      <w:r w:rsidRPr="00D5668B">
        <w:t xml:space="preserve"> avec l’ensemble des intervenants pour </w:t>
      </w:r>
      <w:r>
        <w:t>la présentation dudit élément et sa vérification</w:t>
      </w:r>
      <w:r w:rsidRPr="00D5668B">
        <w:t>.</w:t>
      </w:r>
    </w:p>
    <w:p w14:paraId="49952C9C" w14:textId="77777777" w:rsidR="00815453" w:rsidRDefault="00815453" w:rsidP="00A04B3A">
      <w:pPr>
        <w:pStyle w:val="Titre3"/>
      </w:pPr>
      <w:bookmarkStart w:id="80" w:name="_Toc202175776"/>
      <w:r>
        <w:t>Réunions en phase travaux</w:t>
      </w:r>
      <w:bookmarkEnd w:id="80"/>
      <w:r>
        <w:t xml:space="preserve"> </w:t>
      </w:r>
    </w:p>
    <w:p w14:paraId="15F0D533" w14:textId="198EE234" w:rsidR="00815453" w:rsidRPr="00987919" w:rsidRDefault="00815453" w:rsidP="00815453">
      <w:r w:rsidRPr="00D5668B">
        <w:t>Le maître d’ouvrage sera convié aux réunions préparatoires.</w:t>
      </w:r>
    </w:p>
    <w:p w14:paraId="532FD314" w14:textId="77777777" w:rsidR="00815453" w:rsidRDefault="00815453" w:rsidP="00815453">
      <w:pPr>
        <w:rPr>
          <w:color w:val="000000" w:themeColor="text1"/>
        </w:rPr>
      </w:pPr>
      <w:r w:rsidRPr="006E61B0">
        <w:rPr>
          <w:color w:val="000000" w:themeColor="text1"/>
        </w:rPr>
        <w:t xml:space="preserve">Le </w:t>
      </w:r>
      <w:r>
        <w:rPr>
          <w:color w:val="000000" w:themeColor="text1"/>
        </w:rPr>
        <w:t>maître</w:t>
      </w:r>
      <w:r w:rsidRPr="006E61B0">
        <w:rPr>
          <w:color w:val="000000" w:themeColor="text1"/>
        </w:rPr>
        <w:t xml:space="preserve"> d’œuvre organise et dirige les réunions de chantier jusqu’à la réception des travaux avec une fréquence</w:t>
      </w:r>
      <w:r>
        <w:rPr>
          <w:color w:val="000000" w:themeColor="text1"/>
        </w:rPr>
        <w:t xml:space="preserve"> hebdomadaire, sauf modification concertée approuvée par la BnF.  </w:t>
      </w:r>
    </w:p>
    <w:p w14:paraId="6CC18007" w14:textId="77777777" w:rsidR="00815453" w:rsidRDefault="00815453" w:rsidP="00A04B3A">
      <w:pPr>
        <w:pStyle w:val="Titre3"/>
      </w:pPr>
      <w:bookmarkStart w:id="81" w:name="_Toc202175777"/>
      <w:r>
        <w:t>Réunions techniques ou thématiques</w:t>
      </w:r>
      <w:bookmarkEnd w:id="81"/>
      <w:r>
        <w:t xml:space="preserve"> </w:t>
      </w:r>
    </w:p>
    <w:p w14:paraId="56597D9C" w14:textId="77777777" w:rsidR="00815453" w:rsidRDefault="00815453" w:rsidP="00815453">
      <w:pPr>
        <w:tabs>
          <w:tab w:val="left" w:pos="1320"/>
        </w:tabs>
      </w:pPr>
      <w:r>
        <w:t>Le Titulaire sera tenu de participer, sans frais supplémentaires, à toutes les réunions nécessaires au développement des études, à la réalisation des travaux et à la bonne marche du projet au regard des caractéristiques du projet et de ses contraintes réglementaires, techniques et environnementales.</w:t>
      </w:r>
    </w:p>
    <w:p w14:paraId="4234A742" w14:textId="77777777" w:rsidR="00815453" w:rsidRPr="00621494" w:rsidRDefault="00815453" w:rsidP="00A04B3A">
      <w:pPr>
        <w:pStyle w:val="Titre3"/>
        <w:rPr>
          <w:rStyle w:val="Titre1Car"/>
          <w:sz w:val="22"/>
          <w:szCs w:val="20"/>
        </w:rPr>
      </w:pPr>
      <w:bookmarkStart w:id="82" w:name="_Toc202175778"/>
      <w:r w:rsidRPr="00621494">
        <w:t>Compte</w:t>
      </w:r>
      <w:r w:rsidRPr="00621494">
        <w:rPr>
          <w:rStyle w:val="Titre1Car"/>
          <w:b w:val="0"/>
          <w:bCs/>
          <w:sz w:val="22"/>
          <w:szCs w:val="20"/>
        </w:rPr>
        <w:t>-rendu</w:t>
      </w:r>
      <w:bookmarkEnd w:id="82"/>
      <w:r w:rsidRPr="00621494">
        <w:rPr>
          <w:rStyle w:val="Titre1Car"/>
          <w:rFonts w:ascii="Times New Roman" w:hAnsi="Times New Roman"/>
          <w:sz w:val="22"/>
          <w:szCs w:val="20"/>
        </w:rPr>
        <w:t> </w:t>
      </w:r>
    </w:p>
    <w:p w14:paraId="790163CB" w14:textId="77777777" w:rsidR="00815453" w:rsidRDefault="00815453" w:rsidP="00815453">
      <w:r w:rsidRPr="00621494">
        <w:t>Les comptes rendus des réunions bilatérales entre le maître d’ouv</w:t>
      </w:r>
      <w:r>
        <w:t>rage et le maître d’œuvre sont</w:t>
      </w:r>
      <w:r w:rsidRPr="00621494">
        <w:rPr>
          <w:rFonts w:cs="Arial"/>
          <w:color w:val="000000" w:themeColor="text1"/>
          <w:szCs w:val="19"/>
        </w:rPr>
        <w:t xml:space="preserve"> </w:t>
      </w:r>
      <w:r>
        <w:rPr>
          <w:rFonts w:cs="Arial"/>
          <w:color w:val="000000" w:themeColor="text1"/>
          <w:szCs w:val="19"/>
        </w:rPr>
        <w:t>établis et diffusés</w:t>
      </w:r>
      <w:r w:rsidRPr="006E61B0">
        <w:rPr>
          <w:rFonts w:cs="Arial"/>
          <w:color w:val="000000" w:themeColor="text1"/>
          <w:szCs w:val="19"/>
        </w:rPr>
        <w:t xml:space="preserve"> par le </w:t>
      </w:r>
      <w:r>
        <w:rPr>
          <w:rFonts w:cs="Arial"/>
          <w:color w:val="000000" w:themeColor="text1"/>
          <w:szCs w:val="19"/>
        </w:rPr>
        <w:t>maître d’œuvre </w:t>
      </w:r>
      <w:r w:rsidRPr="00142FA6">
        <w:t>dans les trois (3) jours ouvrés qui suivent la réunion.</w:t>
      </w:r>
    </w:p>
    <w:p w14:paraId="455E5443" w14:textId="77777777" w:rsidR="00815453" w:rsidRDefault="00815453" w:rsidP="00815453"/>
    <w:p w14:paraId="4ED36F5F" w14:textId="77777777" w:rsidR="00815453" w:rsidRDefault="00815453" w:rsidP="00815453">
      <w:r w:rsidRPr="00142FA6">
        <w:t>Pour les réunions de chantier, le maître d’œuvre rédige et diffuse le compte-rendu de la réunion de chantier dans les trois (3) jours ouvrés qui suivent la réunion.</w:t>
      </w:r>
    </w:p>
    <w:p w14:paraId="206471F8" w14:textId="77777777" w:rsidR="00815453" w:rsidRDefault="00815453" w:rsidP="00815453">
      <w:pPr>
        <w:numPr>
          <w:ilvl w:val="12"/>
          <w:numId w:val="0"/>
        </w:numPr>
        <w:spacing w:line="240" w:lineRule="exact"/>
      </w:pPr>
    </w:p>
    <w:p w14:paraId="4875047F" w14:textId="111FBCF5" w:rsidR="00815453" w:rsidRDefault="00815453" w:rsidP="00815453">
      <w:pPr>
        <w:numPr>
          <w:ilvl w:val="12"/>
          <w:numId w:val="0"/>
        </w:numPr>
        <w:spacing w:line="240" w:lineRule="exact"/>
      </w:pPr>
      <w:r>
        <w:t xml:space="preserve">Concernant toutes les autres réunions, </w:t>
      </w:r>
      <w:r w:rsidR="00700F0E">
        <w:t>elles feront</w:t>
      </w:r>
      <w:r>
        <w:t xml:space="preserve"> l’objet d’un compte-rendu établi par le Titulaire et env</w:t>
      </w:r>
      <w:r w:rsidR="00B844E5">
        <w:t>oyé à la BnF pour vérification</w:t>
      </w:r>
      <w:r>
        <w:t xml:space="preserve"> dans un délai de cinq (5) jours ouvrés suivant la date de réunion.</w:t>
      </w:r>
    </w:p>
    <w:p w14:paraId="4C3A47F7" w14:textId="77777777" w:rsidR="00815453" w:rsidRDefault="00815453" w:rsidP="00A04B3A">
      <w:pPr>
        <w:pStyle w:val="Titre2"/>
        <w:ind w:left="718"/>
        <w:rPr>
          <w:szCs w:val="24"/>
        </w:rPr>
      </w:pPr>
      <w:bookmarkStart w:id="83" w:name="_Toc202175779"/>
      <w:r w:rsidRPr="006E61B0">
        <w:t>Modalités particulières de réalisation de l’</w:t>
      </w:r>
      <w:r>
        <w:t>assistance apportée au maître d</w:t>
      </w:r>
      <w:r w:rsidRPr="006E61B0">
        <w:t>'ouvrage pour la passation des marchés de travaux</w:t>
      </w:r>
      <w:bookmarkEnd w:id="83"/>
      <w:r w:rsidRPr="00621494">
        <w:rPr>
          <w:szCs w:val="24"/>
        </w:rPr>
        <w:t xml:space="preserve"> </w:t>
      </w:r>
    </w:p>
    <w:p w14:paraId="72E7A1AC" w14:textId="77777777" w:rsidR="00815453" w:rsidRDefault="00982EBB" w:rsidP="00815453">
      <w:pPr>
        <w:tabs>
          <w:tab w:val="left" w:pos="1320"/>
        </w:tabs>
        <w:rPr>
          <w:color w:val="000000" w:themeColor="text1"/>
        </w:rPr>
      </w:pPr>
      <w:r>
        <w:rPr>
          <w:szCs w:val="24"/>
        </w:rPr>
        <w:t xml:space="preserve">Lors de la réalisation des prestations, le maître d’œuvre proposera le montage le plus opportun (dévolution en lots séparés ou entreprise générale). </w:t>
      </w:r>
    </w:p>
    <w:p w14:paraId="3B32469C" w14:textId="77777777" w:rsidR="00815453" w:rsidRDefault="00815453" w:rsidP="00815453">
      <w:pPr>
        <w:tabs>
          <w:tab w:val="left" w:pos="1320"/>
        </w:tabs>
        <w:rPr>
          <w:color w:val="000000" w:themeColor="text1"/>
        </w:rPr>
      </w:pPr>
    </w:p>
    <w:p w14:paraId="12CBA3B8" w14:textId="77777777" w:rsidR="00815453" w:rsidRDefault="00815453" w:rsidP="00815453">
      <w:pPr>
        <w:rPr>
          <w:color w:val="000000" w:themeColor="text1"/>
        </w:rPr>
      </w:pPr>
      <w:r w:rsidRPr="006E61B0">
        <w:rPr>
          <w:color w:val="000000" w:themeColor="text1"/>
        </w:rPr>
        <w:t xml:space="preserve">Au moment de la signature du marché avec le </w:t>
      </w:r>
      <w:r>
        <w:rPr>
          <w:color w:val="000000" w:themeColor="text1"/>
        </w:rPr>
        <w:t>maître</w:t>
      </w:r>
      <w:r w:rsidRPr="006E61B0">
        <w:rPr>
          <w:color w:val="000000" w:themeColor="text1"/>
        </w:rPr>
        <w:t xml:space="preserve"> d’œuvre, le </w:t>
      </w:r>
      <w:r>
        <w:rPr>
          <w:color w:val="000000" w:themeColor="text1"/>
        </w:rPr>
        <w:t>maître</w:t>
      </w:r>
      <w:r w:rsidRPr="006E61B0">
        <w:rPr>
          <w:color w:val="000000" w:themeColor="text1"/>
        </w:rPr>
        <w:t xml:space="preserve"> d’ouvrage envisage la passation des marchés de trava</w:t>
      </w:r>
      <w:r>
        <w:rPr>
          <w:color w:val="000000" w:themeColor="text1"/>
        </w:rPr>
        <w:t xml:space="preserve">ux selon une procédure adaptée avec négociation </w:t>
      </w:r>
      <w:r w:rsidRPr="006E61B0">
        <w:rPr>
          <w:color w:val="000000" w:themeColor="text1"/>
        </w:rPr>
        <w:t xml:space="preserve">requérant l’assistance du </w:t>
      </w:r>
      <w:r>
        <w:rPr>
          <w:color w:val="000000" w:themeColor="text1"/>
        </w:rPr>
        <w:t>maître</w:t>
      </w:r>
      <w:r w:rsidRPr="006E61B0">
        <w:rPr>
          <w:color w:val="000000" w:themeColor="text1"/>
        </w:rPr>
        <w:t xml:space="preserve"> d’œuvre</w:t>
      </w:r>
      <w:r>
        <w:rPr>
          <w:color w:val="000000" w:themeColor="text1"/>
        </w:rPr>
        <w:t xml:space="preserve">. </w:t>
      </w:r>
    </w:p>
    <w:p w14:paraId="2954838A" w14:textId="77777777" w:rsidR="00815453" w:rsidRDefault="00815453" w:rsidP="00815453">
      <w:pPr>
        <w:rPr>
          <w:color w:val="000000" w:themeColor="text1"/>
        </w:rPr>
      </w:pPr>
    </w:p>
    <w:p w14:paraId="2A4719BA" w14:textId="1988ACE6" w:rsidR="00815453" w:rsidRDefault="00815453" w:rsidP="00815453">
      <w:pPr>
        <w:rPr>
          <w:color w:val="000000" w:themeColor="text1"/>
        </w:rPr>
      </w:pPr>
      <w:r w:rsidRPr="006E61B0">
        <w:rPr>
          <w:color w:val="000000" w:themeColor="text1"/>
        </w:rPr>
        <w:t xml:space="preserve">La participation du </w:t>
      </w:r>
      <w:r>
        <w:rPr>
          <w:color w:val="000000" w:themeColor="text1"/>
        </w:rPr>
        <w:t>maître</w:t>
      </w:r>
      <w:r w:rsidRPr="006E61B0">
        <w:rPr>
          <w:color w:val="000000" w:themeColor="text1"/>
        </w:rPr>
        <w:t xml:space="preserve"> d’œuvre aux commissions </w:t>
      </w:r>
      <w:r>
        <w:rPr>
          <w:color w:val="000000" w:themeColor="text1"/>
        </w:rPr>
        <w:t>des marchés</w:t>
      </w:r>
      <w:r w:rsidRPr="006E61B0">
        <w:rPr>
          <w:color w:val="000000" w:themeColor="text1"/>
        </w:rPr>
        <w:t xml:space="preserve"> ou instance</w:t>
      </w:r>
      <w:r w:rsidR="00987919">
        <w:rPr>
          <w:color w:val="000000" w:themeColor="text1"/>
        </w:rPr>
        <w:t>s</w:t>
      </w:r>
      <w:r w:rsidRPr="006E61B0">
        <w:rPr>
          <w:color w:val="000000" w:themeColor="text1"/>
        </w:rPr>
        <w:t xml:space="preserve"> similaires n’est pas requise</w:t>
      </w:r>
      <w:r>
        <w:rPr>
          <w:color w:val="000000" w:themeColor="text1"/>
        </w:rPr>
        <w:t xml:space="preserve">. </w:t>
      </w:r>
    </w:p>
    <w:p w14:paraId="04B2D130" w14:textId="77777777" w:rsidR="00815453" w:rsidRDefault="00815453" w:rsidP="00815453">
      <w:pPr>
        <w:tabs>
          <w:tab w:val="left" w:pos="3816"/>
        </w:tabs>
        <w:rPr>
          <w:color w:val="000000" w:themeColor="text1"/>
        </w:rPr>
      </w:pPr>
    </w:p>
    <w:p w14:paraId="5B0FBF08" w14:textId="77777777" w:rsidR="00815453" w:rsidRDefault="00815453" w:rsidP="00815453">
      <w:pPr>
        <w:tabs>
          <w:tab w:val="left" w:pos="3816"/>
        </w:tabs>
        <w:rPr>
          <w:color w:val="000000" w:themeColor="text1"/>
        </w:rPr>
      </w:pPr>
      <w:r w:rsidRPr="006E61B0">
        <w:rPr>
          <w:color w:val="000000" w:themeColor="text1"/>
        </w:rPr>
        <w:t xml:space="preserve">Dans le cadre de la passation des marchés de travaux, le </w:t>
      </w:r>
      <w:r>
        <w:rPr>
          <w:color w:val="000000" w:themeColor="text1"/>
        </w:rPr>
        <w:t>maître</w:t>
      </w:r>
      <w:r w:rsidRPr="006E61B0">
        <w:rPr>
          <w:color w:val="000000" w:themeColor="text1"/>
        </w:rPr>
        <w:t xml:space="preserve"> d’ouvrage s’engage à demander obligatoirement la soumission d’une offre de base lorsqu’il a offert la possibilité de remettre des variantes. </w:t>
      </w:r>
    </w:p>
    <w:p w14:paraId="06207046" w14:textId="77777777" w:rsidR="00815453" w:rsidRDefault="00815453" w:rsidP="00815453">
      <w:pPr>
        <w:pStyle w:val="Titre2"/>
        <w:rPr>
          <w:color w:val="000000" w:themeColor="text1"/>
        </w:rPr>
      </w:pPr>
      <w:bookmarkStart w:id="84" w:name="_Toc202175780"/>
      <w:r w:rsidRPr="003641AB">
        <w:t>Modalités</w:t>
      </w:r>
      <w:r w:rsidRPr="006E61B0">
        <w:t xml:space="preserve"> particulières de réalisation de la direction de l’exécution des marchés de travaux</w:t>
      </w:r>
      <w:bookmarkEnd w:id="84"/>
    </w:p>
    <w:p w14:paraId="61F9B4D4" w14:textId="45B323AC" w:rsidR="00741978" w:rsidRDefault="00741978" w:rsidP="00815453">
      <w:pPr>
        <w:rPr>
          <w:color w:val="000000" w:themeColor="text1"/>
        </w:rPr>
      </w:pPr>
    </w:p>
    <w:p w14:paraId="0783D947" w14:textId="77777777" w:rsidR="00741978" w:rsidRPr="0049460B" w:rsidRDefault="00741978" w:rsidP="00741978">
      <w:r w:rsidRPr="0049460B">
        <w:t xml:space="preserve">Les prestations à réaliser au titre de l’élément de mission de direction de l’exécution du ou des marchés de travaux sont fondées sur le principe de l’application des stipulations du Cahier des Clauses Administratives Générales applicables aux marchés publics de travaux, approuvé par l’arrêté du 30 mars 2021, sous réserve des dérogations prévues dans les marchés de travaux. </w:t>
      </w:r>
    </w:p>
    <w:p w14:paraId="046C638A" w14:textId="77777777" w:rsidR="00741978" w:rsidRDefault="00741978" w:rsidP="00815453">
      <w:pPr>
        <w:rPr>
          <w:color w:val="000000" w:themeColor="text1"/>
        </w:rPr>
      </w:pPr>
    </w:p>
    <w:p w14:paraId="363A3213" w14:textId="77777777" w:rsidR="00815453" w:rsidRDefault="00815453" w:rsidP="00A04B3A">
      <w:pPr>
        <w:pStyle w:val="Titre3"/>
      </w:pPr>
      <w:bookmarkStart w:id="85" w:name="_Toc202175781"/>
      <w:r>
        <w:lastRenderedPageBreak/>
        <w:t>Ordres de service délivrés par le maître d’œuvre</w:t>
      </w:r>
      <w:bookmarkEnd w:id="85"/>
      <w:r>
        <w:t xml:space="preserve"> </w:t>
      </w:r>
    </w:p>
    <w:p w14:paraId="719FD3BF" w14:textId="77777777" w:rsidR="00815453" w:rsidRDefault="00815453" w:rsidP="00815453">
      <w:r w:rsidRPr="006E61B0">
        <w:t>Le maître d'œuvre est chargé d'émettre tous les ordres de service à destination des entrepreneurs, avec copie au maître d'ouvrage.</w:t>
      </w:r>
    </w:p>
    <w:p w14:paraId="1B8B4638" w14:textId="77777777" w:rsidR="00815453" w:rsidRPr="006E61B0" w:rsidRDefault="00815453" w:rsidP="00815453"/>
    <w:p w14:paraId="49118153" w14:textId="77777777" w:rsidR="00815453" w:rsidRPr="00987919" w:rsidRDefault="00815453" w:rsidP="00815453">
      <w:pPr>
        <w:rPr>
          <w:rFonts w:cs="Arial"/>
        </w:rPr>
      </w:pPr>
      <w:r w:rsidRPr="00987919">
        <w:rPr>
          <w:rFonts w:cs="Arial"/>
        </w:rPr>
        <w:t xml:space="preserve">Les ordres de service sont écrits, signés, datés et numérotés par le maître d'œuvre qui les adresse aux entrepreneurs. </w:t>
      </w:r>
    </w:p>
    <w:p w14:paraId="3F9B22B9" w14:textId="77777777" w:rsidR="00815453" w:rsidRPr="00987919" w:rsidRDefault="00815453" w:rsidP="00815453">
      <w:pPr>
        <w:rPr>
          <w:rFonts w:cs="Arial"/>
        </w:rPr>
      </w:pPr>
    </w:p>
    <w:p w14:paraId="3D8FD751" w14:textId="77777777" w:rsidR="00815453" w:rsidRPr="00987919" w:rsidRDefault="00815453" w:rsidP="00815453">
      <w:pPr>
        <w:rPr>
          <w:rFonts w:cs="Arial"/>
        </w:rPr>
      </w:pPr>
      <w:r w:rsidRPr="00987919">
        <w:rPr>
          <w:rFonts w:cs="Arial"/>
        </w:rPr>
        <w:t>Toutefois, le maître d'œuvre ne peut émettre les ordres de service qu'après les avoir fait contresigner par le maître d'ouvrage ou avoir obtenu une décision écrite préalable, dans les cas suivants :</w:t>
      </w:r>
    </w:p>
    <w:p w14:paraId="52441C89" w14:textId="77777777" w:rsidR="00815453" w:rsidRPr="00987919" w:rsidRDefault="00815453" w:rsidP="00150F44">
      <w:pPr>
        <w:pStyle w:val="Paragraphedeliste"/>
        <w:numPr>
          <w:ilvl w:val="0"/>
          <w:numId w:val="11"/>
        </w:numPr>
        <w:spacing w:line="276" w:lineRule="auto"/>
        <w:rPr>
          <w:rFonts w:ascii="Arial" w:hAnsi="Arial" w:cs="Arial"/>
        </w:rPr>
      </w:pPr>
      <w:r w:rsidRPr="00987919">
        <w:rPr>
          <w:rFonts w:ascii="Arial" w:hAnsi="Arial" w:cs="Arial"/>
        </w:rPr>
        <w:t>notification des dates de commencement des périodes de préparation et de démarrage des travaux ;</w:t>
      </w:r>
    </w:p>
    <w:p w14:paraId="1A079302" w14:textId="77777777" w:rsidR="00815453" w:rsidRPr="00987919" w:rsidRDefault="00815453" w:rsidP="00150F44">
      <w:pPr>
        <w:pStyle w:val="Paragraphedeliste"/>
        <w:numPr>
          <w:ilvl w:val="0"/>
          <w:numId w:val="11"/>
        </w:numPr>
        <w:spacing w:line="276" w:lineRule="auto"/>
        <w:rPr>
          <w:rFonts w:ascii="Arial" w:hAnsi="Arial" w:cs="Arial"/>
        </w:rPr>
      </w:pPr>
      <w:r w:rsidRPr="00987919">
        <w:rPr>
          <w:rFonts w:ascii="Arial" w:hAnsi="Arial" w:cs="Arial"/>
        </w:rPr>
        <w:t>notification de l’exécution d’une tranche optionnelle ;</w:t>
      </w:r>
    </w:p>
    <w:p w14:paraId="2F9F6209" w14:textId="77777777" w:rsidR="00815453" w:rsidRPr="00987919" w:rsidRDefault="00815453" w:rsidP="00150F44">
      <w:pPr>
        <w:pStyle w:val="Paragraphedeliste"/>
        <w:numPr>
          <w:ilvl w:val="0"/>
          <w:numId w:val="11"/>
        </w:numPr>
        <w:rPr>
          <w:rFonts w:ascii="Arial" w:hAnsi="Arial" w:cs="Arial"/>
          <w:szCs w:val="24"/>
        </w:rPr>
      </w:pPr>
      <w:r w:rsidRPr="00987919">
        <w:rPr>
          <w:rFonts w:ascii="Arial" w:hAnsi="Arial" w:cs="Arial"/>
          <w:szCs w:val="24"/>
        </w:rPr>
        <w:t>à la commande de travaux supplémentaires ou modificatifs ;</w:t>
      </w:r>
    </w:p>
    <w:p w14:paraId="1080B07D" w14:textId="0A59167C" w:rsidR="00815453" w:rsidRDefault="00815453" w:rsidP="00150F44">
      <w:pPr>
        <w:pStyle w:val="Paragraphedeliste"/>
        <w:numPr>
          <w:ilvl w:val="0"/>
          <w:numId w:val="11"/>
        </w:numPr>
        <w:rPr>
          <w:rFonts w:ascii="Arial" w:hAnsi="Arial" w:cs="Arial"/>
          <w:szCs w:val="24"/>
        </w:rPr>
      </w:pPr>
      <w:r w:rsidRPr="00987919">
        <w:rPr>
          <w:rFonts w:ascii="Arial" w:hAnsi="Arial" w:cs="Arial"/>
          <w:szCs w:val="24"/>
        </w:rPr>
        <w:t>à la notification de prix nouveaux aux entrepreneurs pour des ouvrages ou travaux non prévus sans avoir recueilli au préalable l’accord exprès  du maître d’ouvrage.</w:t>
      </w:r>
    </w:p>
    <w:p w14:paraId="6B7856E9" w14:textId="77777777" w:rsidR="00741978" w:rsidRDefault="00741978" w:rsidP="00741978"/>
    <w:p w14:paraId="327E77DA" w14:textId="55541396" w:rsidR="00741978" w:rsidRPr="0049460B" w:rsidRDefault="00741978" w:rsidP="00741978">
      <w:r w:rsidRPr="0049460B">
        <w:t>Ces OS feront l’objet d’une motivation de la part du maître d’œuvre, notamment lorsqu’ils sont susceptibles d’entrainer une valorisation du marché. En cas d’acceptation de la part de la maîtrise d’ouvrage, le prix indiqué dans l’ordre de service est dit provisoire. Il prend un caractère définitif après l’établissement d’un avenant.</w:t>
      </w:r>
    </w:p>
    <w:p w14:paraId="16C058A9" w14:textId="77777777" w:rsidR="00741978" w:rsidRPr="00741978" w:rsidRDefault="00741978" w:rsidP="00741978">
      <w:pPr>
        <w:rPr>
          <w:rFonts w:cs="Arial"/>
          <w:szCs w:val="24"/>
        </w:rPr>
      </w:pPr>
    </w:p>
    <w:p w14:paraId="33FF6E3F" w14:textId="77777777" w:rsidR="00815453" w:rsidRPr="006E61B0" w:rsidRDefault="00815453" w:rsidP="00A04B3A">
      <w:pPr>
        <w:pStyle w:val="Titre3"/>
      </w:pPr>
      <w:bookmarkStart w:id="86" w:name="_Toc528596395"/>
      <w:bookmarkStart w:id="87" w:name="_Toc19261823"/>
      <w:bookmarkStart w:id="88" w:name="_Toc202175782"/>
      <w:r w:rsidRPr="006E61B0">
        <w:t>Vérification par le maître d’œuvre des projets de décomptes mensuels des entrepreneurs</w:t>
      </w:r>
      <w:bookmarkEnd w:id="86"/>
      <w:bookmarkEnd w:id="87"/>
      <w:bookmarkEnd w:id="88"/>
    </w:p>
    <w:p w14:paraId="6935419F" w14:textId="77777777" w:rsidR="00815453" w:rsidRDefault="00815453" w:rsidP="00815453">
      <w:pPr>
        <w:tabs>
          <w:tab w:val="left" w:pos="720"/>
          <w:tab w:val="left" w:pos="1080"/>
          <w:tab w:val="left" w:pos="1440"/>
          <w:tab w:val="left" w:pos="1800"/>
        </w:tabs>
        <w:rPr>
          <w:rFonts w:cs="Arial"/>
          <w:szCs w:val="19"/>
        </w:rPr>
      </w:pPr>
      <w:r>
        <w:rPr>
          <w:rFonts w:cs="Arial"/>
          <w:szCs w:val="19"/>
        </w:rPr>
        <w:t>Le</w:t>
      </w:r>
      <w:r w:rsidRPr="006E61B0">
        <w:rPr>
          <w:rFonts w:cs="Arial"/>
          <w:szCs w:val="19"/>
        </w:rPr>
        <w:t xml:space="preserve"> maître d’œuvre </w:t>
      </w:r>
      <w:r>
        <w:rPr>
          <w:rFonts w:cs="Arial"/>
          <w:szCs w:val="19"/>
        </w:rPr>
        <w:t>procède</w:t>
      </w:r>
      <w:r w:rsidRPr="006E61B0">
        <w:rPr>
          <w:rFonts w:cs="Arial"/>
          <w:szCs w:val="19"/>
        </w:rPr>
        <w:t xml:space="preserve">, au cours des travaux, à la vérification des projets de décomptes mensuels établis par l’entrepreneur. </w:t>
      </w:r>
    </w:p>
    <w:p w14:paraId="3B236FB1" w14:textId="77777777" w:rsidR="00815453" w:rsidRDefault="00815453" w:rsidP="00815453">
      <w:pPr>
        <w:tabs>
          <w:tab w:val="left" w:pos="720"/>
          <w:tab w:val="left" w:pos="1080"/>
          <w:tab w:val="left" w:pos="1440"/>
          <w:tab w:val="left" w:pos="1800"/>
        </w:tabs>
        <w:rPr>
          <w:rFonts w:cs="Arial"/>
          <w:szCs w:val="19"/>
        </w:rPr>
      </w:pPr>
    </w:p>
    <w:p w14:paraId="5980A79A" w14:textId="77777777" w:rsidR="00815453" w:rsidRDefault="00815453" w:rsidP="00815453">
      <w:pPr>
        <w:tabs>
          <w:tab w:val="left" w:pos="720"/>
          <w:tab w:val="left" w:pos="1080"/>
          <w:tab w:val="left" w:pos="1440"/>
          <w:tab w:val="left" w:pos="1800"/>
        </w:tabs>
        <w:rPr>
          <w:rFonts w:cs="Arial"/>
          <w:szCs w:val="19"/>
        </w:rPr>
      </w:pPr>
      <w:r>
        <w:rPr>
          <w:rFonts w:cs="Arial"/>
          <w:szCs w:val="19"/>
        </w:rPr>
        <w:t xml:space="preserve">Le maître d’œuvre accepte ou rectifie les projets de décomptes mensuels selon son appréciation des travaux effectués et les stipulations des marchés de travaux. </w:t>
      </w:r>
    </w:p>
    <w:p w14:paraId="37AA91AB" w14:textId="77777777" w:rsidR="00815453" w:rsidRDefault="00815453" w:rsidP="00815453">
      <w:pPr>
        <w:tabs>
          <w:tab w:val="left" w:pos="720"/>
          <w:tab w:val="left" w:pos="1080"/>
          <w:tab w:val="left" w:pos="1440"/>
          <w:tab w:val="left" w:pos="1800"/>
        </w:tabs>
        <w:rPr>
          <w:rFonts w:cs="Arial"/>
          <w:szCs w:val="19"/>
        </w:rPr>
      </w:pPr>
    </w:p>
    <w:p w14:paraId="25A314FB" w14:textId="5C8DF370" w:rsidR="00815453" w:rsidRPr="006E61B0" w:rsidRDefault="00815453" w:rsidP="00815453">
      <w:pPr>
        <w:tabs>
          <w:tab w:val="left" w:pos="720"/>
          <w:tab w:val="left" w:pos="1080"/>
          <w:tab w:val="left" w:pos="1440"/>
          <w:tab w:val="left" w:pos="1800"/>
        </w:tabs>
        <w:rPr>
          <w:rFonts w:cs="Arial"/>
          <w:szCs w:val="19"/>
        </w:rPr>
      </w:pPr>
      <w:r w:rsidRPr="006E61B0">
        <w:rPr>
          <w:rFonts w:cs="Arial"/>
          <w:szCs w:val="19"/>
        </w:rPr>
        <w:t>Le délai imparti au maître d'œuvre pour procéder à la vérification des projets de décomptes mensuels des entrepreneurs</w:t>
      </w:r>
      <w:r w:rsidR="003366C9">
        <w:rPr>
          <w:rFonts w:cs="Arial"/>
          <w:szCs w:val="19"/>
        </w:rPr>
        <w:t xml:space="preserve"> est fixé à l’article </w:t>
      </w:r>
      <w:r w:rsidR="00DF7357">
        <w:rPr>
          <w:rFonts w:cs="Arial"/>
          <w:szCs w:val="19"/>
        </w:rPr>
        <w:t>2.2</w:t>
      </w:r>
      <w:r>
        <w:rPr>
          <w:rFonts w:cs="Arial"/>
          <w:szCs w:val="19"/>
        </w:rPr>
        <w:t xml:space="preserve"> du CCP. </w:t>
      </w:r>
    </w:p>
    <w:p w14:paraId="7C689C13" w14:textId="77777777" w:rsidR="00815453" w:rsidRPr="006E61B0" w:rsidRDefault="00815453" w:rsidP="00A04B3A">
      <w:pPr>
        <w:pStyle w:val="Titre3"/>
      </w:pPr>
      <w:bookmarkStart w:id="89" w:name="_Toc528596396"/>
      <w:bookmarkStart w:id="90" w:name="_Toc19261824"/>
      <w:bookmarkStart w:id="91" w:name="_Toc202175783"/>
      <w:r w:rsidRPr="006E61B0">
        <w:t>Vérification par le maître d’œuvre du projet de décompte final des entrepreneurs et établissement du projet de décompte général</w:t>
      </w:r>
      <w:bookmarkEnd w:id="89"/>
      <w:bookmarkEnd w:id="90"/>
      <w:bookmarkEnd w:id="91"/>
    </w:p>
    <w:p w14:paraId="54387C43" w14:textId="77777777" w:rsidR="00815453" w:rsidRDefault="00815453" w:rsidP="00815453">
      <w:pPr>
        <w:tabs>
          <w:tab w:val="left" w:pos="1080"/>
        </w:tabs>
        <w:rPr>
          <w:rFonts w:cs="Arial"/>
          <w:szCs w:val="19"/>
        </w:rPr>
      </w:pPr>
      <w:r w:rsidRPr="006E61B0">
        <w:rPr>
          <w:rFonts w:cs="Arial"/>
          <w:szCs w:val="19"/>
        </w:rPr>
        <w:t>A l’issue des travaux, le maître d’œuvre vérifie le projet de décompte final du marché de travaux établi par l’entrepreneur</w:t>
      </w:r>
      <w:r>
        <w:rPr>
          <w:rFonts w:cs="Arial"/>
          <w:szCs w:val="19"/>
        </w:rPr>
        <w:t xml:space="preserve">. </w:t>
      </w:r>
    </w:p>
    <w:p w14:paraId="1603FDD2" w14:textId="77777777" w:rsidR="00815453" w:rsidRPr="006E61B0" w:rsidRDefault="00815453" w:rsidP="00815453">
      <w:pPr>
        <w:tabs>
          <w:tab w:val="left" w:pos="1080"/>
        </w:tabs>
        <w:rPr>
          <w:rFonts w:cs="Arial"/>
          <w:szCs w:val="19"/>
        </w:rPr>
      </w:pPr>
    </w:p>
    <w:p w14:paraId="322D0ED9" w14:textId="77777777" w:rsidR="00815453" w:rsidRDefault="00815453" w:rsidP="00815453">
      <w:pPr>
        <w:tabs>
          <w:tab w:val="left" w:pos="1080"/>
        </w:tabs>
        <w:rPr>
          <w:rFonts w:cs="Arial"/>
          <w:szCs w:val="19"/>
        </w:rPr>
      </w:pPr>
      <w:r w:rsidRPr="006E61B0">
        <w:rPr>
          <w:rFonts w:cs="Arial"/>
          <w:szCs w:val="19"/>
        </w:rPr>
        <w:t>Après vérification, le projet de décompte final devient le décompte final. À partir de celui-ci</w:t>
      </w:r>
      <w:r>
        <w:rPr>
          <w:rFonts w:cs="Arial"/>
          <w:szCs w:val="19"/>
        </w:rPr>
        <w:t>,</w:t>
      </w:r>
      <w:r w:rsidRPr="006E61B0">
        <w:rPr>
          <w:rFonts w:cs="Arial"/>
          <w:szCs w:val="19"/>
        </w:rPr>
        <w:t xml:space="preserve"> le maître d’œuvre établit, le projet de décompte général.</w:t>
      </w:r>
    </w:p>
    <w:p w14:paraId="059F5F18" w14:textId="77777777" w:rsidR="00815453" w:rsidRPr="006E61B0" w:rsidRDefault="00815453" w:rsidP="00815453">
      <w:pPr>
        <w:tabs>
          <w:tab w:val="left" w:pos="1080"/>
        </w:tabs>
        <w:rPr>
          <w:rFonts w:cs="Arial"/>
          <w:szCs w:val="19"/>
        </w:rPr>
      </w:pPr>
    </w:p>
    <w:p w14:paraId="4E0FE167" w14:textId="2105039F" w:rsidR="00815453" w:rsidRPr="0021673A" w:rsidRDefault="00815453" w:rsidP="00815453">
      <w:pPr>
        <w:tabs>
          <w:tab w:val="left" w:pos="720"/>
          <w:tab w:val="left" w:pos="1080"/>
          <w:tab w:val="left" w:pos="1440"/>
          <w:tab w:val="left" w:pos="1800"/>
        </w:tabs>
        <w:rPr>
          <w:rFonts w:cs="Arial"/>
          <w:szCs w:val="19"/>
        </w:rPr>
      </w:pPr>
      <w:r w:rsidRPr="006E61B0">
        <w:rPr>
          <w:rFonts w:cs="Arial"/>
          <w:szCs w:val="19"/>
        </w:rPr>
        <w:t xml:space="preserve">Le délai imparti au maître d'œuvre pour procéder à la vérification du projet de décompte final des entrepreneurs </w:t>
      </w:r>
      <w:r w:rsidR="003366C9">
        <w:rPr>
          <w:rFonts w:cs="Arial"/>
          <w:szCs w:val="19"/>
        </w:rPr>
        <w:t xml:space="preserve">est fixé dans le l’article </w:t>
      </w:r>
      <w:r w:rsidR="00EE6FE0">
        <w:rPr>
          <w:rFonts w:cs="Arial"/>
          <w:szCs w:val="19"/>
        </w:rPr>
        <w:t>2.2</w:t>
      </w:r>
      <w:r>
        <w:rPr>
          <w:rFonts w:cs="Arial"/>
          <w:szCs w:val="19"/>
        </w:rPr>
        <w:t xml:space="preserve"> du CCP. </w:t>
      </w:r>
    </w:p>
    <w:p w14:paraId="52470369" w14:textId="77777777" w:rsidR="00815453" w:rsidRPr="006E3B97" w:rsidRDefault="00815453" w:rsidP="00A04B3A">
      <w:pPr>
        <w:pStyle w:val="Titre2"/>
        <w:ind w:left="718"/>
      </w:pPr>
      <w:bookmarkStart w:id="92" w:name="_Toc202175784"/>
      <w:r w:rsidRPr="006E3B97">
        <w:t>Modalités de transmission des livrables</w:t>
      </w:r>
      <w:bookmarkEnd w:id="92"/>
    </w:p>
    <w:p w14:paraId="095AA891" w14:textId="77777777" w:rsidR="00815453" w:rsidRDefault="00815453" w:rsidP="00815453">
      <w:r>
        <w:t>Les livrables sont remis par le maître d’œuvre au maître d’ouvrage dans les délais fixés par le marché pour vérification et réception. Le tableau ci-après précise le nombre d’exemplaires et les formats à fournir pour les livrables indiqués ci-dessous.</w:t>
      </w:r>
    </w:p>
    <w:p w14:paraId="760178D9" w14:textId="77777777" w:rsidR="00815453" w:rsidRDefault="00815453" w:rsidP="0081545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3507"/>
        <w:gridCol w:w="5155"/>
      </w:tblGrid>
      <w:tr w:rsidR="00987919" w14:paraId="599A92C0" w14:textId="77777777" w:rsidTr="001A410C">
        <w:trPr>
          <w:jc w:val="center"/>
        </w:trPr>
        <w:tc>
          <w:tcPr>
            <w:tcW w:w="0" w:type="auto"/>
            <w:shd w:val="clear" w:color="auto" w:fill="D9D9D9" w:themeFill="background1" w:themeFillShade="D9"/>
            <w:vAlign w:val="center"/>
          </w:tcPr>
          <w:p w14:paraId="3186032F" w14:textId="77777777" w:rsidR="00815453" w:rsidRDefault="00815453" w:rsidP="001A410C">
            <w:pPr>
              <w:jc w:val="center"/>
            </w:pPr>
            <w:r>
              <w:t>LIVRABLES</w:t>
            </w:r>
          </w:p>
        </w:tc>
        <w:tc>
          <w:tcPr>
            <w:tcW w:w="0" w:type="auto"/>
            <w:shd w:val="clear" w:color="auto" w:fill="D9D9D9" w:themeFill="background1" w:themeFillShade="D9"/>
            <w:vAlign w:val="center"/>
          </w:tcPr>
          <w:p w14:paraId="7D3500B5" w14:textId="77777777" w:rsidR="00815453" w:rsidRDefault="00815453" w:rsidP="001A410C">
            <w:pPr>
              <w:jc w:val="center"/>
            </w:pPr>
            <w:r>
              <w:t>NOMBRE D’EXEMPLAIRES</w:t>
            </w:r>
          </w:p>
        </w:tc>
        <w:tc>
          <w:tcPr>
            <w:tcW w:w="0" w:type="auto"/>
            <w:shd w:val="clear" w:color="auto" w:fill="D9D9D9" w:themeFill="background1" w:themeFillShade="D9"/>
            <w:vAlign w:val="center"/>
          </w:tcPr>
          <w:p w14:paraId="75690966" w14:textId="77777777" w:rsidR="00815453" w:rsidRDefault="00815453" w:rsidP="001A410C">
            <w:pPr>
              <w:jc w:val="center"/>
            </w:pPr>
            <w:r>
              <w:t>FORMAT</w:t>
            </w:r>
          </w:p>
        </w:tc>
      </w:tr>
      <w:tr w:rsidR="00987919" w14:paraId="2B457E5D" w14:textId="77777777" w:rsidTr="001A410C">
        <w:trPr>
          <w:jc w:val="center"/>
        </w:trPr>
        <w:tc>
          <w:tcPr>
            <w:tcW w:w="0" w:type="auto"/>
            <w:vAlign w:val="center"/>
          </w:tcPr>
          <w:p w14:paraId="19FCC3F7" w14:textId="34FB05B7" w:rsidR="001A410C" w:rsidRDefault="00FF1033" w:rsidP="001A410C">
            <w:pPr>
              <w:jc w:val="center"/>
            </w:pPr>
            <w:r>
              <w:t xml:space="preserve">DIAG </w:t>
            </w:r>
          </w:p>
        </w:tc>
        <w:tc>
          <w:tcPr>
            <w:tcW w:w="0" w:type="auto"/>
            <w:vMerge w:val="restart"/>
            <w:vAlign w:val="center"/>
          </w:tcPr>
          <w:p w14:paraId="10F6AA02" w14:textId="6D531981" w:rsidR="001A410C" w:rsidRDefault="001A410C" w:rsidP="001A410C">
            <w:pPr>
              <w:jc w:val="center"/>
            </w:pPr>
            <w:r>
              <w:t>2 exemplaires papiers de chaque document et 1 document sur support informatique</w:t>
            </w:r>
            <w:r w:rsidR="00987919">
              <w:t xml:space="preserve"> qui devra </w:t>
            </w:r>
            <w:r w:rsidR="00EE6FE0">
              <w:t xml:space="preserve">également </w:t>
            </w:r>
            <w:r w:rsidR="00987919">
              <w:t>être envoyé au service des marchés.</w:t>
            </w:r>
          </w:p>
          <w:p w14:paraId="61E4C8F2" w14:textId="77777777" w:rsidR="001A410C" w:rsidRDefault="001A410C" w:rsidP="001A410C">
            <w:pPr>
              <w:jc w:val="center"/>
            </w:pPr>
          </w:p>
        </w:tc>
        <w:tc>
          <w:tcPr>
            <w:tcW w:w="0" w:type="auto"/>
            <w:vMerge w:val="restart"/>
            <w:vAlign w:val="center"/>
          </w:tcPr>
          <w:p w14:paraId="20FDCAED" w14:textId="77777777" w:rsidR="001A410C" w:rsidRDefault="001A410C" w:rsidP="001A410C">
            <w:pPr>
              <w:jc w:val="center"/>
              <w:rPr>
                <w:rFonts w:cs="Arial"/>
                <w:color w:val="000000" w:themeColor="text1"/>
                <w:szCs w:val="19"/>
              </w:rPr>
            </w:pPr>
            <w:r w:rsidRPr="006E61B0">
              <w:rPr>
                <w:rFonts w:cs="Arial"/>
                <w:color w:val="000000" w:themeColor="text1"/>
                <w:szCs w:val="19"/>
              </w:rPr>
              <w:t xml:space="preserve">Le maître d’ouvrage et le maître d’œuvre s’accordent sur les formats </w:t>
            </w:r>
            <w:r>
              <w:rPr>
                <w:rFonts w:cs="Arial"/>
                <w:color w:val="000000" w:themeColor="text1"/>
                <w:szCs w:val="19"/>
              </w:rPr>
              <w:t>informatiques</w:t>
            </w:r>
            <w:r w:rsidRPr="006E61B0">
              <w:rPr>
                <w:rFonts w:cs="Arial"/>
                <w:color w:val="000000" w:themeColor="text1"/>
                <w:szCs w:val="19"/>
              </w:rPr>
              <w:t xml:space="preserve"> des prestations remises</w:t>
            </w:r>
            <w:r>
              <w:rPr>
                <w:rFonts w:cs="Arial"/>
                <w:color w:val="000000" w:themeColor="text1"/>
                <w:szCs w:val="19"/>
              </w:rPr>
              <w:t xml:space="preserve"> de manière dématérialisée</w:t>
            </w:r>
            <w:r w:rsidRPr="006E61B0">
              <w:rPr>
                <w:rFonts w:cs="Arial"/>
                <w:color w:val="000000" w:themeColor="text1"/>
                <w:szCs w:val="19"/>
              </w:rPr>
              <w:t>.</w:t>
            </w:r>
          </w:p>
          <w:p w14:paraId="435EA5DD" w14:textId="77777777" w:rsidR="001A410C" w:rsidRDefault="001A410C" w:rsidP="001A410C">
            <w:pPr>
              <w:jc w:val="center"/>
              <w:rPr>
                <w:rFonts w:cs="Arial"/>
                <w:color w:val="000000" w:themeColor="text1"/>
                <w:szCs w:val="19"/>
              </w:rPr>
            </w:pPr>
          </w:p>
          <w:p w14:paraId="210DD8DE" w14:textId="77777777" w:rsidR="001A410C" w:rsidRDefault="001A410C" w:rsidP="001A410C">
            <w:pPr>
              <w:jc w:val="center"/>
            </w:pPr>
            <w:r>
              <w:t>La conception des livrables devra être effectuée sur du matériel ou des logiciels compatibles avec les équipements utilisés par la BnF. A ce titre, les plans et schémas électriques seront être livrés sous format Autocad version 11 et devront respecter la charte graphique de la BnF.</w:t>
            </w:r>
          </w:p>
        </w:tc>
      </w:tr>
      <w:tr w:rsidR="00987919" w14:paraId="638190EE" w14:textId="77777777" w:rsidTr="001A410C">
        <w:trPr>
          <w:jc w:val="center"/>
        </w:trPr>
        <w:tc>
          <w:tcPr>
            <w:tcW w:w="0" w:type="auto"/>
            <w:vAlign w:val="center"/>
          </w:tcPr>
          <w:p w14:paraId="240D74BA" w14:textId="77777777" w:rsidR="001A410C" w:rsidRDefault="001A410C" w:rsidP="001A410C">
            <w:pPr>
              <w:jc w:val="center"/>
            </w:pPr>
            <w:r>
              <w:t>APD</w:t>
            </w:r>
          </w:p>
        </w:tc>
        <w:tc>
          <w:tcPr>
            <w:tcW w:w="0" w:type="auto"/>
            <w:vMerge/>
            <w:vAlign w:val="center"/>
          </w:tcPr>
          <w:p w14:paraId="3343CD3A" w14:textId="77777777" w:rsidR="001A410C" w:rsidRDefault="001A410C" w:rsidP="001A410C">
            <w:pPr>
              <w:jc w:val="center"/>
            </w:pPr>
          </w:p>
        </w:tc>
        <w:tc>
          <w:tcPr>
            <w:tcW w:w="0" w:type="auto"/>
            <w:vMerge/>
            <w:vAlign w:val="center"/>
          </w:tcPr>
          <w:p w14:paraId="4B24F2C0" w14:textId="77777777" w:rsidR="001A410C" w:rsidRDefault="001A410C" w:rsidP="001A410C">
            <w:pPr>
              <w:jc w:val="center"/>
            </w:pPr>
          </w:p>
        </w:tc>
      </w:tr>
      <w:tr w:rsidR="00987919" w14:paraId="2B66B602" w14:textId="77777777" w:rsidTr="001A410C">
        <w:trPr>
          <w:jc w:val="center"/>
        </w:trPr>
        <w:tc>
          <w:tcPr>
            <w:tcW w:w="0" w:type="auto"/>
            <w:vAlign w:val="center"/>
          </w:tcPr>
          <w:p w14:paraId="7CA1EADA" w14:textId="77777777" w:rsidR="001A410C" w:rsidRDefault="001A410C" w:rsidP="001A410C">
            <w:pPr>
              <w:jc w:val="center"/>
            </w:pPr>
            <w:r>
              <w:t>PRO</w:t>
            </w:r>
          </w:p>
        </w:tc>
        <w:tc>
          <w:tcPr>
            <w:tcW w:w="0" w:type="auto"/>
            <w:vMerge/>
            <w:vAlign w:val="center"/>
          </w:tcPr>
          <w:p w14:paraId="6ABB98B7" w14:textId="77777777" w:rsidR="001A410C" w:rsidRDefault="001A410C" w:rsidP="001A410C">
            <w:pPr>
              <w:jc w:val="center"/>
            </w:pPr>
          </w:p>
        </w:tc>
        <w:tc>
          <w:tcPr>
            <w:tcW w:w="0" w:type="auto"/>
            <w:vMerge/>
            <w:vAlign w:val="center"/>
          </w:tcPr>
          <w:p w14:paraId="39DE977F" w14:textId="77777777" w:rsidR="001A410C" w:rsidRDefault="001A410C" w:rsidP="001A410C">
            <w:pPr>
              <w:jc w:val="center"/>
            </w:pPr>
          </w:p>
        </w:tc>
      </w:tr>
      <w:tr w:rsidR="00987919" w14:paraId="090EEF7D" w14:textId="77777777" w:rsidTr="001A410C">
        <w:trPr>
          <w:jc w:val="center"/>
        </w:trPr>
        <w:tc>
          <w:tcPr>
            <w:tcW w:w="0" w:type="auto"/>
            <w:vAlign w:val="center"/>
          </w:tcPr>
          <w:p w14:paraId="1E614086" w14:textId="77777777" w:rsidR="001A410C" w:rsidRDefault="001A410C" w:rsidP="001A410C">
            <w:pPr>
              <w:jc w:val="center"/>
            </w:pPr>
            <w:r>
              <w:t>AMT (DCE)</w:t>
            </w:r>
          </w:p>
        </w:tc>
        <w:tc>
          <w:tcPr>
            <w:tcW w:w="0" w:type="auto"/>
            <w:vMerge/>
            <w:vAlign w:val="center"/>
          </w:tcPr>
          <w:p w14:paraId="13F50756" w14:textId="77777777" w:rsidR="001A410C" w:rsidRDefault="001A410C" w:rsidP="001A410C">
            <w:pPr>
              <w:jc w:val="center"/>
            </w:pPr>
          </w:p>
        </w:tc>
        <w:tc>
          <w:tcPr>
            <w:tcW w:w="0" w:type="auto"/>
            <w:vMerge/>
            <w:vAlign w:val="center"/>
          </w:tcPr>
          <w:p w14:paraId="3A2719A0" w14:textId="77777777" w:rsidR="001A410C" w:rsidRDefault="001A410C" w:rsidP="001A410C">
            <w:pPr>
              <w:jc w:val="center"/>
            </w:pPr>
          </w:p>
        </w:tc>
      </w:tr>
      <w:tr w:rsidR="00987919" w14:paraId="08451275" w14:textId="77777777" w:rsidTr="001A410C">
        <w:trPr>
          <w:jc w:val="center"/>
        </w:trPr>
        <w:tc>
          <w:tcPr>
            <w:tcW w:w="0" w:type="auto"/>
            <w:vAlign w:val="center"/>
          </w:tcPr>
          <w:p w14:paraId="1D063227" w14:textId="77777777" w:rsidR="001A410C" w:rsidRDefault="001A410C" w:rsidP="001A410C">
            <w:pPr>
              <w:jc w:val="center"/>
            </w:pPr>
            <w:r>
              <w:t>VISA</w:t>
            </w:r>
          </w:p>
        </w:tc>
        <w:tc>
          <w:tcPr>
            <w:tcW w:w="0" w:type="auto"/>
            <w:vMerge/>
            <w:vAlign w:val="center"/>
          </w:tcPr>
          <w:p w14:paraId="11BECE4C" w14:textId="77777777" w:rsidR="001A410C" w:rsidRDefault="001A410C" w:rsidP="001A410C">
            <w:pPr>
              <w:jc w:val="center"/>
            </w:pPr>
          </w:p>
        </w:tc>
        <w:tc>
          <w:tcPr>
            <w:tcW w:w="0" w:type="auto"/>
            <w:vMerge/>
            <w:vAlign w:val="center"/>
          </w:tcPr>
          <w:p w14:paraId="5FFD0210" w14:textId="77777777" w:rsidR="001A410C" w:rsidRDefault="001A410C" w:rsidP="001A410C">
            <w:pPr>
              <w:jc w:val="center"/>
            </w:pPr>
          </w:p>
        </w:tc>
      </w:tr>
      <w:tr w:rsidR="00987919" w14:paraId="636CC82C" w14:textId="77777777" w:rsidTr="001A410C">
        <w:trPr>
          <w:jc w:val="center"/>
        </w:trPr>
        <w:tc>
          <w:tcPr>
            <w:tcW w:w="0" w:type="auto"/>
            <w:vAlign w:val="center"/>
          </w:tcPr>
          <w:p w14:paraId="5CE1C288" w14:textId="77777777" w:rsidR="001A410C" w:rsidRDefault="001A410C" w:rsidP="001A410C">
            <w:pPr>
              <w:jc w:val="center"/>
            </w:pPr>
            <w:r>
              <w:t>DOE</w:t>
            </w:r>
          </w:p>
        </w:tc>
        <w:tc>
          <w:tcPr>
            <w:tcW w:w="0" w:type="auto"/>
            <w:vMerge/>
            <w:vAlign w:val="center"/>
          </w:tcPr>
          <w:p w14:paraId="5BF0C5CE" w14:textId="77777777" w:rsidR="001A410C" w:rsidRDefault="001A410C" w:rsidP="001A410C">
            <w:pPr>
              <w:jc w:val="center"/>
            </w:pPr>
          </w:p>
        </w:tc>
        <w:tc>
          <w:tcPr>
            <w:tcW w:w="0" w:type="auto"/>
            <w:vMerge/>
            <w:vAlign w:val="center"/>
          </w:tcPr>
          <w:p w14:paraId="3EE146FA" w14:textId="77777777" w:rsidR="001A410C" w:rsidRDefault="001A410C" w:rsidP="001A410C">
            <w:pPr>
              <w:jc w:val="center"/>
            </w:pPr>
          </w:p>
        </w:tc>
      </w:tr>
    </w:tbl>
    <w:p w14:paraId="5F483AA4" w14:textId="77777777" w:rsidR="001A410C" w:rsidRDefault="001A410C" w:rsidP="00815453"/>
    <w:p w14:paraId="70FE8CAD" w14:textId="77777777" w:rsidR="00815453" w:rsidRDefault="00815453" w:rsidP="00815453">
      <w:r w:rsidRPr="001C7EE0">
        <w:t xml:space="preserve">Les </w:t>
      </w:r>
      <w:r>
        <w:t>livrables</w:t>
      </w:r>
      <w:r w:rsidRPr="001C7EE0">
        <w:t xml:space="preserve"> à produire par le </w:t>
      </w:r>
      <w:r>
        <w:t>Titulaire</w:t>
      </w:r>
      <w:r w:rsidRPr="001C7EE0">
        <w:t xml:space="preserve"> dans un délai fixé par le marché doivent être transmis par le </w:t>
      </w:r>
      <w:r>
        <w:t>Titulaire</w:t>
      </w:r>
      <w:r w:rsidRPr="001C7EE0">
        <w:t xml:space="preserve"> par tout moyen permettant d’attester de leur date de réception par le maître d’ouvrage.</w:t>
      </w:r>
    </w:p>
    <w:p w14:paraId="7067C6A6" w14:textId="77777777" w:rsidR="00815453" w:rsidRDefault="00815453" w:rsidP="00815453"/>
    <w:p w14:paraId="583CCD9B" w14:textId="77777777" w:rsidR="00815453" w:rsidRDefault="00815453" w:rsidP="00815453">
      <w:r w:rsidRPr="003F2D91">
        <w:t xml:space="preserve">En plus des exemplaires </w:t>
      </w:r>
      <w:r>
        <w:t>nécessaires à la réalisation de</w:t>
      </w:r>
      <w:r w:rsidRPr="003F2D91">
        <w:t xml:space="preserve"> chaque élément de mission, le maître d’œuvre doit systématiquement adresser un exemplaire papier des documents intéressant les missions du contrôleur technique et du coordonnateur de sécurité. Ces transmissions sont faites par lettre recommandée avec accusé réception ou contre récépissé. La copie du récépissé est jointe aux dossiers du maître de l’ouvrage.</w:t>
      </w:r>
    </w:p>
    <w:p w14:paraId="2FA8A487" w14:textId="77777777" w:rsidR="00815453" w:rsidRDefault="00815453" w:rsidP="00815453"/>
    <w:p w14:paraId="73BC9420" w14:textId="77777777" w:rsidR="00815453" w:rsidRDefault="00815453" w:rsidP="00815453">
      <w:r>
        <w:lastRenderedPageBreak/>
        <w:t>Le maître d’ouvrage se réserve tout droit de reproduction des documents ci-dessous dans le cadre de l’opération envisagée.</w:t>
      </w:r>
    </w:p>
    <w:p w14:paraId="5C6DB678" w14:textId="77777777" w:rsidR="001A410C" w:rsidRDefault="001A410C" w:rsidP="001A410C">
      <w:pPr>
        <w:pStyle w:val="Titre2"/>
      </w:pPr>
      <w:bookmarkStart w:id="93" w:name="_Toc52808755"/>
      <w:bookmarkStart w:id="94" w:name="_Toc202175785"/>
      <w:r>
        <w:t>Désignation des interlocuteurs</w:t>
      </w:r>
      <w:bookmarkEnd w:id="93"/>
      <w:bookmarkEnd w:id="94"/>
      <w:r>
        <w:t xml:space="preserve"> </w:t>
      </w:r>
    </w:p>
    <w:p w14:paraId="77FE0437" w14:textId="77777777" w:rsidR="001A410C" w:rsidRDefault="001A410C" w:rsidP="001A410C">
      <w:pPr>
        <w:pStyle w:val="Titre3"/>
      </w:pPr>
      <w:bookmarkStart w:id="95" w:name="_Toc52808756"/>
      <w:bookmarkStart w:id="96" w:name="_Toc202175786"/>
      <w:r>
        <w:t>Interlocuteur de la BnF</w:t>
      </w:r>
      <w:bookmarkEnd w:id="95"/>
      <w:bookmarkEnd w:id="96"/>
    </w:p>
    <w:p w14:paraId="66F49E06" w14:textId="77777777" w:rsidR="001A410C" w:rsidRDefault="001A410C" w:rsidP="001A410C">
      <w:r>
        <w:t>L</w:t>
      </w:r>
      <w:r w:rsidRPr="002A2E11">
        <w:t>e responsable de l’Etablissement désignera le représentant qui sera le</w:t>
      </w:r>
      <w:r>
        <w:t xml:space="preserve"> </w:t>
      </w:r>
      <w:r w:rsidRPr="002A2E11">
        <w:t xml:space="preserve">seul désigné pour dialoguer avec le </w:t>
      </w:r>
      <w:r>
        <w:t>Titulaire dès la notification du marché</w:t>
      </w:r>
      <w:r w:rsidRPr="002A2E11">
        <w:t xml:space="preserve">. </w:t>
      </w:r>
    </w:p>
    <w:p w14:paraId="515F49AF" w14:textId="77777777" w:rsidR="001A410C" w:rsidRDefault="001A410C" w:rsidP="001A410C">
      <w:pPr>
        <w:pStyle w:val="Titre3"/>
      </w:pPr>
      <w:bookmarkStart w:id="97" w:name="_Toc52808757"/>
      <w:bookmarkStart w:id="98" w:name="_Toc202175787"/>
      <w:r>
        <w:t>Interlocuteur du Titulaire</w:t>
      </w:r>
      <w:bookmarkEnd w:id="97"/>
      <w:bookmarkEnd w:id="98"/>
    </w:p>
    <w:p w14:paraId="4F9AA1EE" w14:textId="77777777" w:rsidR="001A410C" w:rsidRPr="00553E62" w:rsidRDefault="001A410C" w:rsidP="001A410C">
      <w:pPr>
        <w:pStyle w:val="Titre4"/>
      </w:pPr>
      <w:r>
        <w:t>Conduite de la prestation par les personnes nommément désignées</w:t>
      </w:r>
    </w:p>
    <w:p w14:paraId="7A42FBC1" w14:textId="415EE4DF" w:rsidR="001A410C" w:rsidRPr="001A410C" w:rsidRDefault="001A410C" w:rsidP="001A410C">
      <w:pPr>
        <w:rPr>
          <w:b/>
        </w:rPr>
      </w:pPr>
      <w:r>
        <w:t xml:space="preserve">Dès la notification du marché, le Titulaire est tenu de désigner l’interlocuteur privilégié de la BnF. </w:t>
      </w:r>
      <w:r w:rsidRPr="001A410C">
        <w:rPr>
          <w:b/>
        </w:rPr>
        <w:t>En complément aux stipulations de l’article 3</w:t>
      </w:r>
      <w:r w:rsidR="00F73BE3">
        <w:rPr>
          <w:b/>
        </w:rPr>
        <w:t>.4</w:t>
      </w:r>
      <w:r w:rsidRPr="001A410C">
        <w:rPr>
          <w:b/>
        </w:rPr>
        <w:t xml:space="preserve"> du CCAG/</w:t>
      </w:r>
      <w:r w:rsidR="00987919">
        <w:rPr>
          <w:b/>
        </w:rPr>
        <w:t>MOE</w:t>
      </w:r>
      <w:r w:rsidRPr="001A410C">
        <w:rPr>
          <w:b/>
        </w:rPr>
        <w:t xml:space="preserve">, le Titulaire s’engage à affecter à l’exécution des prestations les personnes nommément désignées dans son offre. </w:t>
      </w:r>
    </w:p>
    <w:p w14:paraId="76C10236" w14:textId="77777777" w:rsidR="001A410C" w:rsidRDefault="001A410C" w:rsidP="001A410C">
      <w:pPr>
        <w:pStyle w:val="Titre4"/>
      </w:pPr>
      <w:r>
        <w:t>Changement des personnes nommément désignées en cours d’exécution du marché</w:t>
      </w:r>
    </w:p>
    <w:p w14:paraId="657ECF6B" w14:textId="44767ABA" w:rsidR="001A410C" w:rsidRDefault="001A410C" w:rsidP="001A410C">
      <w:pPr>
        <w:rPr>
          <w:rFonts w:eastAsiaTheme="minorHAnsi"/>
          <w:lang w:eastAsia="en-US"/>
        </w:rPr>
      </w:pPr>
      <w:r>
        <w:rPr>
          <w:rFonts w:eastAsiaTheme="minorHAnsi"/>
          <w:lang w:eastAsia="en-US"/>
        </w:rPr>
        <w:t>Par dérogation à l’article 3</w:t>
      </w:r>
      <w:r w:rsidR="00F73BE3">
        <w:rPr>
          <w:rFonts w:eastAsiaTheme="minorHAnsi"/>
          <w:lang w:eastAsia="en-US"/>
        </w:rPr>
        <w:t>.4</w:t>
      </w:r>
      <w:r>
        <w:rPr>
          <w:rFonts w:eastAsiaTheme="minorHAnsi"/>
          <w:lang w:eastAsia="en-US"/>
        </w:rPr>
        <w:t xml:space="preserve"> du CCAG/</w:t>
      </w:r>
      <w:r w:rsidR="00987919">
        <w:rPr>
          <w:rFonts w:eastAsiaTheme="minorHAnsi"/>
          <w:lang w:eastAsia="en-US"/>
        </w:rPr>
        <w:t>MOE</w:t>
      </w:r>
      <w:r>
        <w:rPr>
          <w:rFonts w:eastAsiaTheme="minorHAnsi"/>
          <w:lang w:eastAsia="en-US"/>
        </w:rPr>
        <w:t>, en cas d’empêchement de la personne affectée à l’exécution du marché, le Titulaire s’engage à prendre toutes les dispositions nécessaires afin d’assurer la poursuite de l’exécution des prestations. Le Titulaire doit :</w:t>
      </w:r>
    </w:p>
    <w:p w14:paraId="4CE83B2C" w14:textId="77777777" w:rsidR="001A410C" w:rsidRPr="00987919" w:rsidRDefault="001A410C" w:rsidP="00150F44">
      <w:pPr>
        <w:pStyle w:val="Paragraphedeliste"/>
        <w:numPr>
          <w:ilvl w:val="0"/>
          <w:numId w:val="20"/>
        </w:numPr>
        <w:rPr>
          <w:rFonts w:ascii="Arial" w:eastAsiaTheme="minorHAnsi" w:hAnsi="Arial" w:cs="Arial"/>
        </w:rPr>
      </w:pPr>
      <w:r w:rsidRPr="00987919">
        <w:rPr>
          <w:rFonts w:ascii="Arial" w:eastAsiaTheme="minorHAnsi" w:hAnsi="Arial" w:cs="Arial"/>
        </w:rPr>
        <w:t>en aviser, sans délai, le pouvoir adjudicateur et prendre toutes dispositions nécessaires, afin d'assurer la poursuite de l'exécution des prestations ;</w:t>
      </w:r>
    </w:p>
    <w:p w14:paraId="0432F821" w14:textId="77777777" w:rsidR="001A410C" w:rsidRPr="00987919" w:rsidRDefault="001A410C" w:rsidP="00150F44">
      <w:pPr>
        <w:pStyle w:val="Paragraphedeliste"/>
        <w:numPr>
          <w:ilvl w:val="0"/>
          <w:numId w:val="21"/>
        </w:numPr>
        <w:rPr>
          <w:rFonts w:ascii="Arial" w:eastAsiaTheme="minorHAnsi" w:hAnsi="Arial" w:cs="Arial"/>
        </w:rPr>
      </w:pPr>
      <w:r w:rsidRPr="00987919">
        <w:rPr>
          <w:rFonts w:ascii="Arial" w:eastAsiaTheme="minorHAnsi" w:hAnsi="Arial" w:cs="Arial"/>
        </w:rPr>
        <w:t xml:space="preserve">proposer au pouvoir adjudicateur, qui doit l’accepter expressément, un remplaçant disposant de compétences au moins équivalentes et dont il lui communique le nom, les titres dans un délai d’une semaine à compter de la date d'envoi de l'avis mentionné à l'alinéa précédent. Cette demande sera accompagnée de l’attestation de compétence de la nouvelle personne physique ; </w:t>
      </w:r>
    </w:p>
    <w:p w14:paraId="3265C81B" w14:textId="77777777" w:rsidR="001A410C" w:rsidRPr="00987919" w:rsidRDefault="001A410C" w:rsidP="00150F44">
      <w:pPr>
        <w:pStyle w:val="Paragraphedeliste"/>
        <w:numPr>
          <w:ilvl w:val="0"/>
          <w:numId w:val="21"/>
        </w:numPr>
        <w:rPr>
          <w:rFonts w:ascii="Arial" w:eastAsiaTheme="minorHAnsi" w:hAnsi="Arial" w:cs="Arial"/>
        </w:rPr>
      </w:pPr>
      <w:r w:rsidRPr="00987919">
        <w:rPr>
          <w:rFonts w:ascii="Arial" w:eastAsiaTheme="minorHAnsi" w:hAnsi="Arial" w:cs="Arial"/>
        </w:rPr>
        <w:t>le maître d’ouvrage dispose d’un délai de 30 jours pour agréer le nouveau référent. L’accord du maître d’ouvrage sur l’identité de la nouvelle personne physique doit être impérativement formalisé par une décision écrite du pouvoir adjudicateur.</w:t>
      </w:r>
    </w:p>
    <w:p w14:paraId="5E6EE6C8" w14:textId="475E2865" w:rsidR="001A410C" w:rsidRDefault="001A410C" w:rsidP="00254761">
      <w:pPr>
        <w:pStyle w:val="Paragraphedeliste"/>
        <w:numPr>
          <w:ilvl w:val="0"/>
          <w:numId w:val="21"/>
        </w:numPr>
        <w:rPr>
          <w:rFonts w:ascii="Arial" w:eastAsiaTheme="minorHAnsi" w:hAnsi="Arial" w:cs="Arial"/>
        </w:rPr>
      </w:pPr>
      <w:r w:rsidRPr="00984148">
        <w:rPr>
          <w:rFonts w:ascii="Arial" w:eastAsiaTheme="minorHAnsi" w:hAnsi="Arial" w:cs="Arial"/>
        </w:rPr>
        <w:t xml:space="preserve">si le maître d’ouvrage refuse le remplaçant, le Titulaire dispose de 7 jours à compter de ce refus pour lui proposer une autre personne physique. </w:t>
      </w:r>
    </w:p>
    <w:p w14:paraId="0240795F" w14:textId="77777777" w:rsidR="00984148" w:rsidRPr="00984148" w:rsidRDefault="00984148" w:rsidP="00984148">
      <w:pPr>
        <w:pStyle w:val="Paragraphedeliste"/>
        <w:rPr>
          <w:rFonts w:ascii="Arial" w:eastAsiaTheme="minorHAnsi" w:hAnsi="Arial" w:cs="Arial"/>
        </w:rPr>
      </w:pPr>
    </w:p>
    <w:p w14:paraId="69CB2A7D" w14:textId="0DB2E38F" w:rsidR="00997F17" w:rsidRPr="00711C69" w:rsidRDefault="001A410C" w:rsidP="00711C69">
      <w:pPr>
        <w:rPr>
          <w:rFonts w:eastAsiaTheme="minorHAnsi"/>
          <w:lang w:eastAsia="en-US"/>
        </w:rPr>
      </w:pPr>
      <w:r>
        <w:rPr>
          <w:rFonts w:eastAsiaTheme="minorHAnsi"/>
          <w:lang w:eastAsia="en-US"/>
        </w:rPr>
        <w:t>Le Titulaire assure le passage des consignes et la transmission des documents qu’il a rédigés ou reçus, à tout nouveau référent désigné pour le remplacer ou lui succéder.</w:t>
      </w:r>
      <w:bookmarkStart w:id="99" w:name="_Toc61859657"/>
    </w:p>
    <w:p w14:paraId="0EDD4D59" w14:textId="5E472108" w:rsidR="00815453" w:rsidRPr="003366C9" w:rsidRDefault="00815453" w:rsidP="00A04B3A">
      <w:pPr>
        <w:pStyle w:val="Titre2"/>
        <w:ind w:left="718"/>
      </w:pPr>
      <w:bookmarkStart w:id="100" w:name="_Toc202175788"/>
      <w:r w:rsidRPr="003366C9">
        <w:t>Délais de vérification des décompte</w:t>
      </w:r>
      <w:bookmarkEnd w:id="99"/>
      <w:r w:rsidRPr="003366C9">
        <w:t>s</w:t>
      </w:r>
      <w:bookmarkEnd w:id="100"/>
      <w:r w:rsidRPr="003366C9">
        <w:t xml:space="preserve"> </w:t>
      </w:r>
    </w:p>
    <w:p w14:paraId="5AED147D" w14:textId="77777777" w:rsidR="00815453" w:rsidRPr="00F508B9" w:rsidRDefault="00815453" w:rsidP="00A04B3A">
      <w:pPr>
        <w:pStyle w:val="Titre3"/>
      </w:pPr>
      <w:bookmarkStart w:id="101" w:name="_Toc445212111"/>
      <w:bookmarkStart w:id="102" w:name="_Toc285726641"/>
      <w:bookmarkStart w:id="103" w:name="_Toc61859658"/>
      <w:bookmarkStart w:id="104" w:name="_Toc202175789"/>
      <w:r w:rsidRPr="00F508B9">
        <w:t xml:space="preserve">Vérification des projets de décomptes mensuels </w:t>
      </w:r>
      <w:bookmarkEnd w:id="101"/>
      <w:bookmarkEnd w:id="102"/>
      <w:bookmarkEnd w:id="103"/>
      <w:r w:rsidRPr="00F508B9">
        <w:t>des entrepreneurs</w:t>
      </w:r>
      <w:bookmarkEnd w:id="104"/>
    </w:p>
    <w:p w14:paraId="5437F259" w14:textId="77777777" w:rsidR="00815453" w:rsidRPr="00F508B9" w:rsidRDefault="00815453" w:rsidP="00815453">
      <w:r w:rsidRPr="00F508B9">
        <w:t>Au cours des travaux, le maître d’œuvre doit procéder à la vérification des projets de décomptes mensuels établis par les entrepreneurs et qui lui sont transmis par lettre recommandée avec avis de réception ou remis contre récépissé.</w:t>
      </w:r>
    </w:p>
    <w:p w14:paraId="0159329A" w14:textId="77777777" w:rsidR="00815453" w:rsidRPr="00F508B9" w:rsidRDefault="00815453" w:rsidP="00815453"/>
    <w:p w14:paraId="55F6F17F" w14:textId="77777777" w:rsidR="00815453" w:rsidRPr="00F508B9" w:rsidRDefault="00815453" w:rsidP="00815453">
      <w:r w:rsidRPr="00F508B9">
        <w:t>Le maître d’œuvre est tenu de préciser au Maître de l’ouvrage la date de réception des projets de décomptes.</w:t>
      </w:r>
    </w:p>
    <w:p w14:paraId="7D9B6DC6" w14:textId="77777777" w:rsidR="00815453" w:rsidRPr="00F508B9" w:rsidRDefault="00815453" w:rsidP="00815453">
      <w:r w:rsidRPr="00F508B9">
        <w:t>Après vérification, le projet de décompte accepté ou rectifié devient le décompte.</w:t>
      </w:r>
    </w:p>
    <w:p w14:paraId="4ECF4C06" w14:textId="77777777" w:rsidR="00815453" w:rsidRPr="00F508B9" w:rsidRDefault="00815453" w:rsidP="00815453">
      <w:r w:rsidRPr="00F508B9">
        <w:t xml:space="preserve">A partir de ce décompte mensuel, le maître d’œuvre détermine le montant de l’acompte mensuel à régler à l’entrepreneur. </w:t>
      </w:r>
    </w:p>
    <w:p w14:paraId="01A46F34" w14:textId="77777777" w:rsidR="00815453" w:rsidRPr="00F508B9" w:rsidRDefault="00815453" w:rsidP="00815453"/>
    <w:p w14:paraId="1C4ADC62" w14:textId="77777777" w:rsidR="00815453" w:rsidRPr="00F508B9" w:rsidRDefault="00815453" w:rsidP="00815453">
      <w:r w:rsidRPr="00F508B9">
        <w:t>Le maître d’œuvre transmet au maître d’ouvrage pour règlement, l’état d’acompte correspondant dans un délai de 7 jours calendaires à compter de la réception de la demande de paiement par le maître d’œuvre.</w:t>
      </w:r>
    </w:p>
    <w:p w14:paraId="7EF561CF" w14:textId="77777777" w:rsidR="00815453" w:rsidRPr="00F508B9" w:rsidRDefault="00815453" w:rsidP="00815453">
      <w:r w:rsidRPr="00F508B9">
        <w:t>Si cette transmission n’intervient pas dans un délai de 7 jours calendaires, celui-ci en informe le représentant du pouvoir adjudicateur qui procède au paiement sur la base des sommes qu’il admet.</w:t>
      </w:r>
    </w:p>
    <w:p w14:paraId="26B62F1C" w14:textId="77777777" w:rsidR="00815453" w:rsidRPr="00F508B9" w:rsidRDefault="00815453" w:rsidP="00815453">
      <w:r w:rsidRPr="00F508B9">
        <w:t>En cas de contestation sur le montant de l’acompte, le représentant du pouvoir adjudicateur règle les sommes admises par le maître d’œuvre. Après résolution du désaccord, il procède, le cas échéant, au paiement d’un complément, majoré, s’il y a lieu, des intérêts moratoires, courant à compter de la date de la demande présentée par l’entrepreneur.</w:t>
      </w:r>
    </w:p>
    <w:p w14:paraId="363A0C6E" w14:textId="77777777" w:rsidR="00815453" w:rsidRPr="00F508B9" w:rsidRDefault="00815453" w:rsidP="00815453"/>
    <w:p w14:paraId="6BFBA7D5" w14:textId="77777777" w:rsidR="00815453" w:rsidRPr="00F508B9" w:rsidRDefault="00815453" w:rsidP="00815453">
      <w:r w:rsidRPr="00F508B9">
        <w:t>Par ailleurs, si du fait du retard imputable au Maître d'œuvre, le Maître d'ouvrage était contraint de verser les intérêts moratoires aux entreprises, la pénalité applicable au Maître d'œuvre serait alors égale au montant des intérêts moratoires versés par le pouvoir adjudicateur.</w:t>
      </w:r>
    </w:p>
    <w:p w14:paraId="30628859" w14:textId="77777777" w:rsidR="00815453" w:rsidRPr="00F508B9" w:rsidRDefault="00815453" w:rsidP="00A04B3A">
      <w:pPr>
        <w:pStyle w:val="Titre3"/>
      </w:pPr>
      <w:bookmarkStart w:id="105" w:name="_Toc445212112"/>
      <w:bookmarkStart w:id="106" w:name="_Toc285726642"/>
      <w:bookmarkStart w:id="107" w:name="_Toc61859659"/>
      <w:bookmarkStart w:id="108" w:name="_Toc202175790"/>
      <w:r w:rsidRPr="00F508B9">
        <w:t xml:space="preserve">Vérification du projet de décompte final </w:t>
      </w:r>
      <w:bookmarkEnd w:id="105"/>
      <w:bookmarkEnd w:id="106"/>
      <w:bookmarkEnd w:id="107"/>
      <w:r w:rsidRPr="00F508B9">
        <w:t>des entrepreneurs et établissement du projet de décompte général</w:t>
      </w:r>
      <w:bookmarkEnd w:id="108"/>
    </w:p>
    <w:p w14:paraId="4F157C72" w14:textId="77777777" w:rsidR="00815453" w:rsidRPr="00F508B9" w:rsidRDefault="00815453" w:rsidP="00815453">
      <w:pPr>
        <w:pStyle w:val="Corpsdetexte"/>
      </w:pPr>
      <w:r w:rsidRPr="00F508B9">
        <w:t>A l’issue des travaux, le maître d’œuvre vérifie le projet de décompte final du marché de travaux établi par l’entrepreneur et qui lui a été transmis par lettre recommandée avec avis de réception ou remis contre récépissé.</w:t>
      </w:r>
    </w:p>
    <w:p w14:paraId="06541183" w14:textId="77777777" w:rsidR="00815453" w:rsidRPr="00F508B9" w:rsidRDefault="00815453" w:rsidP="00815453">
      <w:pPr>
        <w:pStyle w:val="Corpsdetexte"/>
      </w:pPr>
      <w:r w:rsidRPr="00F508B9">
        <w:t>Après vérification, le projet de décompte final accepté ou rectifié devient le décompte final. A partir de celui-ci, le maître d’œuvre établit le projet de décompte général.</w:t>
      </w:r>
    </w:p>
    <w:p w14:paraId="623077E0" w14:textId="77777777" w:rsidR="00815453" w:rsidRPr="00F508B9" w:rsidRDefault="00815453" w:rsidP="00815453">
      <w:pPr>
        <w:pStyle w:val="Corpsdetexte"/>
      </w:pPr>
      <w:r w:rsidRPr="00F508B9">
        <w:lastRenderedPageBreak/>
        <w:t>Si le maître d’œuvre n’a pas transmis au maître de l’ouvrage les projets de décompte mentionnés ci-dessus dans un délai de 15 jours calendaires, le maître de l’ouvrage le met en demeure de le faire dans un délai qu’il fixe.</w:t>
      </w:r>
    </w:p>
    <w:p w14:paraId="7873A96F" w14:textId="77777777" w:rsidR="00815453" w:rsidRPr="00F508B9" w:rsidRDefault="00815453" w:rsidP="00815453">
      <w:pPr>
        <w:pStyle w:val="Corpsdetexte"/>
      </w:pPr>
      <w:r w:rsidRPr="00F508B9">
        <w:t>A l’expiration de ce délai qu’il fixe, le maître de l’ouvrage peut faire vérifier les projets de décompte aux frais du maître d’œuvre défaillant.</w:t>
      </w:r>
    </w:p>
    <w:p w14:paraId="0837F818" w14:textId="77777777" w:rsidR="00815453" w:rsidRDefault="00815453" w:rsidP="00815453">
      <w:pPr>
        <w:pStyle w:val="Corpsdetexte"/>
      </w:pPr>
      <w:r w:rsidRPr="00F508B9">
        <w:t>Par ailleurs, si du fait du retard imputable au Maître d'œuvre, le Maître d'ouvrage était contraint de verser les intérêts moratoires aux entreprises, la pénalité applicable au Maître d'œuvre serait alors égale au montant des intérêts moratoires versés par le pouvoir adjudicateur.</w:t>
      </w:r>
    </w:p>
    <w:p w14:paraId="6635726E" w14:textId="77777777" w:rsidR="00815453" w:rsidRDefault="00815453" w:rsidP="00A04B3A">
      <w:pPr>
        <w:pStyle w:val="Titre1"/>
        <w:pageBreakBefore/>
        <w:numPr>
          <w:ilvl w:val="0"/>
          <w:numId w:val="3"/>
        </w:numPr>
      </w:pPr>
      <w:bookmarkStart w:id="109" w:name="_Toc202175791"/>
      <w:r>
        <w:lastRenderedPageBreak/>
        <w:t>PENALITES</w:t>
      </w:r>
      <w:bookmarkEnd w:id="109"/>
    </w:p>
    <w:p w14:paraId="595AB503" w14:textId="69C49DF5" w:rsidR="00B64870" w:rsidRDefault="00B64870" w:rsidP="00B64870">
      <w:r w:rsidRPr="0049460B">
        <w:t>Les pénalités ci-dessous dérogent aux dispositions de l’article 16 du CCAG/MOE.</w:t>
      </w:r>
    </w:p>
    <w:p w14:paraId="13965018" w14:textId="77777777" w:rsidR="00B64870" w:rsidRPr="0049460B" w:rsidRDefault="00B64870" w:rsidP="00B64870"/>
    <w:p w14:paraId="2B73CB44" w14:textId="783E7F35" w:rsidR="00815453" w:rsidRDefault="00815453" w:rsidP="00815453">
      <w:r>
        <w:t>En effet, la BnF se réserve la possibilité d’appliquer les</w:t>
      </w:r>
      <w:r w:rsidRPr="00954AE9">
        <w:t xml:space="preserve"> pénal</w:t>
      </w:r>
      <w:r>
        <w:t>ités décrites ci-après, qui peuvent être </w:t>
      </w:r>
      <w:r w:rsidRPr="00D57F40">
        <w:t>applicables de plein droit et sans mise en demeure préalable, ni autres formalités juridiques ou judiciaires</w:t>
      </w:r>
      <w:r>
        <w:t xml:space="preserve">, toutes cumulables entre elles et </w:t>
      </w:r>
      <w:r w:rsidRPr="00D57F40">
        <w:t xml:space="preserve">plafonnées à </w:t>
      </w:r>
      <w:r>
        <w:t xml:space="preserve">25 % </w:t>
      </w:r>
      <w:r w:rsidRPr="00D57F40">
        <w:t>du montant total HT</w:t>
      </w:r>
      <w:r>
        <w:t xml:space="preserve"> du marché.</w:t>
      </w:r>
    </w:p>
    <w:p w14:paraId="1449B95C" w14:textId="77777777" w:rsidR="00815453" w:rsidRDefault="00815453" w:rsidP="00815453"/>
    <w:p w14:paraId="6B58C71A" w14:textId="77777777" w:rsidR="00815453" w:rsidRDefault="00815453" w:rsidP="00815453">
      <w:r>
        <w:t xml:space="preserve">Leur montant sera retenu sur les sommes dues à l’entreprise. </w:t>
      </w:r>
    </w:p>
    <w:p w14:paraId="47DB11A1" w14:textId="77777777" w:rsidR="00815453" w:rsidRDefault="00815453" w:rsidP="00815453">
      <w:pPr>
        <w:tabs>
          <w:tab w:val="left" w:pos="1134"/>
        </w:tabs>
        <w:spacing w:line="240" w:lineRule="exact"/>
      </w:pPr>
    </w:p>
    <w:p w14:paraId="3A401798" w14:textId="77777777" w:rsidR="00815453" w:rsidRDefault="00815453" w:rsidP="00815453">
      <w:r w:rsidRPr="0016225F">
        <w:t xml:space="preserve">Il est expressément convenu que les pénalités prévues au présent CCP ont uniquement un caractère moratoire. Le </w:t>
      </w:r>
      <w:r>
        <w:t>Titulaire</w:t>
      </w:r>
      <w:r w:rsidRPr="0016225F">
        <w:t xml:space="preserve"> reste donc intégralement redevable de l’exécution de la prestation dont le retard ou la non réalisation a donné lieu à l’application de ladite pénalité</w:t>
      </w:r>
      <w:r>
        <w:t>. I</w:t>
      </w:r>
      <w:r w:rsidRPr="0016225F">
        <w:t>l ne saurait se considérer comme libéré de son obligation du fait d</w:t>
      </w:r>
      <w:r>
        <w:t xml:space="preserve">e la mise en œuvre </w:t>
      </w:r>
      <w:r w:rsidRPr="0016225F">
        <w:t>de cette pénalité.</w:t>
      </w:r>
    </w:p>
    <w:p w14:paraId="162A9E57" w14:textId="77777777" w:rsidR="00702AB5" w:rsidRPr="00702AB5" w:rsidRDefault="00702AB5" w:rsidP="00702AB5">
      <w:pPr>
        <w:pStyle w:val="Titre2"/>
        <w:numPr>
          <w:ilvl w:val="1"/>
          <w:numId w:val="36"/>
        </w:numPr>
        <w:rPr>
          <w:rFonts w:ascii="Arial" w:hAnsi="Arial"/>
        </w:rPr>
      </w:pPr>
      <w:bookmarkStart w:id="110" w:name="_Toc200123157"/>
      <w:bookmarkStart w:id="111" w:name="_Toc137825207"/>
      <w:bookmarkStart w:id="112" w:name="_Toc202175792"/>
      <w:r w:rsidRPr="00702AB5">
        <w:rPr>
          <w:b w:val="0"/>
          <w:bCs w:val="0"/>
        </w:rPr>
        <w:t>Pénalité pour retard dans la transmission des éléments de mission de la phase Etudes</w:t>
      </w:r>
      <w:bookmarkEnd w:id="110"/>
      <w:bookmarkEnd w:id="111"/>
      <w:bookmarkEnd w:id="112"/>
    </w:p>
    <w:p w14:paraId="7C091FA2" w14:textId="77777777" w:rsidR="00702AB5" w:rsidRDefault="00702AB5" w:rsidP="00702AB5">
      <w:r>
        <w:t>En cas de retard dans l’achèvement des documents d’études, le maître d’œuvre pourra se voir appliquer, des pénalités dont le montant est fixé 100 euros par jour calendaire de retard.</w:t>
      </w:r>
    </w:p>
    <w:p w14:paraId="050F7441" w14:textId="77777777" w:rsidR="00702AB5" w:rsidRDefault="00702AB5" w:rsidP="00702AB5">
      <w:pPr>
        <w:pStyle w:val="Titre2"/>
      </w:pPr>
      <w:bookmarkStart w:id="113" w:name="_Toc200123158"/>
      <w:bookmarkStart w:id="114" w:name="_Toc137825208"/>
      <w:bookmarkStart w:id="115" w:name="_Toc202175793"/>
      <w:r>
        <w:rPr>
          <w:b w:val="0"/>
          <w:bCs w:val="0"/>
        </w:rPr>
        <w:t>Pénalité pour retard dans les délais de vérification des projets de décompte mensuels des entrepreneurs, du projet de décompte final et l’établissement du décompte général</w:t>
      </w:r>
      <w:bookmarkEnd w:id="113"/>
      <w:bookmarkEnd w:id="114"/>
      <w:bookmarkEnd w:id="115"/>
    </w:p>
    <w:p w14:paraId="3CEB9264" w14:textId="77777777" w:rsidR="00702AB5" w:rsidRDefault="00702AB5" w:rsidP="00702AB5">
      <w:r>
        <w:t>Si les délais de vérification des projets de décompte mensuels et du projet de décompte final des entrepreneurs ne sont pas respectés, le titulaire encourt une pénalité de 50 € par jour calendaire de retard.</w:t>
      </w:r>
    </w:p>
    <w:p w14:paraId="345BE9AF" w14:textId="77777777" w:rsidR="00702AB5" w:rsidRDefault="00702AB5" w:rsidP="00702AB5">
      <w:r>
        <w:t>Cependant, si le retard du maître d’œuvre entraîne le versement d’intérêts moratoires aux entreprises, le montant des pénalités qu’il encourt est égal au montant des intérêts moratoires qui lui sont imputables.</w:t>
      </w:r>
    </w:p>
    <w:p w14:paraId="4520B2DE" w14:textId="77777777" w:rsidR="00702AB5" w:rsidRDefault="00702AB5" w:rsidP="00702AB5">
      <w:pPr>
        <w:pStyle w:val="Titre2"/>
      </w:pPr>
      <w:bookmarkStart w:id="116" w:name="_Toc200123159"/>
      <w:bookmarkStart w:id="117" w:name="_Toc137825209"/>
      <w:bookmarkStart w:id="118" w:name="_Toc202175794"/>
      <w:r>
        <w:rPr>
          <w:b w:val="0"/>
          <w:bCs w:val="0"/>
        </w:rPr>
        <w:t>Pénalité en cas de retard dans l’instruction des mémoires en réclamation</w:t>
      </w:r>
      <w:bookmarkEnd w:id="116"/>
      <w:bookmarkEnd w:id="117"/>
      <w:bookmarkEnd w:id="118"/>
    </w:p>
    <w:p w14:paraId="127AD5C1" w14:textId="77777777" w:rsidR="00702AB5" w:rsidRDefault="00702AB5" w:rsidP="00702AB5">
      <w:r>
        <w:t>En cas de dépassement du délai d’instruction des mémoires en réclamation, le maître d’œuvre encourt une pénalité dont le montant est de 100 € par jour calendaire de retard.</w:t>
      </w:r>
    </w:p>
    <w:p w14:paraId="0D66FE32" w14:textId="77777777" w:rsidR="00702AB5" w:rsidRDefault="00702AB5" w:rsidP="00702AB5">
      <w:pPr>
        <w:pStyle w:val="Titre2"/>
      </w:pPr>
      <w:bookmarkStart w:id="119" w:name="_Toc200123160"/>
      <w:bookmarkStart w:id="120" w:name="_Toc137825210"/>
      <w:bookmarkStart w:id="121" w:name="_Toc202175795"/>
      <w:r>
        <w:rPr>
          <w:b w:val="0"/>
          <w:bCs w:val="0"/>
        </w:rPr>
        <w:t>Pénalité pour carence dans la délivrance des ordres de service</w:t>
      </w:r>
      <w:bookmarkEnd w:id="119"/>
      <w:bookmarkEnd w:id="120"/>
      <w:bookmarkEnd w:id="121"/>
    </w:p>
    <w:p w14:paraId="433276AA" w14:textId="77777777" w:rsidR="00702AB5" w:rsidRDefault="00702AB5" w:rsidP="00702AB5">
      <w:r>
        <w:t>La carence constatée du maître d’œuvre dans la délivrance des ordres de service expose celui-ci à l'application d'une pénalité dont le montant est fixé à 150 € par jour de retard, incluant les dimanches et jours fériés. Le délai pris en compte est celui entre la date où l'ordre de service aurait dû être délivré et celle où il l'a été réellement.</w:t>
      </w:r>
    </w:p>
    <w:p w14:paraId="01FF41EF" w14:textId="77777777" w:rsidR="00702AB5" w:rsidRDefault="00702AB5" w:rsidP="00702AB5">
      <w:pPr>
        <w:pStyle w:val="Titre2"/>
      </w:pPr>
      <w:bookmarkStart w:id="122" w:name="_Toc200123161"/>
      <w:bookmarkStart w:id="123" w:name="_Toc137825211"/>
      <w:bookmarkStart w:id="124" w:name="_Toc202175796"/>
      <w:r>
        <w:rPr>
          <w:b w:val="0"/>
          <w:bCs w:val="0"/>
        </w:rPr>
        <w:t>Pénalité en cas d’absence aux réunions</w:t>
      </w:r>
      <w:bookmarkEnd w:id="122"/>
      <w:bookmarkEnd w:id="123"/>
      <w:bookmarkEnd w:id="124"/>
    </w:p>
    <w:p w14:paraId="38913010" w14:textId="77777777" w:rsidR="00702AB5" w:rsidRDefault="00702AB5" w:rsidP="00702AB5">
      <w:r>
        <w:t>En cas d’absence injustifiée à une réunion, le titulaire encourt par absence, sans mise en demeure préalable une pénalité de 50 € par absence.</w:t>
      </w:r>
    </w:p>
    <w:p w14:paraId="34ED9F2C" w14:textId="77777777" w:rsidR="00702AB5" w:rsidRDefault="00702AB5" w:rsidP="00702AB5">
      <w:pPr>
        <w:pStyle w:val="Titre2"/>
      </w:pPr>
      <w:bookmarkStart w:id="125" w:name="_Toc200123162"/>
      <w:bookmarkStart w:id="126" w:name="_Toc137825212"/>
      <w:bookmarkStart w:id="127" w:name="_Toc202175797"/>
      <w:r>
        <w:rPr>
          <w:b w:val="0"/>
          <w:bCs w:val="0"/>
        </w:rPr>
        <w:t>Pénalité pour perte de clé ou de badge</w:t>
      </w:r>
      <w:bookmarkEnd w:id="125"/>
      <w:bookmarkEnd w:id="126"/>
      <w:bookmarkEnd w:id="127"/>
    </w:p>
    <w:p w14:paraId="1B001ECC" w14:textId="77777777" w:rsidR="00702AB5" w:rsidRDefault="00702AB5" w:rsidP="00702AB5">
      <w:r>
        <w:t>Le maître d’œuvre encourt, sans mise en demeure préalable, sur simple constat par la personne publique ou son représentant, une pénalité de 100 € par perte de clé simple ou de badge.</w:t>
      </w:r>
    </w:p>
    <w:p w14:paraId="6EAA3A58" w14:textId="77777777" w:rsidR="00702AB5" w:rsidRDefault="00702AB5" w:rsidP="00702AB5">
      <w:pPr>
        <w:pStyle w:val="Titre2"/>
      </w:pPr>
      <w:bookmarkStart w:id="128" w:name="_Toc200123163"/>
      <w:bookmarkStart w:id="129" w:name="_Toc137825213"/>
      <w:bookmarkStart w:id="130" w:name="_Toc202175798"/>
      <w:r>
        <w:rPr>
          <w:b w:val="0"/>
          <w:bCs w:val="0"/>
        </w:rPr>
        <w:t>Pénalité pour non-respect par le maître d’œuvre du coût cumulé des marchés de travaux</w:t>
      </w:r>
      <w:bookmarkEnd w:id="128"/>
      <w:bookmarkEnd w:id="129"/>
      <w:bookmarkEnd w:id="130"/>
    </w:p>
    <w:p w14:paraId="138D31B1" w14:textId="49FB3247" w:rsidR="00702AB5" w:rsidRDefault="00702AB5" w:rsidP="00702AB5">
      <w:r>
        <w:t xml:space="preserve">Si le coût total définitif de réalisation des travaux de référence est supérieur au seuil de tolérance défini </w:t>
      </w:r>
      <w:r w:rsidR="005738CC">
        <w:t xml:space="preserve">comme </w:t>
      </w:r>
      <w:r>
        <w:t xml:space="preserve">précisé à l’article </w:t>
      </w:r>
      <w:r w:rsidR="00921C22">
        <w:t xml:space="preserve">11 </w:t>
      </w:r>
      <w:r>
        <w:t>du présent CCP, le maître d’œuvre supporte une pénalité définie comme suit :</w:t>
      </w:r>
    </w:p>
    <w:p w14:paraId="2AB8002F" w14:textId="77777777" w:rsidR="00702AB5" w:rsidRDefault="00702AB5" w:rsidP="00702AB5">
      <w:r>
        <w:t>Montant de la pénalité = (CTD - seuil de tolérance) x [2 X (Forfait définitif de rémunération / cout prévisionnel des travaux)]</w:t>
      </w:r>
    </w:p>
    <w:p w14:paraId="6FEBDD58" w14:textId="77777777" w:rsidR="00702AB5" w:rsidRDefault="00702AB5" w:rsidP="00702AB5">
      <w:r>
        <w:t>Le montant de cette pénalité ne pourra excéder 15 % du montant de la rémunération des éléments de mission postérieurs à l’attribution des marchés de travaux.</w:t>
      </w:r>
    </w:p>
    <w:p w14:paraId="79B87633" w14:textId="77777777" w:rsidR="00702AB5" w:rsidRPr="00984148" w:rsidRDefault="00702AB5" w:rsidP="00815453">
      <w:pPr>
        <w:rPr>
          <w:highlight w:val="yellow"/>
        </w:rPr>
      </w:pPr>
    </w:p>
    <w:p w14:paraId="3FE4CECA" w14:textId="77777777" w:rsidR="00815453" w:rsidRDefault="00815453" w:rsidP="00A04B3A">
      <w:pPr>
        <w:pStyle w:val="Titre1"/>
        <w:pageBreakBefore/>
        <w:numPr>
          <w:ilvl w:val="0"/>
          <w:numId w:val="3"/>
        </w:numPr>
        <w:ind w:left="431" w:hanging="431"/>
      </w:pPr>
      <w:bookmarkStart w:id="131" w:name="_Toc202175799"/>
      <w:r>
        <w:lastRenderedPageBreak/>
        <w:t>MODIFICATIONS DU MARCHE</w:t>
      </w:r>
      <w:bookmarkEnd w:id="131"/>
      <w:r>
        <w:t xml:space="preserve"> </w:t>
      </w:r>
    </w:p>
    <w:p w14:paraId="47DDDF0B" w14:textId="77777777" w:rsidR="00815453" w:rsidRDefault="00815453" w:rsidP="00A04B3A">
      <w:pPr>
        <w:pStyle w:val="Titre2"/>
        <w:ind w:left="718"/>
      </w:pPr>
      <w:bookmarkStart w:id="132" w:name="_Toc202175800"/>
      <w:r w:rsidRPr="006E61B0">
        <w:t>Modifications</w:t>
      </w:r>
      <w:r>
        <w:t xml:space="preserve"> économiques</w:t>
      </w:r>
      <w:r w:rsidRPr="006E61B0">
        <w:t xml:space="preserve"> en cours d’exécution du marché</w:t>
      </w:r>
      <w:bookmarkEnd w:id="132"/>
      <w:r w:rsidRPr="006E61B0">
        <w:tab/>
      </w:r>
    </w:p>
    <w:p w14:paraId="25C283A9" w14:textId="77777777" w:rsidR="00815453" w:rsidRPr="00815453" w:rsidRDefault="00815453" w:rsidP="00815453">
      <w:pPr>
        <w:pStyle w:val="Titre3"/>
      </w:pPr>
      <w:bookmarkStart w:id="133" w:name="_Toc202175801"/>
      <w:r w:rsidRPr="00815453">
        <w:t>Modifications de faible montant initiées par le maître d’ouvrage</w:t>
      </w:r>
      <w:bookmarkEnd w:id="133"/>
    </w:p>
    <w:p w14:paraId="3241BBFE" w14:textId="77777777" w:rsidR="00815453" w:rsidRPr="006E61B0" w:rsidRDefault="00815453" w:rsidP="00815453">
      <w:p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 xml:space="preserve">Conformément à l’article R. 2194-8 du </w:t>
      </w:r>
      <w:r>
        <w:rPr>
          <w:rFonts w:cs="Arial"/>
          <w:color w:val="000000" w:themeColor="text1"/>
          <w:szCs w:val="19"/>
        </w:rPr>
        <w:t>code</w:t>
      </w:r>
      <w:r w:rsidRPr="006E61B0">
        <w:rPr>
          <w:rFonts w:cs="Arial"/>
          <w:color w:val="000000" w:themeColor="text1"/>
          <w:szCs w:val="19"/>
        </w:rPr>
        <w:t xml:space="preserve"> de la commande publique, le </w:t>
      </w:r>
      <w:r>
        <w:rPr>
          <w:rFonts w:cs="Arial"/>
          <w:color w:val="000000" w:themeColor="text1"/>
          <w:szCs w:val="19"/>
        </w:rPr>
        <w:t>maître</w:t>
      </w:r>
      <w:r w:rsidRPr="006E61B0">
        <w:rPr>
          <w:rFonts w:cs="Arial"/>
          <w:color w:val="000000" w:themeColor="text1"/>
          <w:szCs w:val="19"/>
        </w:rPr>
        <w:t xml:space="preserve"> d’ouvrage et le </w:t>
      </w:r>
      <w:r>
        <w:rPr>
          <w:rFonts w:cs="Arial"/>
          <w:color w:val="000000" w:themeColor="text1"/>
          <w:szCs w:val="19"/>
        </w:rPr>
        <w:t>maître</w:t>
      </w:r>
      <w:r w:rsidRPr="006E61B0">
        <w:rPr>
          <w:rFonts w:cs="Arial"/>
          <w:color w:val="000000" w:themeColor="text1"/>
          <w:szCs w:val="19"/>
        </w:rPr>
        <w:t xml:space="preserve"> d’œuvre concluent un avenant notamment dans les cas suivants</w:t>
      </w:r>
      <w:r>
        <w:rPr>
          <w:rFonts w:cs="Arial"/>
          <w:color w:val="000000" w:themeColor="text1"/>
          <w:szCs w:val="19"/>
        </w:rPr>
        <w:t> :</w:t>
      </w:r>
      <w:r w:rsidRPr="006E61B0">
        <w:rPr>
          <w:rFonts w:cs="Arial"/>
          <w:color w:val="000000" w:themeColor="text1"/>
          <w:szCs w:val="19"/>
        </w:rPr>
        <w:t xml:space="preserve"> </w:t>
      </w:r>
    </w:p>
    <w:p w14:paraId="1ED5D1B2" w14:textId="77777777" w:rsidR="00815453" w:rsidRPr="006E61B0" w:rsidRDefault="00815453" w:rsidP="00150F44">
      <w:pPr>
        <w:numPr>
          <w:ilvl w:val="0"/>
          <w:numId w:val="12"/>
        </w:num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 xml:space="preserve">en cas de modifications de programme décidées par le </w:t>
      </w:r>
      <w:r>
        <w:rPr>
          <w:rFonts w:cs="Arial"/>
          <w:color w:val="000000" w:themeColor="text1"/>
          <w:szCs w:val="19"/>
        </w:rPr>
        <w:t>maître</w:t>
      </w:r>
      <w:r w:rsidRPr="006E61B0">
        <w:rPr>
          <w:rFonts w:cs="Arial"/>
          <w:color w:val="000000" w:themeColor="text1"/>
          <w:szCs w:val="19"/>
        </w:rPr>
        <w:t xml:space="preserve"> d’ouvrage après la fixation de la rémunération définitive du </w:t>
      </w:r>
      <w:r>
        <w:rPr>
          <w:rFonts w:cs="Arial"/>
          <w:color w:val="000000" w:themeColor="text1"/>
          <w:szCs w:val="19"/>
        </w:rPr>
        <w:t>maître</w:t>
      </w:r>
      <w:r w:rsidRPr="006E61B0">
        <w:rPr>
          <w:rFonts w:cs="Arial"/>
          <w:color w:val="000000" w:themeColor="text1"/>
          <w:szCs w:val="19"/>
        </w:rPr>
        <w:t xml:space="preserve"> d’œuvre rendant nécessaire la reprise des études ou l’adaptation de sa mission en cours d’exécution des travaux ;</w:t>
      </w:r>
    </w:p>
    <w:p w14:paraId="0BDA6C04" w14:textId="77777777" w:rsidR="00815453" w:rsidRPr="006E61B0" w:rsidRDefault="00815453" w:rsidP="00150F44">
      <w:pPr>
        <w:numPr>
          <w:ilvl w:val="0"/>
          <w:numId w:val="12"/>
        </w:num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 xml:space="preserve">si le </w:t>
      </w:r>
      <w:r>
        <w:rPr>
          <w:rFonts w:cs="Arial"/>
          <w:color w:val="000000" w:themeColor="text1"/>
          <w:szCs w:val="19"/>
        </w:rPr>
        <w:t>maître</w:t>
      </w:r>
      <w:r w:rsidRPr="006E61B0">
        <w:rPr>
          <w:rFonts w:cs="Arial"/>
          <w:color w:val="000000" w:themeColor="text1"/>
          <w:szCs w:val="19"/>
        </w:rPr>
        <w:t xml:space="preserve"> d’ouvrage décide de confier de nouvelles missions complémentaires au </w:t>
      </w:r>
      <w:r>
        <w:rPr>
          <w:rFonts w:cs="Arial"/>
          <w:color w:val="000000" w:themeColor="text1"/>
          <w:szCs w:val="19"/>
        </w:rPr>
        <w:t>maître</w:t>
      </w:r>
      <w:r w:rsidRPr="006E61B0">
        <w:rPr>
          <w:rFonts w:cs="Arial"/>
          <w:color w:val="000000" w:themeColor="text1"/>
          <w:szCs w:val="19"/>
        </w:rPr>
        <w:t xml:space="preserve"> d’œuvre ;</w:t>
      </w:r>
    </w:p>
    <w:p w14:paraId="556E7A77" w14:textId="77777777" w:rsidR="00815453" w:rsidRDefault="00815453" w:rsidP="00150F44">
      <w:pPr>
        <w:numPr>
          <w:ilvl w:val="0"/>
          <w:numId w:val="12"/>
        </w:num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 xml:space="preserve">si le </w:t>
      </w:r>
      <w:r>
        <w:rPr>
          <w:rFonts w:cs="Arial"/>
          <w:color w:val="000000" w:themeColor="text1"/>
          <w:szCs w:val="19"/>
        </w:rPr>
        <w:t>maître</w:t>
      </w:r>
      <w:r w:rsidRPr="006E61B0">
        <w:rPr>
          <w:rFonts w:cs="Arial"/>
          <w:color w:val="000000" w:themeColor="text1"/>
          <w:szCs w:val="19"/>
        </w:rPr>
        <w:t xml:space="preserve"> d’ouvrage décide d’étendre la mission du </w:t>
      </w:r>
      <w:r>
        <w:rPr>
          <w:rFonts w:cs="Arial"/>
          <w:color w:val="000000" w:themeColor="text1"/>
          <w:szCs w:val="19"/>
        </w:rPr>
        <w:t>maître</w:t>
      </w:r>
      <w:r w:rsidRPr="006E61B0">
        <w:rPr>
          <w:rFonts w:cs="Arial"/>
          <w:color w:val="000000" w:themeColor="text1"/>
          <w:szCs w:val="19"/>
        </w:rPr>
        <w:t xml:space="preserve"> d’œuvre au suivi des réserves formulées lors de la réception et non levées à l'issue de la garantie de parfait achèvement, à la condition que le maître d’œuvre ait mis en œuvre tous les moyens mis à sa disposition.</w:t>
      </w:r>
    </w:p>
    <w:p w14:paraId="0A5D1D19" w14:textId="77777777" w:rsidR="00815453" w:rsidRDefault="00815453" w:rsidP="00815453">
      <w:pPr>
        <w:tabs>
          <w:tab w:val="left" w:pos="720"/>
          <w:tab w:val="left" w:pos="1080"/>
          <w:tab w:val="left" w:pos="1440"/>
          <w:tab w:val="left" w:pos="1800"/>
        </w:tabs>
        <w:rPr>
          <w:rFonts w:cs="Arial"/>
          <w:color w:val="000000" w:themeColor="text1"/>
          <w:szCs w:val="19"/>
        </w:rPr>
      </w:pPr>
    </w:p>
    <w:p w14:paraId="3131F0D8" w14:textId="77777777" w:rsidR="00815453" w:rsidRPr="006E61B0" w:rsidRDefault="00815453" w:rsidP="00815453">
      <w:p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 xml:space="preserve">Selon les cas,  la rémunération est : </w:t>
      </w:r>
    </w:p>
    <w:p w14:paraId="63F1611D" w14:textId="77777777" w:rsidR="00815453" w:rsidRPr="00984148" w:rsidRDefault="00815453" w:rsidP="00150F44">
      <w:pPr>
        <w:pStyle w:val="Paragraphedeliste"/>
        <w:numPr>
          <w:ilvl w:val="0"/>
          <w:numId w:val="13"/>
        </w:numPr>
        <w:tabs>
          <w:tab w:val="left" w:pos="720"/>
          <w:tab w:val="left" w:pos="1080"/>
          <w:tab w:val="left" w:pos="1440"/>
          <w:tab w:val="left" w:pos="1800"/>
        </w:tabs>
        <w:spacing w:line="276" w:lineRule="auto"/>
        <w:rPr>
          <w:rFonts w:ascii="Arial" w:hAnsi="Arial" w:cs="Arial"/>
          <w:color w:val="000000" w:themeColor="text1"/>
          <w:szCs w:val="19"/>
        </w:rPr>
      </w:pPr>
      <w:r w:rsidRPr="00984148">
        <w:rPr>
          <w:rFonts w:ascii="Arial" w:hAnsi="Arial" w:cs="Arial"/>
          <w:color w:val="000000" w:themeColor="text1"/>
          <w:szCs w:val="19"/>
        </w:rPr>
        <w:t>revue en proportion de l’évolution du coût prévisionnel (phase études) ou constaté (phase chantier) des travaux induite par les modifications qui s’imposent au maître d’ouvrage ;</w:t>
      </w:r>
    </w:p>
    <w:p w14:paraId="3E277CC9" w14:textId="77777777" w:rsidR="00815453" w:rsidRPr="00984148" w:rsidRDefault="00815453" w:rsidP="00150F44">
      <w:pPr>
        <w:pStyle w:val="Paragraphedeliste"/>
        <w:numPr>
          <w:ilvl w:val="0"/>
          <w:numId w:val="13"/>
        </w:numPr>
        <w:tabs>
          <w:tab w:val="left" w:pos="720"/>
          <w:tab w:val="left" w:pos="1080"/>
          <w:tab w:val="left" w:pos="1440"/>
          <w:tab w:val="left" w:pos="1800"/>
        </w:tabs>
        <w:spacing w:line="276" w:lineRule="auto"/>
        <w:rPr>
          <w:rFonts w:ascii="Arial" w:hAnsi="Arial" w:cs="Arial"/>
          <w:color w:val="000000" w:themeColor="text1"/>
          <w:szCs w:val="19"/>
        </w:rPr>
      </w:pPr>
      <w:r w:rsidRPr="00984148">
        <w:rPr>
          <w:rFonts w:ascii="Arial" w:hAnsi="Arial" w:cs="Arial"/>
          <w:color w:val="000000" w:themeColor="text1"/>
        </w:rPr>
        <w:t>mise au point sur la base de l’évaluation par le maître d’œuvre des temps de travail prévisionnels nécessaires à la réalisation des nouvelles prestations, sur la base des couts journaliers définis dans l’annexe à l’acte d’engagement ;</w:t>
      </w:r>
    </w:p>
    <w:p w14:paraId="0BEB1067" w14:textId="77777777" w:rsidR="00815453" w:rsidRPr="00984148" w:rsidRDefault="00815453" w:rsidP="00150F44">
      <w:pPr>
        <w:pStyle w:val="Paragraphedeliste"/>
        <w:numPr>
          <w:ilvl w:val="0"/>
          <w:numId w:val="13"/>
        </w:numPr>
        <w:tabs>
          <w:tab w:val="left" w:pos="720"/>
          <w:tab w:val="left" w:pos="1080"/>
          <w:tab w:val="left" w:pos="1440"/>
          <w:tab w:val="left" w:pos="1800"/>
        </w:tabs>
        <w:spacing w:line="276" w:lineRule="auto"/>
        <w:rPr>
          <w:rFonts w:ascii="Arial" w:hAnsi="Arial" w:cs="Arial"/>
          <w:color w:val="000000" w:themeColor="text1"/>
          <w:szCs w:val="19"/>
        </w:rPr>
      </w:pPr>
      <w:r w:rsidRPr="00984148">
        <w:rPr>
          <w:rFonts w:ascii="Arial" w:hAnsi="Arial" w:cs="Arial"/>
          <w:color w:val="000000" w:themeColor="text1"/>
          <w:szCs w:val="19"/>
        </w:rPr>
        <w:t xml:space="preserve">adaptée en combinant ces deux modalités. </w:t>
      </w:r>
    </w:p>
    <w:p w14:paraId="53E0E9AD" w14:textId="77777777" w:rsidR="00815453" w:rsidRDefault="00815453" w:rsidP="00815453">
      <w:pPr>
        <w:tabs>
          <w:tab w:val="left" w:pos="720"/>
          <w:tab w:val="left" w:pos="1080"/>
          <w:tab w:val="left" w:pos="1440"/>
          <w:tab w:val="left" w:pos="1800"/>
        </w:tabs>
        <w:rPr>
          <w:rFonts w:cs="Arial"/>
          <w:color w:val="000000" w:themeColor="text1"/>
          <w:szCs w:val="19"/>
        </w:rPr>
      </w:pPr>
    </w:p>
    <w:p w14:paraId="76717CC4" w14:textId="77777777" w:rsidR="00815453" w:rsidRPr="00DB291F" w:rsidRDefault="00815453" w:rsidP="00815453">
      <w:pPr>
        <w:tabs>
          <w:tab w:val="left" w:pos="720"/>
          <w:tab w:val="left" w:pos="1080"/>
          <w:tab w:val="left" w:pos="1440"/>
          <w:tab w:val="left" w:pos="1800"/>
        </w:tabs>
        <w:rPr>
          <w:color w:val="000000" w:themeColor="text1"/>
        </w:rPr>
      </w:pPr>
      <w:r w:rsidRPr="00AC7175">
        <w:rPr>
          <w:rFonts w:cs="Arial"/>
          <w:color w:val="000000" w:themeColor="text1"/>
          <w:szCs w:val="19"/>
        </w:rPr>
        <w:t>En application de</w:t>
      </w:r>
      <w:r>
        <w:rPr>
          <w:rFonts w:cs="Arial"/>
          <w:color w:val="000000" w:themeColor="text1"/>
          <w:szCs w:val="19"/>
        </w:rPr>
        <w:t>s articles R. 2194-8 et R. 2194-9</w:t>
      </w:r>
      <w:r w:rsidRPr="00AC7175">
        <w:rPr>
          <w:rFonts w:cs="Arial"/>
          <w:color w:val="000000" w:themeColor="text1"/>
          <w:szCs w:val="19"/>
        </w:rPr>
        <w:t xml:space="preserve"> du </w:t>
      </w:r>
      <w:r>
        <w:rPr>
          <w:rFonts w:cs="Arial"/>
          <w:color w:val="000000" w:themeColor="text1"/>
          <w:szCs w:val="19"/>
        </w:rPr>
        <w:t>code</w:t>
      </w:r>
      <w:r w:rsidRPr="00AC7175">
        <w:rPr>
          <w:rFonts w:cs="Arial"/>
          <w:color w:val="000000" w:themeColor="text1"/>
          <w:szCs w:val="19"/>
        </w:rPr>
        <w:t xml:space="preserve"> de la commande publique, les conséquences de ces modifications sur le montant du marché sont cumulativement limitées à 10 % du montant du marché initial </w:t>
      </w:r>
      <w:r>
        <w:rPr>
          <w:rFonts w:cs="Arial"/>
          <w:color w:val="000000" w:themeColor="text1"/>
          <w:szCs w:val="19"/>
        </w:rPr>
        <w:t xml:space="preserve">et restent inférieures </w:t>
      </w:r>
      <w:r w:rsidRPr="00AC7175">
        <w:rPr>
          <w:rFonts w:cs="Arial"/>
          <w:color w:val="000000" w:themeColor="text1"/>
          <w:szCs w:val="19"/>
        </w:rPr>
        <w:t xml:space="preserve">aux seuils européens </w:t>
      </w:r>
      <w:r>
        <w:rPr>
          <w:rFonts w:cs="Arial"/>
          <w:color w:val="000000" w:themeColor="text1"/>
          <w:szCs w:val="19"/>
        </w:rPr>
        <w:t xml:space="preserve">applicables aux marchés de services </w:t>
      </w:r>
      <w:r w:rsidRPr="00AC7175">
        <w:rPr>
          <w:rFonts w:cs="Arial"/>
          <w:color w:val="000000" w:themeColor="text1"/>
          <w:szCs w:val="19"/>
        </w:rPr>
        <w:t xml:space="preserve">établis à l’annexe 2 du </w:t>
      </w:r>
      <w:r>
        <w:rPr>
          <w:rFonts w:cs="Arial"/>
          <w:color w:val="000000" w:themeColor="text1"/>
          <w:szCs w:val="19"/>
        </w:rPr>
        <w:t>code</w:t>
      </w:r>
      <w:r w:rsidRPr="00AC7175">
        <w:rPr>
          <w:rFonts w:cs="Arial"/>
          <w:color w:val="000000" w:themeColor="text1"/>
          <w:szCs w:val="19"/>
        </w:rPr>
        <w:t xml:space="preserve"> de la commande publique.</w:t>
      </w:r>
      <w:r w:rsidRPr="00AC7175">
        <w:rPr>
          <w:rFonts w:cs="Arial"/>
          <w:color w:val="F79646" w:themeColor="accent6"/>
          <w:szCs w:val="19"/>
        </w:rPr>
        <w:t xml:space="preserve"> </w:t>
      </w:r>
    </w:p>
    <w:p w14:paraId="7ACC731F" w14:textId="77777777" w:rsidR="00815453" w:rsidRPr="006E61B0" w:rsidRDefault="00815453" w:rsidP="00A04B3A">
      <w:pPr>
        <w:pStyle w:val="Titre3"/>
      </w:pPr>
      <w:bookmarkStart w:id="134" w:name="_Toc202175802"/>
      <w:r w:rsidRPr="006E61B0">
        <w:t>Modifications qui s’imposent au maître d’ouvrage</w:t>
      </w:r>
      <w:bookmarkEnd w:id="134"/>
      <w:r w:rsidRPr="006E61B0">
        <w:t xml:space="preserve"> </w:t>
      </w:r>
    </w:p>
    <w:p w14:paraId="10695949" w14:textId="77777777" w:rsidR="00815453" w:rsidRPr="006E61B0" w:rsidRDefault="00815453" w:rsidP="00815453">
      <w:p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 xml:space="preserve">Conformément aux articles R. 2194-2 et R. 2194-5 du </w:t>
      </w:r>
      <w:r>
        <w:rPr>
          <w:rFonts w:cs="Arial"/>
          <w:color w:val="000000" w:themeColor="text1"/>
          <w:szCs w:val="19"/>
        </w:rPr>
        <w:t>c</w:t>
      </w:r>
      <w:r w:rsidRPr="006E61B0">
        <w:rPr>
          <w:rFonts w:cs="Arial"/>
          <w:color w:val="000000" w:themeColor="text1"/>
          <w:szCs w:val="19"/>
        </w:rPr>
        <w:t xml:space="preserve">ode de la commande publique, le </w:t>
      </w:r>
      <w:r>
        <w:rPr>
          <w:rFonts w:cs="Arial"/>
          <w:color w:val="000000" w:themeColor="text1"/>
          <w:szCs w:val="19"/>
        </w:rPr>
        <w:t>maître</w:t>
      </w:r>
      <w:r w:rsidRPr="006E61B0">
        <w:rPr>
          <w:rFonts w:cs="Arial"/>
          <w:color w:val="000000" w:themeColor="text1"/>
          <w:szCs w:val="19"/>
        </w:rPr>
        <w:t xml:space="preserve"> d’ouvrage et le </w:t>
      </w:r>
      <w:r>
        <w:rPr>
          <w:rFonts w:cs="Arial"/>
          <w:color w:val="000000" w:themeColor="text1"/>
          <w:szCs w:val="19"/>
        </w:rPr>
        <w:t>maître</w:t>
      </w:r>
      <w:r w:rsidRPr="006E61B0">
        <w:rPr>
          <w:rFonts w:cs="Arial"/>
          <w:color w:val="000000" w:themeColor="text1"/>
          <w:szCs w:val="19"/>
        </w:rPr>
        <w:t xml:space="preserve"> d’œuvre concluent un avenant pour tenir compte des modifications du marché issues notamment :</w:t>
      </w:r>
    </w:p>
    <w:p w14:paraId="34930416" w14:textId="77777777" w:rsidR="00815453" w:rsidRPr="006E61B0" w:rsidRDefault="00815453" w:rsidP="00150F44">
      <w:pPr>
        <w:numPr>
          <w:ilvl w:val="0"/>
          <w:numId w:val="14"/>
        </w:num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des aléas et sujétions techniques imprévues ;</w:t>
      </w:r>
    </w:p>
    <w:p w14:paraId="07108D2C" w14:textId="77777777" w:rsidR="00815453" w:rsidRPr="006E61B0" w:rsidRDefault="00815453" w:rsidP="00150F44">
      <w:pPr>
        <w:numPr>
          <w:ilvl w:val="0"/>
          <w:numId w:val="14"/>
        </w:num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 xml:space="preserve">des modifications de phasage ou des délais de réalisation des études ou des travaux, non imputables à la </w:t>
      </w:r>
      <w:r>
        <w:rPr>
          <w:rFonts w:cs="Arial"/>
          <w:color w:val="000000" w:themeColor="text1"/>
          <w:szCs w:val="19"/>
        </w:rPr>
        <w:t>maîtrise</w:t>
      </w:r>
      <w:r w:rsidRPr="006E61B0">
        <w:rPr>
          <w:rFonts w:cs="Arial"/>
          <w:color w:val="000000" w:themeColor="text1"/>
          <w:szCs w:val="19"/>
        </w:rPr>
        <w:t xml:space="preserve"> d’œuvre ;</w:t>
      </w:r>
    </w:p>
    <w:p w14:paraId="210487E9" w14:textId="77777777" w:rsidR="00815453" w:rsidRPr="006E61B0" w:rsidRDefault="00815453" w:rsidP="00150F44">
      <w:pPr>
        <w:numPr>
          <w:ilvl w:val="0"/>
          <w:numId w:val="14"/>
        </w:num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 xml:space="preserve">des circonstances amenant le </w:t>
      </w:r>
      <w:r>
        <w:rPr>
          <w:rFonts w:cs="Arial"/>
          <w:color w:val="000000" w:themeColor="text1"/>
          <w:szCs w:val="19"/>
        </w:rPr>
        <w:t>maître</w:t>
      </w:r>
      <w:r w:rsidRPr="006E61B0">
        <w:rPr>
          <w:rFonts w:cs="Arial"/>
          <w:color w:val="000000" w:themeColor="text1"/>
          <w:szCs w:val="19"/>
        </w:rPr>
        <w:t xml:space="preserve"> d’ouvrage à modifier les modes prévisionnels de dévolution et de passation des marchés de</w:t>
      </w:r>
      <w:r>
        <w:rPr>
          <w:rFonts w:cs="Arial"/>
          <w:color w:val="000000" w:themeColor="text1"/>
          <w:szCs w:val="19"/>
        </w:rPr>
        <w:t xml:space="preserve"> travaux </w:t>
      </w:r>
      <w:r w:rsidR="001804C9">
        <w:rPr>
          <w:rFonts w:cs="Arial"/>
          <w:color w:val="000000" w:themeColor="text1"/>
          <w:szCs w:val="19"/>
        </w:rPr>
        <w:t xml:space="preserve">décrits au présent CCP </w:t>
      </w:r>
      <w:r w:rsidRPr="006E61B0">
        <w:rPr>
          <w:rFonts w:cs="Arial"/>
          <w:color w:val="000000" w:themeColor="text1"/>
          <w:szCs w:val="19"/>
        </w:rPr>
        <w:t>;</w:t>
      </w:r>
    </w:p>
    <w:p w14:paraId="45DEAE97" w14:textId="77777777" w:rsidR="00815453" w:rsidRPr="006E61B0" w:rsidRDefault="00815453" w:rsidP="00150F44">
      <w:pPr>
        <w:numPr>
          <w:ilvl w:val="0"/>
          <w:numId w:val="14"/>
        </w:num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 xml:space="preserve">des circonstances extérieures aux parties rendant nécessaire la réalisation de services supplémentaires par le </w:t>
      </w:r>
      <w:r>
        <w:rPr>
          <w:rFonts w:cs="Arial"/>
          <w:color w:val="000000" w:themeColor="text1"/>
          <w:szCs w:val="19"/>
        </w:rPr>
        <w:t>maître</w:t>
      </w:r>
      <w:r w:rsidRPr="006E61B0">
        <w:rPr>
          <w:rFonts w:cs="Arial"/>
          <w:color w:val="000000" w:themeColor="text1"/>
          <w:szCs w:val="19"/>
        </w:rPr>
        <w:t xml:space="preserve"> d’œuvre, notamment la réalisation de dossiers administratifs ou demandes d’autorisation d’urbanisme complémentaires ;</w:t>
      </w:r>
    </w:p>
    <w:p w14:paraId="0ADCB27F" w14:textId="77777777" w:rsidR="00815453" w:rsidRPr="006E61B0" w:rsidRDefault="00815453" w:rsidP="00150F44">
      <w:pPr>
        <w:numPr>
          <w:ilvl w:val="0"/>
          <w:numId w:val="14"/>
        </w:num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 xml:space="preserve">de la prolongation du délai de garantie de parfait achèvement des </w:t>
      </w:r>
      <w:r>
        <w:rPr>
          <w:rFonts w:cs="Arial"/>
          <w:color w:val="000000" w:themeColor="text1"/>
          <w:szCs w:val="19"/>
        </w:rPr>
        <w:t>entrepreneurs ;</w:t>
      </w:r>
    </w:p>
    <w:p w14:paraId="4FB86B3B" w14:textId="77777777" w:rsidR="00815453" w:rsidRPr="006E61B0" w:rsidRDefault="00815453" w:rsidP="00150F44">
      <w:pPr>
        <w:numPr>
          <w:ilvl w:val="0"/>
          <w:numId w:val="14"/>
        </w:numPr>
        <w:tabs>
          <w:tab w:val="left" w:pos="720"/>
          <w:tab w:val="left" w:pos="1080"/>
          <w:tab w:val="left" w:pos="1440"/>
          <w:tab w:val="left" w:pos="1800"/>
        </w:tabs>
        <w:rPr>
          <w:rFonts w:cs="Arial"/>
          <w:color w:val="000000" w:themeColor="text1"/>
          <w:szCs w:val="19"/>
        </w:rPr>
      </w:pPr>
      <w:r w:rsidRPr="006E61B0">
        <w:rPr>
          <w:rFonts w:cs="Arial"/>
          <w:bCs/>
          <w:color w:val="000000" w:themeColor="text1"/>
          <w:szCs w:val="19"/>
        </w:rPr>
        <w:t>de la résiliation d’un marché de travaux, pour tenir compte des prestations de maîtrise d’œuvre  nécessaires au remplacement de l’entreprise ainsi que des effets induits de ce remplacement.</w:t>
      </w:r>
    </w:p>
    <w:p w14:paraId="70F6A001" w14:textId="77777777" w:rsidR="00815453" w:rsidRPr="006E61B0" w:rsidRDefault="00815453" w:rsidP="00815453">
      <w:pPr>
        <w:tabs>
          <w:tab w:val="left" w:pos="720"/>
          <w:tab w:val="left" w:pos="1080"/>
          <w:tab w:val="left" w:pos="1440"/>
          <w:tab w:val="left" w:pos="1800"/>
        </w:tabs>
        <w:rPr>
          <w:rFonts w:cs="Arial"/>
          <w:color w:val="9BBB59" w:themeColor="accent3"/>
          <w:szCs w:val="19"/>
        </w:rPr>
      </w:pPr>
    </w:p>
    <w:p w14:paraId="406543F2" w14:textId="77777777" w:rsidR="00815453" w:rsidRPr="006E61B0" w:rsidRDefault="00815453" w:rsidP="00815453">
      <w:p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 xml:space="preserve">Les conséquences de ces modifications sur le montant du marché sont limitées à 50 % du montant initial, conformément à l’article R. 2194-3 du </w:t>
      </w:r>
      <w:r>
        <w:rPr>
          <w:rFonts w:cs="Arial"/>
          <w:color w:val="000000" w:themeColor="text1"/>
          <w:szCs w:val="19"/>
        </w:rPr>
        <w:t>c</w:t>
      </w:r>
      <w:r w:rsidRPr="006E61B0">
        <w:rPr>
          <w:rFonts w:cs="Arial"/>
          <w:color w:val="000000" w:themeColor="text1"/>
          <w:szCs w:val="19"/>
        </w:rPr>
        <w:t xml:space="preserve">ode de la commande publique. </w:t>
      </w:r>
    </w:p>
    <w:p w14:paraId="07EC5EE1" w14:textId="77777777" w:rsidR="00815453" w:rsidRPr="006E61B0" w:rsidRDefault="00815453" w:rsidP="00815453">
      <w:p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Si plusieurs modifications successives sont nécessaires, cette limite s'applique au montant de chaque modification.</w:t>
      </w:r>
    </w:p>
    <w:p w14:paraId="1200878D" w14:textId="77777777" w:rsidR="00815453" w:rsidRPr="006E61B0" w:rsidRDefault="00815453" w:rsidP="001804C9">
      <w:pPr>
        <w:pStyle w:val="Titre3"/>
      </w:pPr>
      <w:bookmarkStart w:id="135" w:name="_Toc19261829"/>
      <w:bookmarkStart w:id="136" w:name="_Toc202175803"/>
      <w:r w:rsidRPr="006E61B0">
        <w:t>Modifications prévues dans le cadre de clauses de réexamen</w:t>
      </w:r>
      <w:bookmarkEnd w:id="135"/>
      <w:bookmarkEnd w:id="136"/>
      <w:r w:rsidRPr="006E61B0">
        <w:t xml:space="preserve">  </w:t>
      </w:r>
    </w:p>
    <w:p w14:paraId="395CED56" w14:textId="77777777" w:rsidR="00815453" w:rsidRPr="006E61B0" w:rsidRDefault="00815453" w:rsidP="00815453">
      <w:pPr>
        <w:tabs>
          <w:tab w:val="left" w:pos="720"/>
          <w:tab w:val="left" w:pos="1080"/>
          <w:tab w:val="left" w:pos="1440"/>
          <w:tab w:val="left" w:pos="1800"/>
        </w:tabs>
        <w:rPr>
          <w:rFonts w:cs="Arial"/>
          <w:color w:val="000000" w:themeColor="text1"/>
          <w:szCs w:val="19"/>
        </w:rPr>
      </w:pPr>
      <w:r w:rsidRPr="006E61B0">
        <w:rPr>
          <w:rFonts w:cs="Arial"/>
          <w:color w:val="000000" w:themeColor="text1"/>
          <w:szCs w:val="19"/>
        </w:rPr>
        <w:t xml:space="preserve">En application de l’article R. 2194-1 du </w:t>
      </w:r>
      <w:r>
        <w:rPr>
          <w:rFonts w:cs="Arial"/>
          <w:color w:val="000000" w:themeColor="text1"/>
          <w:szCs w:val="19"/>
        </w:rPr>
        <w:t>c</w:t>
      </w:r>
      <w:r w:rsidRPr="006E61B0">
        <w:rPr>
          <w:rFonts w:cs="Arial"/>
          <w:color w:val="000000" w:themeColor="text1"/>
          <w:szCs w:val="19"/>
        </w:rPr>
        <w:t xml:space="preserve">ode de la commande publique, la rémunération du </w:t>
      </w:r>
      <w:r>
        <w:rPr>
          <w:rFonts w:cs="Arial"/>
          <w:color w:val="000000" w:themeColor="text1"/>
          <w:szCs w:val="19"/>
        </w:rPr>
        <w:t>maître</w:t>
      </w:r>
      <w:r w:rsidRPr="006E61B0">
        <w:rPr>
          <w:rFonts w:cs="Arial"/>
          <w:color w:val="000000" w:themeColor="text1"/>
          <w:szCs w:val="19"/>
        </w:rPr>
        <w:t xml:space="preserve"> d’œuvre fait l’objet de clauses de réexamen permettant</w:t>
      </w:r>
      <w:r>
        <w:rPr>
          <w:rFonts w:cs="Arial"/>
          <w:color w:val="000000" w:themeColor="text1"/>
          <w:szCs w:val="19"/>
        </w:rPr>
        <w:t>, quel que soit le montant des modifications</w:t>
      </w:r>
      <w:r w:rsidRPr="006E61B0">
        <w:rPr>
          <w:rFonts w:cs="Arial"/>
          <w:color w:val="000000" w:themeColor="text1"/>
          <w:szCs w:val="19"/>
        </w:rPr>
        <w:t> :</w:t>
      </w:r>
    </w:p>
    <w:p w14:paraId="3D09D02A" w14:textId="77777777" w:rsidR="00815453" w:rsidRPr="00984148" w:rsidRDefault="00815453" w:rsidP="00150F44">
      <w:pPr>
        <w:pStyle w:val="Paragraphedeliste"/>
        <w:numPr>
          <w:ilvl w:val="0"/>
          <w:numId w:val="15"/>
        </w:numPr>
        <w:tabs>
          <w:tab w:val="left" w:pos="720"/>
          <w:tab w:val="left" w:pos="1080"/>
          <w:tab w:val="left" w:pos="1440"/>
          <w:tab w:val="left" w:pos="1800"/>
        </w:tabs>
        <w:rPr>
          <w:rFonts w:ascii="Arial" w:hAnsi="Arial" w:cs="Arial"/>
          <w:color w:val="000000" w:themeColor="text1"/>
          <w:szCs w:val="19"/>
        </w:rPr>
      </w:pPr>
      <w:r w:rsidRPr="00984148">
        <w:rPr>
          <w:rFonts w:ascii="Arial" w:hAnsi="Arial" w:cs="Arial"/>
          <w:color w:val="000000" w:themeColor="text1"/>
          <w:szCs w:val="19"/>
        </w:rPr>
        <w:t xml:space="preserve">le passage à la rémunération définitive dans les conditions définies à </w:t>
      </w:r>
      <w:r w:rsidRPr="00984148">
        <w:rPr>
          <w:rFonts w:ascii="Arial" w:hAnsi="Arial" w:cs="Arial"/>
          <w:szCs w:val="19"/>
        </w:rPr>
        <w:t xml:space="preserve">l’article </w:t>
      </w:r>
      <w:r w:rsidR="001804C9" w:rsidRPr="00984148">
        <w:rPr>
          <w:rFonts w:ascii="Arial" w:hAnsi="Arial" w:cs="Arial"/>
          <w:szCs w:val="19"/>
        </w:rPr>
        <w:t>11.1.3 du CC</w:t>
      </w:r>
      <w:r w:rsidRPr="00984148">
        <w:rPr>
          <w:rFonts w:ascii="Arial" w:hAnsi="Arial" w:cs="Arial"/>
          <w:szCs w:val="19"/>
        </w:rPr>
        <w:t>P ;</w:t>
      </w:r>
    </w:p>
    <w:p w14:paraId="3C839F85" w14:textId="77777777" w:rsidR="00815453" w:rsidRPr="00984148" w:rsidRDefault="00815453" w:rsidP="00150F44">
      <w:pPr>
        <w:pStyle w:val="Paragraphedeliste"/>
        <w:numPr>
          <w:ilvl w:val="0"/>
          <w:numId w:val="15"/>
        </w:numPr>
        <w:tabs>
          <w:tab w:val="left" w:pos="720"/>
          <w:tab w:val="left" w:pos="1080"/>
          <w:tab w:val="left" w:pos="1440"/>
          <w:tab w:val="left" w:pos="1800"/>
        </w:tabs>
        <w:rPr>
          <w:rFonts w:ascii="Arial" w:hAnsi="Arial" w:cs="Arial"/>
          <w:color w:val="000000" w:themeColor="text1"/>
          <w:szCs w:val="19"/>
        </w:rPr>
      </w:pPr>
      <w:r w:rsidRPr="00984148">
        <w:rPr>
          <w:rFonts w:ascii="Arial" w:hAnsi="Arial" w:cs="Arial"/>
          <w:color w:val="000000" w:themeColor="text1"/>
          <w:szCs w:val="19"/>
        </w:rPr>
        <w:t xml:space="preserve">lorsque le maître d’ouvrage a pris la décision d’ouvrir aux variantes lors de la passation des marchés de travaux puis de les retenir lors de la signature, la rémunération du maître d’œuvre est réexaminée si les études de conception doivent impérativement être reprises ou qu’une nouvelle autorisation d’urbanisme est nécessaire ; </w:t>
      </w:r>
    </w:p>
    <w:p w14:paraId="208B7701" w14:textId="77777777" w:rsidR="00815453" w:rsidRPr="00984148" w:rsidRDefault="00815453" w:rsidP="00150F44">
      <w:pPr>
        <w:pStyle w:val="Paragraphedeliste"/>
        <w:numPr>
          <w:ilvl w:val="0"/>
          <w:numId w:val="15"/>
        </w:numPr>
        <w:tabs>
          <w:tab w:val="left" w:pos="720"/>
          <w:tab w:val="left" w:pos="1080"/>
          <w:tab w:val="left" w:pos="1440"/>
          <w:tab w:val="left" w:pos="1800"/>
        </w:tabs>
        <w:rPr>
          <w:rFonts w:ascii="Arial" w:hAnsi="Arial" w:cs="Arial"/>
          <w:color w:val="000000" w:themeColor="text1"/>
          <w:szCs w:val="19"/>
        </w:rPr>
      </w:pPr>
      <w:r w:rsidRPr="00984148">
        <w:rPr>
          <w:rFonts w:ascii="Arial" w:hAnsi="Arial" w:cs="Arial"/>
          <w:color w:val="000000" w:themeColor="text1"/>
          <w:szCs w:val="19"/>
        </w:rPr>
        <w:t xml:space="preserve">en présence de telles variantes, le maître d’œuvre indique dans un document annexé au rapport d’analyse des offres les conséquences de leur prise en compte sur sa mission et les incidences éventuelles sur sa  rémunération, exprimée en journées de travail supplémentaires selon les montants journaliers identifiés dans l’annexe financière à l’acte d’engagement. </w:t>
      </w:r>
    </w:p>
    <w:p w14:paraId="216111FE" w14:textId="77777777" w:rsidR="00815453" w:rsidRPr="00984148" w:rsidRDefault="00815453" w:rsidP="00150F44">
      <w:pPr>
        <w:pStyle w:val="Paragraphedeliste"/>
        <w:numPr>
          <w:ilvl w:val="0"/>
          <w:numId w:val="15"/>
        </w:numPr>
        <w:tabs>
          <w:tab w:val="left" w:pos="720"/>
          <w:tab w:val="left" w:pos="1080"/>
          <w:tab w:val="left" w:pos="1440"/>
          <w:tab w:val="left" w:pos="1800"/>
        </w:tabs>
        <w:rPr>
          <w:rFonts w:ascii="Arial" w:hAnsi="Arial" w:cs="Arial"/>
          <w:szCs w:val="19"/>
        </w:rPr>
      </w:pPr>
      <w:r w:rsidRPr="00984148">
        <w:rPr>
          <w:rFonts w:ascii="Arial" w:hAnsi="Arial" w:cs="Arial"/>
          <w:color w:val="000000" w:themeColor="text1"/>
          <w:szCs w:val="19"/>
        </w:rPr>
        <w:t xml:space="preserve">la révision des prix du marché dans les conditions </w:t>
      </w:r>
      <w:r w:rsidRPr="00984148">
        <w:rPr>
          <w:rFonts w:ascii="Arial" w:hAnsi="Arial" w:cs="Arial"/>
          <w:szCs w:val="19"/>
        </w:rPr>
        <w:t xml:space="preserve">définies à </w:t>
      </w:r>
      <w:r w:rsidR="001804C9" w:rsidRPr="00984148">
        <w:rPr>
          <w:rFonts w:ascii="Arial" w:hAnsi="Arial" w:cs="Arial"/>
          <w:szCs w:val="19"/>
        </w:rPr>
        <w:t>l’article 11.3 du CC</w:t>
      </w:r>
      <w:r w:rsidRPr="00984148">
        <w:rPr>
          <w:rFonts w:ascii="Arial" w:hAnsi="Arial" w:cs="Arial"/>
          <w:szCs w:val="19"/>
        </w:rPr>
        <w:t>P</w:t>
      </w:r>
      <w:bookmarkStart w:id="137" w:name="_Toc528596404"/>
      <w:r w:rsidRPr="00984148">
        <w:rPr>
          <w:rFonts w:ascii="Arial" w:hAnsi="Arial" w:cs="Arial"/>
          <w:szCs w:val="19"/>
        </w:rPr>
        <w:t>.</w:t>
      </w:r>
    </w:p>
    <w:p w14:paraId="23FC12B2" w14:textId="77777777" w:rsidR="00815453" w:rsidRPr="006E61B0" w:rsidRDefault="00815453" w:rsidP="001804C9">
      <w:pPr>
        <w:pStyle w:val="Titre3"/>
      </w:pPr>
      <w:bookmarkStart w:id="138" w:name="_Toc19261830"/>
      <w:bookmarkStart w:id="139" w:name="_Toc202175804"/>
      <w:r w:rsidRPr="006E61B0">
        <w:t>Suivi et classification des modifications apportées aux marchés de travaux</w:t>
      </w:r>
      <w:bookmarkEnd w:id="138"/>
      <w:bookmarkEnd w:id="139"/>
      <w:r w:rsidRPr="006E61B0">
        <w:t xml:space="preserve"> </w:t>
      </w:r>
      <w:bookmarkEnd w:id="137"/>
    </w:p>
    <w:p w14:paraId="1865ECD7" w14:textId="77777777" w:rsidR="00815453" w:rsidRPr="006E61B0" w:rsidRDefault="00815453" w:rsidP="00815453">
      <w:pPr>
        <w:rPr>
          <w:color w:val="000000" w:themeColor="text1"/>
        </w:rPr>
      </w:pPr>
      <w:r w:rsidRPr="006E61B0">
        <w:rPr>
          <w:color w:val="000000" w:themeColor="text1"/>
        </w:rPr>
        <w:t>Lorsque les marchés de travaux sont modifiés, le maître d’œuvre renseigne un document de suivi qui inventorie les modifications apportées en moins-value et plus-value, leurs montants et incidences éventuelles sur le délai de réalisation des travaux</w:t>
      </w:r>
      <w:r>
        <w:rPr>
          <w:color w:val="000000" w:themeColor="text1"/>
        </w:rPr>
        <w:t>. Il</w:t>
      </w:r>
      <w:r w:rsidRPr="006E61B0">
        <w:rPr>
          <w:color w:val="000000" w:themeColor="text1"/>
        </w:rPr>
        <w:t xml:space="preserve"> propose au maître d’ouvrage leur classification dans l’une des 3 catégories suivantes :</w:t>
      </w:r>
    </w:p>
    <w:p w14:paraId="193BB419" w14:textId="77777777" w:rsidR="00815453" w:rsidRPr="000545A0" w:rsidRDefault="00815453" w:rsidP="00150F44">
      <w:pPr>
        <w:pStyle w:val="Paragraphedeliste"/>
        <w:numPr>
          <w:ilvl w:val="0"/>
          <w:numId w:val="16"/>
        </w:numPr>
        <w:rPr>
          <w:rFonts w:ascii="Arial" w:hAnsi="Arial" w:cs="Arial"/>
          <w:color w:val="000000" w:themeColor="text1"/>
        </w:rPr>
      </w:pPr>
      <w:r w:rsidRPr="000545A0">
        <w:rPr>
          <w:rFonts w:ascii="Arial" w:hAnsi="Arial" w:cs="Arial"/>
          <w:color w:val="000000" w:themeColor="text1"/>
          <w:u w:val="single"/>
        </w:rPr>
        <w:lastRenderedPageBreak/>
        <w:t xml:space="preserve">Catégorie 1 </w:t>
      </w:r>
      <w:r w:rsidRPr="000545A0">
        <w:rPr>
          <w:rFonts w:ascii="Arial" w:hAnsi="Arial" w:cs="Arial"/>
          <w:color w:val="000000" w:themeColor="text1"/>
        </w:rPr>
        <w:t>: modifications initiées par le maître d’ouvrage et correspondant à une modification du programme ;</w:t>
      </w:r>
    </w:p>
    <w:p w14:paraId="2278DB35" w14:textId="77777777" w:rsidR="00815453" w:rsidRPr="000545A0" w:rsidRDefault="00815453" w:rsidP="00150F44">
      <w:pPr>
        <w:pStyle w:val="Paragraphedeliste"/>
        <w:numPr>
          <w:ilvl w:val="0"/>
          <w:numId w:val="16"/>
        </w:numPr>
        <w:rPr>
          <w:rFonts w:ascii="Arial" w:hAnsi="Arial" w:cs="Arial"/>
          <w:color w:val="000000" w:themeColor="text1"/>
        </w:rPr>
      </w:pPr>
      <w:r w:rsidRPr="000545A0">
        <w:rPr>
          <w:rFonts w:ascii="Arial" w:hAnsi="Arial" w:cs="Arial"/>
          <w:color w:val="000000" w:themeColor="text1"/>
          <w:u w:val="single"/>
        </w:rPr>
        <w:t xml:space="preserve">Catégorie 2 </w:t>
      </w:r>
      <w:r w:rsidRPr="000545A0">
        <w:rPr>
          <w:rFonts w:ascii="Arial" w:hAnsi="Arial" w:cs="Arial"/>
          <w:color w:val="000000" w:themeColor="text1"/>
        </w:rPr>
        <w:t>: modifications qui s’imposent au maître d’ouvrage du fait d’éléments nouveaux et non prévisibles à la signature des marchés de travaux ;</w:t>
      </w:r>
    </w:p>
    <w:p w14:paraId="31DB3B60" w14:textId="340A8AFE" w:rsidR="00815453" w:rsidRPr="000545A0" w:rsidRDefault="00815453" w:rsidP="00815453">
      <w:pPr>
        <w:pStyle w:val="Paragraphedeliste"/>
        <w:numPr>
          <w:ilvl w:val="0"/>
          <w:numId w:val="16"/>
        </w:numPr>
        <w:rPr>
          <w:rFonts w:ascii="Arial" w:hAnsi="Arial" w:cs="Arial"/>
          <w:color w:val="000000" w:themeColor="text1"/>
        </w:rPr>
      </w:pPr>
      <w:r w:rsidRPr="000545A0">
        <w:rPr>
          <w:rFonts w:ascii="Arial" w:hAnsi="Arial" w:cs="Arial"/>
          <w:color w:val="000000" w:themeColor="text1"/>
          <w:u w:val="single"/>
        </w:rPr>
        <w:t>Catégorie 3</w:t>
      </w:r>
      <w:r w:rsidRPr="000545A0">
        <w:rPr>
          <w:rFonts w:ascii="Arial" w:hAnsi="Arial" w:cs="Arial"/>
          <w:color w:val="000000" w:themeColor="text1"/>
        </w:rPr>
        <w:t xml:space="preserve"> : modifications initiées par le maître d’œuvre résultant d’erreurs et omissions qui lui sont imputables, y compris les éventuelles adaptations économiques acceptées par le maître d’ouvrage pour compenser ces erreurs ou omissions.</w:t>
      </w:r>
    </w:p>
    <w:p w14:paraId="428190F7" w14:textId="77777777" w:rsidR="00815453" w:rsidRPr="000545A0" w:rsidRDefault="00815453" w:rsidP="00815453">
      <w:pPr>
        <w:pStyle w:val="Paragraphedeliste"/>
        <w:ind w:left="0"/>
        <w:rPr>
          <w:rFonts w:ascii="Arial" w:hAnsi="Arial" w:cs="Arial"/>
        </w:rPr>
      </w:pPr>
      <w:r w:rsidRPr="000545A0">
        <w:rPr>
          <w:rFonts w:ascii="Arial" w:hAnsi="Arial" w:cs="Arial"/>
          <w:color w:val="000000" w:themeColor="text1"/>
        </w:rPr>
        <w:t xml:space="preserve">Les modifications de catégorie 1 et 2 </w:t>
      </w:r>
      <w:r w:rsidRPr="000545A0">
        <w:rPr>
          <w:rFonts w:ascii="Arial" w:hAnsi="Arial" w:cs="Arial"/>
        </w:rPr>
        <w:t xml:space="preserve">peuvent donner lieu à une modification du marché de maîtrise d’œuvre dans les conditions définies aux articles </w:t>
      </w:r>
      <w:r w:rsidR="001804C9" w:rsidRPr="000545A0">
        <w:rPr>
          <w:rFonts w:ascii="Arial" w:hAnsi="Arial" w:cs="Arial"/>
        </w:rPr>
        <w:t>10.1.1 et 10.1.2 du CC</w:t>
      </w:r>
      <w:r w:rsidRPr="000545A0">
        <w:rPr>
          <w:rFonts w:ascii="Arial" w:hAnsi="Arial" w:cs="Arial"/>
        </w:rPr>
        <w:t>P.</w:t>
      </w:r>
    </w:p>
    <w:p w14:paraId="7FA32B51" w14:textId="77777777" w:rsidR="00815453" w:rsidRDefault="00815453" w:rsidP="00A04B3A">
      <w:pPr>
        <w:pStyle w:val="Titre2"/>
        <w:ind w:left="718"/>
      </w:pPr>
      <w:bookmarkStart w:id="140" w:name="_Toc528596443"/>
      <w:bookmarkStart w:id="141" w:name="_Toc19261874"/>
      <w:bookmarkStart w:id="142" w:name="_Toc202175805"/>
      <w:r>
        <w:t>Modifications affectant les contractants</w:t>
      </w:r>
      <w:bookmarkEnd w:id="140"/>
      <w:bookmarkEnd w:id="141"/>
      <w:bookmarkEnd w:id="142"/>
      <w:r>
        <w:tab/>
      </w:r>
    </w:p>
    <w:p w14:paraId="31C1CF98" w14:textId="6434A928" w:rsidR="00815453" w:rsidRDefault="00815453" w:rsidP="00815453">
      <w:pPr>
        <w:tabs>
          <w:tab w:val="left" w:pos="720"/>
          <w:tab w:val="left" w:pos="3342"/>
        </w:tabs>
        <w:rPr>
          <w:szCs w:val="19"/>
        </w:rPr>
      </w:pPr>
      <w:r w:rsidRPr="00D816B0">
        <w:rPr>
          <w:szCs w:val="19"/>
        </w:rPr>
        <w:t xml:space="preserve">En application de l’article </w:t>
      </w:r>
      <w:r w:rsidRPr="00B75D80">
        <w:rPr>
          <w:color w:val="000000" w:themeColor="text1"/>
          <w:szCs w:val="19"/>
        </w:rPr>
        <w:t xml:space="preserve">R. 2194-6 du </w:t>
      </w:r>
      <w:r>
        <w:rPr>
          <w:color w:val="000000" w:themeColor="text1"/>
          <w:szCs w:val="19"/>
        </w:rPr>
        <w:t>c</w:t>
      </w:r>
      <w:r w:rsidRPr="00B75D80">
        <w:rPr>
          <w:color w:val="000000" w:themeColor="text1"/>
          <w:szCs w:val="19"/>
        </w:rPr>
        <w:t>ode de la commande publique</w:t>
      </w:r>
      <w:r w:rsidRPr="00D816B0">
        <w:rPr>
          <w:szCs w:val="19"/>
        </w:rPr>
        <w:t xml:space="preserve">, le </w:t>
      </w:r>
      <w:r>
        <w:rPr>
          <w:szCs w:val="19"/>
        </w:rPr>
        <w:t xml:space="preserve">marché pourra </w:t>
      </w:r>
      <w:r w:rsidRPr="00D816B0">
        <w:rPr>
          <w:szCs w:val="19"/>
        </w:rPr>
        <w:t>être modifié da</w:t>
      </w:r>
      <w:r>
        <w:rPr>
          <w:szCs w:val="19"/>
        </w:rPr>
        <w:t xml:space="preserve">ns les circonstances suivantes. </w:t>
      </w:r>
      <w:r w:rsidRPr="00D816B0">
        <w:rPr>
          <w:szCs w:val="19"/>
        </w:rPr>
        <w:t xml:space="preserve"> </w:t>
      </w:r>
    </w:p>
    <w:p w14:paraId="7345B5C9" w14:textId="77777777" w:rsidR="00815453" w:rsidRDefault="00815453" w:rsidP="00A04B3A">
      <w:pPr>
        <w:pStyle w:val="Titre3"/>
      </w:pPr>
      <w:bookmarkStart w:id="143" w:name="_Toc528596444"/>
      <w:bookmarkStart w:id="144" w:name="_Toc19261875"/>
      <w:bookmarkStart w:id="145" w:name="_Toc202175806"/>
      <w:r>
        <w:t>Remplacement du titulaire initial par un</w:t>
      </w:r>
      <w:r w:rsidR="001804C9">
        <w:t xml:space="preserve"> nouveau T</w:t>
      </w:r>
      <w:r>
        <w:t>itulaire</w:t>
      </w:r>
      <w:bookmarkEnd w:id="143"/>
      <w:bookmarkEnd w:id="144"/>
      <w:bookmarkEnd w:id="145"/>
    </w:p>
    <w:p w14:paraId="545BC95E" w14:textId="77777777" w:rsidR="00815453" w:rsidRDefault="00815453" w:rsidP="00815453">
      <w:pPr>
        <w:tabs>
          <w:tab w:val="left" w:pos="720"/>
          <w:tab w:val="left" w:pos="3342"/>
        </w:tabs>
        <w:rPr>
          <w:szCs w:val="19"/>
        </w:rPr>
      </w:pPr>
      <w:r>
        <w:rPr>
          <w:szCs w:val="19"/>
        </w:rPr>
        <w:t xml:space="preserve">Le maître d’œuvre peut proposer au maître d’ouvrage la substitution d’un nouveau titulaire afin de le remplacer dans le cadre d’une restructuration de l’entreprise titulaire (transmission, fusion, acquisition, absorption) </w:t>
      </w:r>
      <w:r w:rsidRPr="00371BAE">
        <w:rPr>
          <w:szCs w:val="19"/>
        </w:rPr>
        <w:t xml:space="preserve">à condition que cette modification </w:t>
      </w:r>
      <w:r>
        <w:rPr>
          <w:szCs w:val="19"/>
        </w:rPr>
        <w:t>ne remette en cause aucun élément essentiel du marché</w:t>
      </w:r>
      <w:r w:rsidRPr="00371BAE">
        <w:rPr>
          <w:szCs w:val="19"/>
        </w:rPr>
        <w:t xml:space="preserve"> et que l’opérateur économique présenté</w:t>
      </w:r>
      <w:r>
        <w:rPr>
          <w:szCs w:val="19"/>
        </w:rPr>
        <w:t xml:space="preserve"> dispose des mêmes garanties professionnelles et financières que le titulaire</w:t>
      </w:r>
      <w:r w:rsidRPr="00371BAE">
        <w:rPr>
          <w:szCs w:val="19"/>
        </w:rPr>
        <w:t>.</w:t>
      </w:r>
    </w:p>
    <w:p w14:paraId="604903F9" w14:textId="77777777" w:rsidR="00815453" w:rsidRDefault="00815453" w:rsidP="00A04B3A">
      <w:pPr>
        <w:pStyle w:val="Titre3"/>
      </w:pPr>
      <w:bookmarkStart w:id="146" w:name="_Toc19261876"/>
      <w:bookmarkStart w:id="147" w:name="_Toc202175807"/>
      <w:r>
        <w:t>Modification du groupement de maîtrise d’œuvre en cas de défaillance du mandataire</w:t>
      </w:r>
      <w:bookmarkEnd w:id="146"/>
      <w:bookmarkEnd w:id="147"/>
    </w:p>
    <w:p w14:paraId="6C2A45B7" w14:textId="71797EE8" w:rsidR="00815453" w:rsidRDefault="00815453" w:rsidP="00815453">
      <w:pPr>
        <w:tabs>
          <w:tab w:val="left" w:pos="720"/>
          <w:tab w:val="left" w:pos="1080"/>
          <w:tab w:val="left" w:pos="1260"/>
          <w:tab w:val="left" w:pos="1440"/>
          <w:tab w:val="left" w:pos="1800"/>
        </w:tabs>
        <w:rPr>
          <w:rFonts w:cs="Arial"/>
          <w:szCs w:val="19"/>
        </w:rPr>
      </w:pPr>
      <w:r w:rsidRPr="00EC35AC">
        <w:rPr>
          <w:rFonts w:cs="Arial"/>
          <w:szCs w:val="19"/>
        </w:rPr>
        <w:t xml:space="preserve">Par dérogation à l’article 3.5 du </w:t>
      </w:r>
      <w:r>
        <w:rPr>
          <w:rFonts w:cs="Arial"/>
          <w:szCs w:val="19"/>
        </w:rPr>
        <w:t>CCAG/</w:t>
      </w:r>
      <w:r w:rsidR="00984148">
        <w:rPr>
          <w:rFonts w:cs="Arial"/>
          <w:szCs w:val="19"/>
        </w:rPr>
        <w:t>MOE</w:t>
      </w:r>
      <w:r w:rsidRPr="00EC35AC">
        <w:rPr>
          <w:rFonts w:cs="Arial"/>
          <w:szCs w:val="19"/>
        </w:rPr>
        <w:t>, dans le cas particulier où le mandataire du groupement ne se conforme pas à ses obligations, le maître d’ouvrage le met en demeure d’y satisfaire. Si cette mise en demeure reste sans effet, le maître d’ouvrage invite les prestataires groupés à désigner, dans un délai de 15 jours, un autre mandataire parmi eux. Cette substitution fait l’objet d’un avenant</w:t>
      </w:r>
      <w:r>
        <w:rPr>
          <w:rFonts w:cs="Arial"/>
          <w:szCs w:val="19"/>
        </w:rPr>
        <w:t xml:space="preserve"> précisant </w:t>
      </w:r>
      <w:r w:rsidRPr="00730471">
        <w:rPr>
          <w:color w:val="000000" w:themeColor="text1"/>
          <w:szCs w:val="19"/>
        </w:rPr>
        <w:t>notamment la nouvelle organisation du groupement ainsi que la nouvelle répartition des prestations et de la rémunération afférente.</w:t>
      </w:r>
    </w:p>
    <w:p w14:paraId="2CC16AA7" w14:textId="77777777" w:rsidR="00815453" w:rsidRDefault="00815453" w:rsidP="00A04B3A">
      <w:pPr>
        <w:pStyle w:val="Titre3"/>
      </w:pPr>
      <w:bookmarkStart w:id="148" w:name="_Toc528596445"/>
      <w:bookmarkStart w:id="149" w:name="_Toc19261877"/>
      <w:bookmarkStart w:id="150" w:name="_Toc202175808"/>
      <w:r>
        <w:t>Modification du groupement de maîtrise d’œuvre en cas de défaillance d’un cotraitant</w:t>
      </w:r>
      <w:bookmarkEnd w:id="148"/>
      <w:bookmarkEnd w:id="149"/>
      <w:bookmarkEnd w:id="150"/>
    </w:p>
    <w:p w14:paraId="1325552C" w14:textId="77777777" w:rsidR="00815453" w:rsidRPr="00984148" w:rsidRDefault="00815453" w:rsidP="00815453">
      <w:pPr>
        <w:tabs>
          <w:tab w:val="left" w:pos="720"/>
          <w:tab w:val="left" w:pos="3342"/>
        </w:tabs>
        <w:rPr>
          <w:rFonts w:cs="Arial"/>
          <w:color w:val="000000" w:themeColor="text1"/>
          <w:szCs w:val="19"/>
        </w:rPr>
      </w:pPr>
      <w:r w:rsidRPr="00986970">
        <w:rPr>
          <w:color w:val="000000" w:themeColor="text1"/>
          <w:szCs w:val="19"/>
        </w:rPr>
        <w:t xml:space="preserve">Si le </w:t>
      </w:r>
      <w:r w:rsidRPr="00984148">
        <w:rPr>
          <w:rFonts w:cs="Arial"/>
          <w:color w:val="000000" w:themeColor="text1"/>
          <w:szCs w:val="19"/>
        </w:rPr>
        <w:t>titulaire est un groupement, le mandataire pourra proposer au maître d’ouvrage de modifier sa composition dans les circonstances suivantes :</w:t>
      </w:r>
    </w:p>
    <w:p w14:paraId="1A413DEC" w14:textId="77777777" w:rsidR="00815453" w:rsidRPr="00984148" w:rsidRDefault="00815453" w:rsidP="00150F44">
      <w:pPr>
        <w:pStyle w:val="Paragraphedeliste"/>
        <w:numPr>
          <w:ilvl w:val="0"/>
          <w:numId w:val="18"/>
        </w:numPr>
        <w:tabs>
          <w:tab w:val="left" w:pos="720"/>
          <w:tab w:val="left" w:pos="3342"/>
        </w:tabs>
        <w:spacing w:after="200" w:line="276" w:lineRule="auto"/>
        <w:rPr>
          <w:rFonts w:ascii="Arial" w:hAnsi="Arial" w:cs="Arial"/>
          <w:color w:val="000000" w:themeColor="text1"/>
          <w:szCs w:val="19"/>
        </w:rPr>
      </w:pPr>
      <w:r w:rsidRPr="00984148">
        <w:rPr>
          <w:rFonts w:ascii="Arial" w:hAnsi="Arial" w:cs="Arial"/>
          <w:color w:val="000000" w:themeColor="text1"/>
          <w:szCs w:val="19"/>
        </w:rPr>
        <w:t>cessation d’activité, défaillance économique, décès ou incapacité civile de l’un des cotraitants ;</w:t>
      </w:r>
    </w:p>
    <w:p w14:paraId="53F13E68" w14:textId="77777777" w:rsidR="00815453" w:rsidRPr="00984148" w:rsidRDefault="00815453" w:rsidP="00150F44">
      <w:pPr>
        <w:pStyle w:val="Paragraphedeliste"/>
        <w:numPr>
          <w:ilvl w:val="0"/>
          <w:numId w:val="18"/>
        </w:numPr>
        <w:tabs>
          <w:tab w:val="left" w:pos="720"/>
          <w:tab w:val="left" w:pos="3342"/>
        </w:tabs>
        <w:spacing w:after="200" w:line="276" w:lineRule="auto"/>
        <w:rPr>
          <w:rFonts w:ascii="Arial" w:hAnsi="Arial" w:cs="Arial"/>
          <w:color w:val="000000" w:themeColor="text1"/>
          <w:szCs w:val="19"/>
        </w:rPr>
      </w:pPr>
      <w:r w:rsidRPr="00984148">
        <w:rPr>
          <w:rFonts w:ascii="Arial" w:hAnsi="Arial" w:cs="Arial"/>
          <w:color w:val="000000" w:themeColor="text1"/>
          <w:szCs w:val="19"/>
        </w:rPr>
        <w:t xml:space="preserve">défaillance dans l’exécution des obligations contractuelles de l’un des cotraitants. La résolution des litiges entre membres du groupement relève du groupement. </w:t>
      </w:r>
    </w:p>
    <w:p w14:paraId="68F3F40B" w14:textId="77777777" w:rsidR="00815453" w:rsidRPr="00986970" w:rsidRDefault="00815453" w:rsidP="00815453">
      <w:pPr>
        <w:tabs>
          <w:tab w:val="left" w:pos="720"/>
          <w:tab w:val="left" w:pos="3342"/>
        </w:tabs>
        <w:rPr>
          <w:color w:val="000000" w:themeColor="text1"/>
          <w:szCs w:val="19"/>
        </w:rPr>
      </w:pPr>
      <w:r w:rsidRPr="00986970">
        <w:rPr>
          <w:color w:val="000000" w:themeColor="text1"/>
          <w:szCs w:val="19"/>
        </w:rPr>
        <w:t xml:space="preserve">Le mandataire propose au </w:t>
      </w:r>
      <w:r>
        <w:rPr>
          <w:color w:val="000000" w:themeColor="text1"/>
          <w:szCs w:val="19"/>
        </w:rPr>
        <w:t>maître</w:t>
      </w:r>
      <w:r w:rsidRPr="00986970">
        <w:rPr>
          <w:color w:val="000000" w:themeColor="text1"/>
          <w:szCs w:val="19"/>
        </w:rPr>
        <w:t xml:space="preserve"> d’ouvrage de réaliser lui-même les prestations restant à réaliser par l’entreprise défaillante</w:t>
      </w:r>
      <w:r>
        <w:rPr>
          <w:color w:val="000000" w:themeColor="text1"/>
          <w:szCs w:val="19"/>
        </w:rPr>
        <w:t xml:space="preserve"> ou </w:t>
      </w:r>
      <w:r w:rsidRPr="00986970">
        <w:rPr>
          <w:color w:val="000000" w:themeColor="text1"/>
          <w:szCs w:val="19"/>
        </w:rPr>
        <w:t xml:space="preserve">de les faire réaliser par un des membres du groupement ou de présenter un sous-traitant. </w:t>
      </w:r>
    </w:p>
    <w:p w14:paraId="6D75B04B" w14:textId="3E5B1428" w:rsidR="00984148" w:rsidRPr="00984148" w:rsidRDefault="00815453" w:rsidP="00984148">
      <w:pPr>
        <w:tabs>
          <w:tab w:val="left" w:pos="720"/>
          <w:tab w:val="left" w:pos="3342"/>
        </w:tabs>
        <w:rPr>
          <w:color w:val="000000" w:themeColor="text1"/>
          <w:szCs w:val="19"/>
        </w:rPr>
      </w:pPr>
      <w:r w:rsidRPr="00986970">
        <w:rPr>
          <w:color w:val="000000" w:themeColor="text1"/>
          <w:szCs w:val="19"/>
        </w:rPr>
        <w:t xml:space="preserve">Un avenant est conclu entre le </w:t>
      </w:r>
      <w:r>
        <w:rPr>
          <w:color w:val="000000" w:themeColor="text1"/>
          <w:szCs w:val="19"/>
        </w:rPr>
        <w:t>maître</w:t>
      </w:r>
      <w:r w:rsidRPr="00986970">
        <w:rPr>
          <w:color w:val="000000" w:themeColor="text1"/>
          <w:szCs w:val="19"/>
        </w:rPr>
        <w:t xml:space="preserve"> d’ouvrage et l’ensemble des cotraitants qui détermine notamment la nouvelle composition du groupement, la nouvelle répartition des prestations ainsi que la rémunération afférente.  </w:t>
      </w:r>
    </w:p>
    <w:p w14:paraId="1B9FAB73" w14:textId="77777777" w:rsidR="00815453" w:rsidRPr="00715FBC" w:rsidRDefault="00815453" w:rsidP="00984148">
      <w:pPr>
        <w:pStyle w:val="Titre1"/>
        <w:numPr>
          <w:ilvl w:val="0"/>
          <w:numId w:val="3"/>
        </w:numPr>
        <w:ind w:left="431" w:hanging="431"/>
      </w:pPr>
      <w:bookmarkStart w:id="151" w:name="_Toc202175809"/>
      <w:r w:rsidRPr="00715FBC">
        <w:t>REMUNERATION</w:t>
      </w:r>
      <w:r w:rsidRPr="00715FBC">
        <w:rPr>
          <w:rFonts w:ascii="Times New Roman" w:hAnsi="Times New Roman"/>
        </w:rPr>
        <w:t xml:space="preserve">, </w:t>
      </w:r>
      <w:r w:rsidRPr="00715FBC">
        <w:t>PRIX ET REGLEMENT DES COMPTES</w:t>
      </w:r>
      <w:bookmarkEnd w:id="151"/>
    </w:p>
    <w:p w14:paraId="578123C2" w14:textId="77777777" w:rsidR="003F0143" w:rsidRDefault="003F0143" w:rsidP="003F0143">
      <w:r>
        <w:t>A titre de préambule</w:t>
      </w:r>
      <w:r w:rsidRPr="003F0143">
        <w:t>, les acronymes utilisés dans cet article correspondent aux définitions</w:t>
      </w:r>
      <w:r>
        <w:t xml:space="preserve"> suivantes</w:t>
      </w:r>
      <w:r>
        <w:rPr>
          <w:rFonts w:ascii="Times New Roman" w:hAnsi="Times New Roman"/>
        </w:rPr>
        <w:t> </w:t>
      </w:r>
      <w:r>
        <w:t>:</w:t>
      </w:r>
    </w:p>
    <w:p w14:paraId="1045A02C" w14:textId="77777777" w:rsidR="003F0143" w:rsidRPr="00E55FF6" w:rsidRDefault="003F0143" w:rsidP="00150F44">
      <w:pPr>
        <w:pStyle w:val="Paragraphedeliste"/>
        <w:numPr>
          <w:ilvl w:val="0"/>
          <w:numId w:val="18"/>
        </w:numPr>
        <w:spacing w:after="120"/>
        <w:rPr>
          <w:rFonts w:ascii="Arial" w:hAnsi="Arial" w:cs="Arial"/>
        </w:rPr>
      </w:pPr>
      <w:r w:rsidRPr="00E55FF6">
        <w:rPr>
          <w:rFonts w:ascii="Arial" w:hAnsi="Arial" w:cs="Arial"/>
        </w:rPr>
        <w:t>PEFPT : part de l’enveloppe financière prévisionnelle affectée aux travaux et définie par le maître d’ouvrage ;</w:t>
      </w:r>
    </w:p>
    <w:p w14:paraId="5A1E7187" w14:textId="77777777" w:rsidR="003F0143" w:rsidRPr="00E55FF6" w:rsidRDefault="003F0143" w:rsidP="00150F44">
      <w:pPr>
        <w:pStyle w:val="Paragraphedeliste"/>
        <w:numPr>
          <w:ilvl w:val="0"/>
          <w:numId w:val="18"/>
        </w:numPr>
        <w:spacing w:after="120"/>
        <w:rPr>
          <w:rFonts w:ascii="Arial" w:hAnsi="Arial" w:cs="Arial"/>
        </w:rPr>
      </w:pPr>
      <w:r w:rsidRPr="00E55FF6">
        <w:rPr>
          <w:rFonts w:ascii="Arial" w:hAnsi="Arial" w:cs="Arial"/>
        </w:rPr>
        <w:t xml:space="preserve">EDC : </w:t>
      </w:r>
      <w:r w:rsidRPr="00E55FF6">
        <w:rPr>
          <w:rFonts w:ascii="Arial" w:hAnsi="Arial" w:cs="Arial"/>
          <w:szCs w:val="19"/>
        </w:rPr>
        <w:t>estimation définitive du cout prévisionnel des travaux fournie par le maître d’œuvre lors des études d’avant-projet ;</w:t>
      </w:r>
    </w:p>
    <w:p w14:paraId="5CF63510" w14:textId="77777777" w:rsidR="003F0143" w:rsidRPr="00E55FF6" w:rsidRDefault="003F0143" w:rsidP="00150F44">
      <w:pPr>
        <w:pStyle w:val="Paragraphedeliste"/>
        <w:numPr>
          <w:ilvl w:val="0"/>
          <w:numId w:val="18"/>
        </w:numPr>
        <w:spacing w:after="120"/>
        <w:rPr>
          <w:rFonts w:ascii="Arial" w:hAnsi="Arial" w:cs="Arial"/>
        </w:rPr>
      </w:pPr>
      <w:r w:rsidRPr="00E55FF6">
        <w:rPr>
          <w:rFonts w:ascii="Arial" w:hAnsi="Arial" w:cs="Arial"/>
        </w:rPr>
        <w:t xml:space="preserve">CPT : </w:t>
      </w:r>
      <w:r w:rsidRPr="00E55FF6">
        <w:rPr>
          <w:rFonts w:ascii="Arial" w:hAnsi="Arial" w:cs="Arial"/>
          <w:szCs w:val="19"/>
        </w:rPr>
        <w:t>cout prévisionnel des travaux arrêté par le maître d’ouvrage après la validation des études d’avant-projet ;</w:t>
      </w:r>
    </w:p>
    <w:p w14:paraId="6C5E8BAA" w14:textId="77777777" w:rsidR="003F0143" w:rsidRPr="00E55FF6" w:rsidRDefault="003F0143" w:rsidP="00150F44">
      <w:pPr>
        <w:pStyle w:val="Paragraphedeliste"/>
        <w:numPr>
          <w:ilvl w:val="0"/>
          <w:numId w:val="18"/>
        </w:numPr>
        <w:spacing w:after="120"/>
        <w:rPr>
          <w:rFonts w:ascii="Arial" w:hAnsi="Arial" w:cs="Arial"/>
        </w:rPr>
      </w:pPr>
      <w:r w:rsidRPr="00E55FF6">
        <w:rPr>
          <w:rFonts w:ascii="Arial" w:hAnsi="Arial" w:cs="Arial"/>
        </w:rPr>
        <w:t>CMT : cout cumulé des marchés de travaux résultant de la consultation ;</w:t>
      </w:r>
    </w:p>
    <w:p w14:paraId="0220E555" w14:textId="77777777" w:rsidR="003F0143" w:rsidRPr="00E55FF6" w:rsidRDefault="003F0143" w:rsidP="00150F44">
      <w:pPr>
        <w:pStyle w:val="Paragraphedeliste"/>
        <w:numPr>
          <w:ilvl w:val="0"/>
          <w:numId w:val="18"/>
        </w:numPr>
        <w:spacing w:after="120"/>
        <w:rPr>
          <w:rFonts w:ascii="Arial" w:hAnsi="Arial" w:cs="Arial"/>
        </w:rPr>
      </w:pPr>
      <w:r w:rsidRPr="00E55FF6">
        <w:rPr>
          <w:rFonts w:ascii="Arial" w:hAnsi="Arial" w:cs="Arial"/>
        </w:rPr>
        <w:t>CTD : cout total définitif des travaux résultant de l’exécution des marchés de travaux.</w:t>
      </w:r>
    </w:p>
    <w:p w14:paraId="430AA8FF" w14:textId="77777777" w:rsidR="00815453" w:rsidRPr="00715FBC" w:rsidRDefault="00815453" w:rsidP="00A04B3A">
      <w:pPr>
        <w:pStyle w:val="Titre2"/>
        <w:ind w:left="718"/>
      </w:pPr>
      <w:bookmarkStart w:id="152" w:name="_Toc202175810"/>
      <w:r w:rsidRPr="00715FBC">
        <w:t>Rémunération du maître d’œuvre</w:t>
      </w:r>
      <w:bookmarkEnd w:id="152"/>
      <w:r w:rsidRPr="00715FBC">
        <w:t xml:space="preserve"> </w:t>
      </w:r>
    </w:p>
    <w:p w14:paraId="0B02248C" w14:textId="77777777" w:rsidR="00815453" w:rsidRDefault="00815453" w:rsidP="00A04B3A">
      <w:pPr>
        <w:pStyle w:val="Titre3"/>
      </w:pPr>
      <w:bookmarkStart w:id="153" w:name="_Toc202175811"/>
      <w:r w:rsidRPr="004B0FD1">
        <w:t>Modalités de fixation du forfait de rémunération</w:t>
      </w:r>
      <w:bookmarkEnd w:id="153"/>
    </w:p>
    <w:p w14:paraId="094CE75C" w14:textId="265B025A" w:rsidR="00815453" w:rsidRPr="006645A4" w:rsidRDefault="00815453" w:rsidP="00815453">
      <w:r w:rsidRPr="006645A4">
        <w:t>La rémunération du maître d’œuvre est établie sur la base des répartitions d’honoraires annexées à l’acte d’engagement</w:t>
      </w:r>
    </w:p>
    <w:p w14:paraId="50D1E0D4" w14:textId="0C75FEB4" w:rsidR="00815453" w:rsidRPr="00E55FF6" w:rsidRDefault="00815453" w:rsidP="00E55FF6">
      <w:pPr>
        <w:rPr>
          <w:szCs w:val="24"/>
        </w:rPr>
      </w:pPr>
      <w:r>
        <w:rPr>
          <w:szCs w:val="24"/>
        </w:rPr>
        <w:t xml:space="preserve">La rémunération du maître d’œuvre est forfaitaire. </w:t>
      </w:r>
      <w:r w:rsidRPr="004B0FD1">
        <w:rPr>
          <w:szCs w:val="24"/>
        </w:rPr>
        <w:t>Ce forfait est exclusif de tout autre émolument ou remboursement de frais au titre de la même mission.</w:t>
      </w:r>
      <w:r>
        <w:rPr>
          <w:szCs w:val="24"/>
        </w:rPr>
        <w:t xml:space="preserve"> </w:t>
      </w:r>
      <w:r w:rsidRPr="004B0FD1">
        <w:rPr>
          <w:szCs w:val="24"/>
        </w:rPr>
        <w:t xml:space="preserve">Le </w:t>
      </w:r>
      <w:r>
        <w:rPr>
          <w:szCs w:val="24"/>
        </w:rPr>
        <w:t>Titulaire</w:t>
      </w:r>
      <w:r w:rsidRPr="004B0FD1">
        <w:rPr>
          <w:szCs w:val="24"/>
        </w:rPr>
        <w:t xml:space="preserve"> s’engage à ne percevoir aucune autre rémunération dans le cadre défini par ce marché.</w:t>
      </w:r>
    </w:p>
    <w:p w14:paraId="1EAAFA10" w14:textId="77777777" w:rsidR="00815453" w:rsidRDefault="00815453" w:rsidP="00A04B3A">
      <w:pPr>
        <w:pStyle w:val="Titre3"/>
      </w:pPr>
      <w:bookmarkStart w:id="154" w:name="_Toc202175812"/>
      <w:r>
        <w:t>Forfait provisoire de rémunération</w:t>
      </w:r>
      <w:bookmarkEnd w:id="154"/>
    </w:p>
    <w:p w14:paraId="2047F182" w14:textId="77777777" w:rsidR="00815453" w:rsidRDefault="00815453" w:rsidP="00815453">
      <w:pPr>
        <w:rPr>
          <w:szCs w:val="19"/>
        </w:rPr>
      </w:pPr>
      <w:r w:rsidRPr="006E61B0">
        <w:rPr>
          <w:szCs w:val="19"/>
        </w:rPr>
        <w:t>Le forfait de rémunération fixé dans l'acte d'engagement, est provisoire, conformément aux dispositions</w:t>
      </w:r>
      <w:r w:rsidRPr="006E61B0">
        <w:rPr>
          <w:color w:val="000000" w:themeColor="text1"/>
          <w:szCs w:val="19"/>
        </w:rPr>
        <w:t xml:space="preserve"> </w:t>
      </w:r>
      <w:r w:rsidR="00C1308B">
        <w:rPr>
          <w:color w:val="000000" w:themeColor="text1"/>
          <w:szCs w:val="19"/>
        </w:rPr>
        <w:t>de l’article</w:t>
      </w:r>
      <w:r w:rsidRPr="006E61B0">
        <w:rPr>
          <w:color w:val="000000" w:themeColor="text1"/>
          <w:szCs w:val="19"/>
        </w:rPr>
        <w:t xml:space="preserve"> R. 2432-7 du </w:t>
      </w:r>
      <w:r>
        <w:rPr>
          <w:color w:val="000000" w:themeColor="text1"/>
          <w:szCs w:val="19"/>
        </w:rPr>
        <w:t>c</w:t>
      </w:r>
      <w:r w:rsidRPr="006E61B0">
        <w:rPr>
          <w:color w:val="000000" w:themeColor="text1"/>
          <w:szCs w:val="19"/>
        </w:rPr>
        <w:t>ode de la commande publique</w:t>
      </w:r>
      <w:r w:rsidRPr="006E61B0">
        <w:rPr>
          <w:szCs w:val="19"/>
        </w:rPr>
        <w:t>.</w:t>
      </w:r>
    </w:p>
    <w:p w14:paraId="0308DCD3" w14:textId="77777777" w:rsidR="00815453" w:rsidRPr="006E61B0" w:rsidRDefault="00815453" w:rsidP="00815453">
      <w:pPr>
        <w:rPr>
          <w:szCs w:val="19"/>
        </w:rPr>
      </w:pPr>
    </w:p>
    <w:p w14:paraId="060C40E7" w14:textId="25B90839" w:rsidR="00815453" w:rsidRDefault="00815453" w:rsidP="00815453">
      <w:pPr>
        <w:rPr>
          <w:szCs w:val="19"/>
        </w:rPr>
      </w:pPr>
      <w:r w:rsidRPr="006E61B0">
        <w:rPr>
          <w:szCs w:val="19"/>
        </w:rPr>
        <w:lastRenderedPageBreak/>
        <w:t xml:space="preserve">Le montant du forfait provisoire de rémunération </w:t>
      </w:r>
      <w:r>
        <w:rPr>
          <w:szCs w:val="19"/>
        </w:rPr>
        <w:t>a été</w:t>
      </w:r>
      <w:r w:rsidRPr="006E61B0">
        <w:rPr>
          <w:szCs w:val="19"/>
        </w:rPr>
        <w:t xml:space="preserve"> établi en tenant compte des éléments portés à la connaissance du maître d'œuvre lors de la passation du marché,</w:t>
      </w:r>
      <w:r>
        <w:rPr>
          <w:szCs w:val="19"/>
        </w:rPr>
        <w:t xml:space="preserve"> tels que :</w:t>
      </w:r>
    </w:p>
    <w:p w14:paraId="467D3B76" w14:textId="77777777" w:rsidR="00E55FF6" w:rsidRPr="006E61B0" w:rsidRDefault="00E55FF6" w:rsidP="00815453">
      <w:pPr>
        <w:rPr>
          <w:szCs w:val="19"/>
        </w:rPr>
      </w:pPr>
    </w:p>
    <w:p w14:paraId="1F22A4E1" w14:textId="77777777" w:rsidR="00815453" w:rsidRPr="006E61B0" w:rsidRDefault="00815453" w:rsidP="00150F44">
      <w:pPr>
        <w:numPr>
          <w:ilvl w:val="0"/>
          <w:numId w:val="10"/>
        </w:numPr>
        <w:rPr>
          <w:szCs w:val="19"/>
        </w:rPr>
      </w:pPr>
      <w:r>
        <w:rPr>
          <w:szCs w:val="19"/>
        </w:rPr>
        <w:t xml:space="preserve">le </w:t>
      </w:r>
      <w:r w:rsidRPr="006E61B0">
        <w:rPr>
          <w:szCs w:val="19"/>
        </w:rPr>
        <w:t>co</w:t>
      </w:r>
      <w:r>
        <w:rPr>
          <w:szCs w:val="19"/>
        </w:rPr>
        <w:t xml:space="preserve">ntenu de la mission fixée par le marché </w:t>
      </w:r>
      <w:r w:rsidRPr="006E61B0">
        <w:rPr>
          <w:szCs w:val="19"/>
        </w:rPr>
        <w:t>;</w:t>
      </w:r>
    </w:p>
    <w:p w14:paraId="0F1C16BC" w14:textId="77777777" w:rsidR="00815453" w:rsidRPr="006E61B0" w:rsidRDefault="00815453" w:rsidP="00150F44">
      <w:pPr>
        <w:numPr>
          <w:ilvl w:val="0"/>
          <w:numId w:val="10"/>
        </w:numPr>
        <w:rPr>
          <w:szCs w:val="19"/>
        </w:rPr>
      </w:pPr>
      <w:r>
        <w:rPr>
          <w:szCs w:val="19"/>
        </w:rPr>
        <w:t xml:space="preserve">le </w:t>
      </w:r>
      <w:r w:rsidRPr="006E61B0">
        <w:rPr>
          <w:szCs w:val="19"/>
        </w:rPr>
        <w:t>programme ;</w:t>
      </w:r>
    </w:p>
    <w:p w14:paraId="43A0EE12" w14:textId="77777777" w:rsidR="00815453" w:rsidRPr="006E61B0" w:rsidRDefault="00815453" w:rsidP="00150F44">
      <w:pPr>
        <w:numPr>
          <w:ilvl w:val="0"/>
          <w:numId w:val="10"/>
        </w:numPr>
        <w:rPr>
          <w:szCs w:val="19"/>
        </w:rPr>
      </w:pPr>
      <w:r>
        <w:rPr>
          <w:szCs w:val="19"/>
        </w:rPr>
        <w:t xml:space="preserve">la </w:t>
      </w:r>
      <w:r w:rsidRPr="006E61B0">
        <w:rPr>
          <w:szCs w:val="19"/>
        </w:rPr>
        <w:t>part</w:t>
      </w:r>
      <w:r>
        <w:rPr>
          <w:szCs w:val="19"/>
        </w:rPr>
        <w:t xml:space="preserve"> de </w:t>
      </w:r>
      <w:r w:rsidRPr="006E61B0">
        <w:rPr>
          <w:szCs w:val="19"/>
        </w:rPr>
        <w:t xml:space="preserve">l'enveloppe financière prévisionnelle </w:t>
      </w:r>
      <w:r>
        <w:rPr>
          <w:szCs w:val="19"/>
        </w:rPr>
        <w:t xml:space="preserve">affectée aux travaux </w:t>
      </w:r>
      <w:r w:rsidRPr="006E61B0">
        <w:rPr>
          <w:szCs w:val="19"/>
        </w:rPr>
        <w:t>fixée par le maître d'ouvrage ;</w:t>
      </w:r>
    </w:p>
    <w:p w14:paraId="0FD9FA7A" w14:textId="77777777" w:rsidR="00815453" w:rsidRPr="006E61B0" w:rsidRDefault="00815453" w:rsidP="00150F44">
      <w:pPr>
        <w:numPr>
          <w:ilvl w:val="0"/>
          <w:numId w:val="10"/>
        </w:numPr>
        <w:rPr>
          <w:szCs w:val="19"/>
        </w:rPr>
      </w:pPr>
      <w:r>
        <w:rPr>
          <w:szCs w:val="19"/>
        </w:rPr>
        <w:t xml:space="preserve">les </w:t>
      </w:r>
      <w:r w:rsidRPr="006E61B0">
        <w:rPr>
          <w:szCs w:val="19"/>
        </w:rPr>
        <w:t>éléments de complexité liés aux contraintes du contexte local et à l'insertion du projet dans l'environnement, à la nature et à la spécificité du projet et résultant des exigences contractuelles ;</w:t>
      </w:r>
    </w:p>
    <w:p w14:paraId="386AD284" w14:textId="77777777" w:rsidR="00815453" w:rsidRPr="006E61B0" w:rsidRDefault="00815453" w:rsidP="00150F44">
      <w:pPr>
        <w:numPr>
          <w:ilvl w:val="0"/>
          <w:numId w:val="10"/>
        </w:numPr>
        <w:rPr>
          <w:szCs w:val="19"/>
        </w:rPr>
      </w:pPr>
      <w:r>
        <w:rPr>
          <w:szCs w:val="19"/>
        </w:rPr>
        <w:t xml:space="preserve">les </w:t>
      </w:r>
      <w:r w:rsidRPr="006E61B0">
        <w:rPr>
          <w:szCs w:val="19"/>
        </w:rPr>
        <w:t>délais des études du maître d'œuvre et délai de leur approbation par le maître d'ouvrage ;</w:t>
      </w:r>
    </w:p>
    <w:p w14:paraId="751AF4A1" w14:textId="77777777" w:rsidR="00815453" w:rsidRPr="006E61B0" w:rsidRDefault="00815453" w:rsidP="00150F44">
      <w:pPr>
        <w:numPr>
          <w:ilvl w:val="0"/>
          <w:numId w:val="10"/>
        </w:numPr>
        <w:rPr>
          <w:szCs w:val="19"/>
        </w:rPr>
      </w:pPr>
      <w:r>
        <w:rPr>
          <w:szCs w:val="19"/>
        </w:rPr>
        <w:t xml:space="preserve">les </w:t>
      </w:r>
      <w:r w:rsidRPr="006E61B0">
        <w:rPr>
          <w:szCs w:val="19"/>
        </w:rPr>
        <w:t xml:space="preserve">modes </w:t>
      </w:r>
      <w:r w:rsidRPr="006E61B0">
        <w:rPr>
          <w:color w:val="000000" w:themeColor="text1"/>
          <w:szCs w:val="19"/>
        </w:rPr>
        <w:t xml:space="preserve">prévisionnels de dévolution et de passation </w:t>
      </w:r>
      <w:r w:rsidRPr="006E61B0">
        <w:rPr>
          <w:szCs w:val="19"/>
        </w:rPr>
        <w:t>des marchés de travaux ;</w:t>
      </w:r>
    </w:p>
    <w:p w14:paraId="2627CD29" w14:textId="77777777" w:rsidR="00815453" w:rsidRPr="006E61B0" w:rsidRDefault="00815453" w:rsidP="00150F44">
      <w:pPr>
        <w:numPr>
          <w:ilvl w:val="0"/>
          <w:numId w:val="10"/>
        </w:numPr>
        <w:rPr>
          <w:szCs w:val="19"/>
        </w:rPr>
      </w:pPr>
      <w:r>
        <w:rPr>
          <w:szCs w:val="19"/>
        </w:rPr>
        <w:t xml:space="preserve">la </w:t>
      </w:r>
      <w:r w:rsidRPr="006E61B0">
        <w:rPr>
          <w:szCs w:val="19"/>
        </w:rPr>
        <w:t>durée prévisionnelle d'exécution des travaux, et leur éventuel phasage ;</w:t>
      </w:r>
    </w:p>
    <w:p w14:paraId="5FF65D5B" w14:textId="77777777" w:rsidR="00815453" w:rsidRPr="006E61B0" w:rsidRDefault="00815453" w:rsidP="00150F44">
      <w:pPr>
        <w:numPr>
          <w:ilvl w:val="0"/>
          <w:numId w:val="10"/>
        </w:numPr>
        <w:rPr>
          <w:szCs w:val="19"/>
        </w:rPr>
      </w:pPr>
      <w:r>
        <w:rPr>
          <w:szCs w:val="19"/>
        </w:rPr>
        <w:t xml:space="preserve">le </w:t>
      </w:r>
      <w:r w:rsidRPr="006E61B0">
        <w:rPr>
          <w:szCs w:val="19"/>
        </w:rPr>
        <w:t>découpage éventuel de l'opération en plusieurs tranches de réalisation ;</w:t>
      </w:r>
    </w:p>
    <w:p w14:paraId="0968667F" w14:textId="77777777" w:rsidR="00815453" w:rsidRPr="006E61B0" w:rsidRDefault="00815453" w:rsidP="00150F44">
      <w:pPr>
        <w:numPr>
          <w:ilvl w:val="0"/>
          <w:numId w:val="10"/>
        </w:numPr>
        <w:rPr>
          <w:szCs w:val="19"/>
        </w:rPr>
      </w:pPr>
      <w:r>
        <w:rPr>
          <w:szCs w:val="19"/>
        </w:rPr>
        <w:t xml:space="preserve">la </w:t>
      </w:r>
      <w:r w:rsidRPr="006E61B0">
        <w:rPr>
          <w:szCs w:val="19"/>
        </w:rPr>
        <w:t>continuité du déroulement de l'opération ;</w:t>
      </w:r>
    </w:p>
    <w:p w14:paraId="0530C1F9" w14:textId="77777777" w:rsidR="00815453" w:rsidRPr="006E61B0" w:rsidRDefault="00815453" w:rsidP="00150F44">
      <w:pPr>
        <w:numPr>
          <w:ilvl w:val="0"/>
          <w:numId w:val="10"/>
        </w:numPr>
        <w:rPr>
          <w:szCs w:val="19"/>
        </w:rPr>
      </w:pPr>
      <w:r>
        <w:rPr>
          <w:szCs w:val="19"/>
        </w:rPr>
        <w:t>les coû</w:t>
      </w:r>
      <w:r w:rsidRPr="006E61B0">
        <w:rPr>
          <w:szCs w:val="19"/>
        </w:rPr>
        <w:t xml:space="preserve">ts en matière d’assurance pesant sur la </w:t>
      </w:r>
      <w:r>
        <w:rPr>
          <w:szCs w:val="19"/>
        </w:rPr>
        <w:t>maîtrise</w:t>
      </w:r>
      <w:r w:rsidRPr="006E61B0">
        <w:rPr>
          <w:szCs w:val="19"/>
        </w:rPr>
        <w:t xml:space="preserve"> d’œuvre. </w:t>
      </w:r>
    </w:p>
    <w:p w14:paraId="3A8E2AE6" w14:textId="77777777" w:rsidR="00815453" w:rsidRDefault="00815453" w:rsidP="00815453"/>
    <w:p w14:paraId="7B10914B" w14:textId="77777777" w:rsidR="00815453" w:rsidRPr="00411801" w:rsidRDefault="00815453" w:rsidP="00815453">
      <w:r w:rsidRPr="006E61B0">
        <w:t xml:space="preserve">Ce forfait provisoire pourra être modifié en cas d’évènements affectant la réalisation du marché avant la fixation du forfait définitif, conformément aux dispositions </w:t>
      </w:r>
      <w:r w:rsidRPr="006E61B0">
        <w:rPr>
          <w:color w:val="000000" w:themeColor="text1"/>
        </w:rPr>
        <w:t xml:space="preserve">des articles R. 2194-2, R. 2194-5, R. 2194-7 et R. 2194-8 du </w:t>
      </w:r>
      <w:r>
        <w:rPr>
          <w:color w:val="000000" w:themeColor="text1"/>
        </w:rPr>
        <w:t>c</w:t>
      </w:r>
      <w:r w:rsidRPr="006E61B0">
        <w:rPr>
          <w:color w:val="000000" w:themeColor="text1"/>
        </w:rPr>
        <w:t>ode de la commande publique</w:t>
      </w:r>
      <w:r w:rsidRPr="006E61B0">
        <w:rPr>
          <w:color w:val="F79646" w:themeColor="accent6"/>
        </w:rPr>
        <w:t xml:space="preserve"> </w:t>
      </w:r>
      <w:r w:rsidRPr="006E61B0">
        <w:t xml:space="preserve">et selon les modalités définies </w:t>
      </w:r>
      <w:r w:rsidRPr="001804C9">
        <w:t xml:space="preserve">aux articles </w:t>
      </w:r>
      <w:r w:rsidR="001804C9" w:rsidRPr="001804C9">
        <w:t>10.1.1</w:t>
      </w:r>
      <w:r w:rsidRPr="001804C9">
        <w:t xml:space="preserve"> et </w:t>
      </w:r>
      <w:r w:rsidR="001804C9" w:rsidRPr="001804C9">
        <w:t>10.1.2 du CC</w:t>
      </w:r>
      <w:r w:rsidRPr="001804C9">
        <w:t>P.</w:t>
      </w:r>
    </w:p>
    <w:p w14:paraId="45A2DEFC" w14:textId="77777777" w:rsidR="00815453" w:rsidRDefault="00815453" w:rsidP="00A04B3A">
      <w:pPr>
        <w:pStyle w:val="Titre3"/>
      </w:pPr>
      <w:bookmarkStart w:id="155" w:name="_Toc202175813"/>
      <w:r>
        <w:t>Fixation du coût prévisionnel des travaux et du forfait définitif de rémunération – Clause de réexamen</w:t>
      </w:r>
      <w:bookmarkEnd w:id="155"/>
      <w:r>
        <w:t xml:space="preserve"> </w:t>
      </w:r>
    </w:p>
    <w:p w14:paraId="14514364" w14:textId="77777777" w:rsidR="00815453" w:rsidRPr="006E61B0" w:rsidRDefault="00815453" w:rsidP="00815453">
      <w:pPr>
        <w:tabs>
          <w:tab w:val="left" w:pos="720"/>
          <w:tab w:val="left" w:pos="1080"/>
        </w:tabs>
        <w:rPr>
          <w:rFonts w:cs="Arial"/>
          <w:szCs w:val="19"/>
        </w:rPr>
      </w:pPr>
      <w:r w:rsidRPr="006E61B0">
        <w:rPr>
          <w:rFonts w:cs="Arial"/>
          <w:szCs w:val="19"/>
        </w:rPr>
        <w:t>La rémunération provisoire devient définitive lors de l'acceptation par le maître d'ouvrage de l'APD et de l'engagement du maître d'œuvre sur le coût prévisionnel des travaux.</w:t>
      </w:r>
    </w:p>
    <w:p w14:paraId="0C92FEA4" w14:textId="77777777" w:rsidR="00815453" w:rsidRDefault="00815453" w:rsidP="00815453">
      <w:pPr>
        <w:tabs>
          <w:tab w:val="left" w:pos="720"/>
          <w:tab w:val="left" w:pos="1080"/>
        </w:tabs>
        <w:rPr>
          <w:rFonts w:cs="Arial"/>
          <w:color w:val="000000" w:themeColor="text1"/>
          <w:szCs w:val="19"/>
        </w:rPr>
      </w:pPr>
    </w:p>
    <w:p w14:paraId="7E3F8C9A" w14:textId="77777777" w:rsidR="00815453" w:rsidRPr="00DC08E7" w:rsidRDefault="00815453" w:rsidP="00815453">
      <w:pPr>
        <w:tabs>
          <w:tab w:val="left" w:pos="720"/>
          <w:tab w:val="left" w:pos="1080"/>
        </w:tabs>
        <w:rPr>
          <w:rFonts w:cs="Arial"/>
          <w:color w:val="000000" w:themeColor="text1"/>
          <w:szCs w:val="19"/>
        </w:rPr>
      </w:pPr>
      <w:r w:rsidRPr="00DC08E7">
        <w:rPr>
          <w:rFonts w:cs="Arial"/>
          <w:color w:val="000000" w:themeColor="text1"/>
          <w:szCs w:val="19"/>
        </w:rPr>
        <w:t xml:space="preserve">Afin d’établir le cout prévisionnel des travaux, l’estimation définitive du cout prévisionnel des travaux (EDC) fournie par le </w:t>
      </w:r>
      <w:r>
        <w:rPr>
          <w:rFonts w:cs="Arial"/>
          <w:color w:val="000000" w:themeColor="text1"/>
          <w:szCs w:val="19"/>
        </w:rPr>
        <w:t>maître</w:t>
      </w:r>
      <w:r w:rsidRPr="00DC08E7">
        <w:rPr>
          <w:rFonts w:cs="Arial"/>
          <w:color w:val="000000" w:themeColor="text1"/>
          <w:szCs w:val="19"/>
        </w:rPr>
        <w:t xml:space="preserve"> d’œuvre lors des études d’avant-projet distingue :</w:t>
      </w:r>
    </w:p>
    <w:p w14:paraId="6701E488" w14:textId="77777777" w:rsidR="00815453" w:rsidRPr="00715FBC" w:rsidRDefault="00815453" w:rsidP="00150F44">
      <w:pPr>
        <w:numPr>
          <w:ilvl w:val="0"/>
          <w:numId w:val="10"/>
        </w:numPr>
        <w:rPr>
          <w:szCs w:val="19"/>
        </w:rPr>
      </w:pPr>
      <w:r w:rsidRPr="00715FBC">
        <w:rPr>
          <w:szCs w:val="19"/>
        </w:rPr>
        <w:t>le Cout des Travaux Indispensables à la réalisation de l’ouvrage selon les données du programme initial (CTI) ;</w:t>
      </w:r>
    </w:p>
    <w:p w14:paraId="4EA92785" w14:textId="77777777" w:rsidR="00815453" w:rsidRPr="00715FBC" w:rsidRDefault="00815453" w:rsidP="00150F44">
      <w:pPr>
        <w:numPr>
          <w:ilvl w:val="0"/>
          <w:numId w:val="10"/>
        </w:numPr>
        <w:rPr>
          <w:szCs w:val="19"/>
        </w:rPr>
      </w:pPr>
      <w:r w:rsidRPr="00715FBC">
        <w:rPr>
          <w:szCs w:val="19"/>
        </w:rPr>
        <w:t>le Cout des Travaux complémentaires nés des Aléas et sujétions apparus pendant les études de conception  (CTA) ;</w:t>
      </w:r>
    </w:p>
    <w:p w14:paraId="4A5E0BA8" w14:textId="77777777" w:rsidR="00815453" w:rsidRPr="00DC08E7" w:rsidRDefault="00815453" w:rsidP="00150F44">
      <w:pPr>
        <w:numPr>
          <w:ilvl w:val="0"/>
          <w:numId w:val="10"/>
        </w:numPr>
        <w:rPr>
          <w:rFonts w:cs="Arial"/>
          <w:color w:val="000000" w:themeColor="text1"/>
          <w:szCs w:val="19"/>
        </w:rPr>
      </w:pPr>
      <w:r w:rsidRPr="00715FBC">
        <w:rPr>
          <w:szCs w:val="19"/>
        </w:rPr>
        <w:t>le Cout de</w:t>
      </w:r>
      <w:r w:rsidRPr="00DC08E7">
        <w:rPr>
          <w:rFonts w:cs="Arial"/>
          <w:color w:val="000000" w:themeColor="text1"/>
          <w:szCs w:val="19"/>
        </w:rPr>
        <w:t xml:space="preserve">s </w:t>
      </w:r>
      <w:r>
        <w:rPr>
          <w:rFonts w:cs="Arial"/>
          <w:color w:val="000000" w:themeColor="text1"/>
          <w:szCs w:val="19"/>
        </w:rPr>
        <w:t>T</w:t>
      </w:r>
      <w:r w:rsidRPr="00DC08E7">
        <w:rPr>
          <w:rFonts w:cs="Arial"/>
          <w:color w:val="000000" w:themeColor="text1"/>
          <w:szCs w:val="19"/>
        </w:rPr>
        <w:t xml:space="preserve">ravaux </w:t>
      </w:r>
      <w:r>
        <w:rPr>
          <w:rFonts w:cs="Arial"/>
          <w:color w:val="000000" w:themeColor="text1"/>
          <w:szCs w:val="19"/>
        </w:rPr>
        <w:t xml:space="preserve">complémentaires </w:t>
      </w:r>
      <w:r w:rsidRPr="00DC08E7">
        <w:rPr>
          <w:rFonts w:cs="Arial"/>
          <w:color w:val="000000" w:themeColor="text1"/>
          <w:szCs w:val="19"/>
        </w:rPr>
        <w:t xml:space="preserve">nés des </w:t>
      </w:r>
      <w:r>
        <w:rPr>
          <w:rFonts w:cs="Arial"/>
          <w:color w:val="000000" w:themeColor="text1"/>
          <w:szCs w:val="19"/>
        </w:rPr>
        <w:t>M</w:t>
      </w:r>
      <w:r w:rsidRPr="00DC08E7">
        <w:rPr>
          <w:rFonts w:cs="Arial"/>
          <w:color w:val="000000" w:themeColor="text1"/>
          <w:szCs w:val="19"/>
        </w:rPr>
        <w:t xml:space="preserve">odifications de programme validées par le </w:t>
      </w:r>
      <w:r>
        <w:rPr>
          <w:rFonts w:cs="Arial"/>
          <w:color w:val="000000" w:themeColor="text1"/>
          <w:szCs w:val="19"/>
        </w:rPr>
        <w:t>maître</w:t>
      </w:r>
      <w:r w:rsidRPr="00DC08E7">
        <w:rPr>
          <w:rFonts w:cs="Arial"/>
          <w:color w:val="000000" w:themeColor="text1"/>
          <w:szCs w:val="19"/>
        </w:rPr>
        <w:t xml:space="preserve"> d’ouvrage (CTM)</w:t>
      </w:r>
      <w:r>
        <w:rPr>
          <w:rFonts w:cs="Arial"/>
          <w:color w:val="000000" w:themeColor="text1"/>
          <w:szCs w:val="19"/>
        </w:rPr>
        <w:t>.</w:t>
      </w:r>
    </w:p>
    <w:p w14:paraId="14F20CEB" w14:textId="77777777" w:rsidR="00815453" w:rsidRDefault="00815453" w:rsidP="00815453">
      <w:pPr>
        <w:tabs>
          <w:tab w:val="left" w:pos="720"/>
          <w:tab w:val="left" w:pos="1080"/>
        </w:tabs>
        <w:rPr>
          <w:rFonts w:cs="Arial"/>
          <w:szCs w:val="19"/>
        </w:rPr>
      </w:pPr>
      <w:r w:rsidRPr="008651CA">
        <w:rPr>
          <w:rFonts w:cs="Arial"/>
          <w:szCs w:val="19"/>
        </w:rPr>
        <w:t xml:space="preserve">Le montant du cout prévisionnel des travaux ainsi que le montant de la rémunération définitive du </w:t>
      </w:r>
      <w:r>
        <w:rPr>
          <w:rFonts w:cs="Arial"/>
          <w:szCs w:val="19"/>
        </w:rPr>
        <w:t>maître</w:t>
      </w:r>
      <w:r w:rsidRPr="008651CA">
        <w:rPr>
          <w:rFonts w:cs="Arial"/>
          <w:szCs w:val="19"/>
        </w:rPr>
        <w:t xml:space="preserve"> d’œuvre sont arrêtés par avenant dans le délai </w:t>
      </w:r>
      <w:r>
        <w:rPr>
          <w:rFonts w:cs="Arial"/>
          <w:szCs w:val="19"/>
        </w:rPr>
        <w:t>d’un (1) mois</w:t>
      </w:r>
      <w:r w:rsidRPr="008651CA">
        <w:rPr>
          <w:rFonts w:cs="Arial"/>
          <w:szCs w:val="19"/>
        </w:rPr>
        <w:t xml:space="preserve"> suivant la validation des études d’avant-projet définitif. </w:t>
      </w:r>
    </w:p>
    <w:p w14:paraId="24E64187" w14:textId="77777777" w:rsidR="00815453" w:rsidRPr="008651CA" w:rsidRDefault="00815453" w:rsidP="00815453">
      <w:pPr>
        <w:tabs>
          <w:tab w:val="left" w:pos="720"/>
          <w:tab w:val="left" w:pos="1080"/>
        </w:tabs>
        <w:rPr>
          <w:rFonts w:cs="Arial"/>
          <w:szCs w:val="19"/>
        </w:rPr>
      </w:pPr>
    </w:p>
    <w:p w14:paraId="306CADB0" w14:textId="77777777" w:rsidR="00815453" w:rsidRPr="00FF4A37" w:rsidRDefault="00815453" w:rsidP="00815453">
      <w:pPr>
        <w:tabs>
          <w:tab w:val="left" w:pos="720"/>
          <w:tab w:val="left" w:pos="1080"/>
        </w:tabs>
        <w:rPr>
          <w:color w:val="000000" w:themeColor="text1"/>
          <w:szCs w:val="19"/>
        </w:rPr>
      </w:pPr>
      <w:r w:rsidRPr="008651CA">
        <w:rPr>
          <w:rFonts w:cs="Arial"/>
          <w:szCs w:val="19"/>
        </w:rPr>
        <w:t xml:space="preserve">Pour passer de la rémunération provisoire à la </w:t>
      </w:r>
      <w:r>
        <w:rPr>
          <w:rFonts w:cs="Arial"/>
          <w:szCs w:val="19"/>
        </w:rPr>
        <w:t xml:space="preserve">rémunération </w:t>
      </w:r>
      <w:r w:rsidRPr="008651CA">
        <w:rPr>
          <w:rFonts w:cs="Arial"/>
          <w:szCs w:val="19"/>
        </w:rPr>
        <w:t xml:space="preserve">définitive, les parties conviennent de modifier le marché conformément à l’article </w:t>
      </w:r>
      <w:r w:rsidRPr="00E02AA2">
        <w:rPr>
          <w:rFonts w:cs="Arial"/>
          <w:szCs w:val="19"/>
        </w:rPr>
        <w:t xml:space="preserve">R. 2194-1 du </w:t>
      </w:r>
      <w:r>
        <w:rPr>
          <w:rFonts w:cs="Arial"/>
          <w:szCs w:val="19"/>
        </w:rPr>
        <w:t>c</w:t>
      </w:r>
      <w:r w:rsidRPr="00E02AA2">
        <w:rPr>
          <w:rFonts w:cs="Arial"/>
          <w:szCs w:val="19"/>
        </w:rPr>
        <w:t xml:space="preserve">ode de la commande publique </w:t>
      </w:r>
      <w:r w:rsidRPr="008651CA">
        <w:rPr>
          <w:rFonts w:cs="Arial"/>
          <w:szCs w:val="19"/>
        </w:rPr>
        <w:t xml:space="preserve">en appliquant </w:t>
      </w:r>
      <w:r>
        <w:rPr>
          <w:rFonts w:cs="Arial"/>
          <w:szCs w:val="19"/>
        </w:rPr>
        <w:t xml:space="preserve">la clause de </w:t>
      </w:r>
      <w:r w:rsidRPr="00FF4A37">
        <w:rPr>
          <w:rFonts w:cs="Arial"/>
          <w:szCs w:val="19"/>
        </w:rPr>
        <w:t xml:space="preserve">réexamen suivante. </w:t>
      </w:r>
      <w:r w:rsidRPr="00FF4A37">
        <w:rPr>
          <w:color w:val="000000" w:themeColor="text1"/>
          <w:szCs w:val="19"/>
        </w:rPr>
        <w:t>Le montant définitif de la rémunération forfaitaire pour la mission de base est calculé dans les conditions suivantes :</w:t>
      </w:r>
    </w:p>
    <w:p w14:paraId="54500404" w14:textId="77777777" w:rsidR="00815453" w:rsidRDefault="00815453" w:rsidP="00815453">
      <w:pPr>
        <w:ind w:firstLine="567"/>
        <w:jc w:val="center"/>
        <w:rPr>
          <w:color w:val="000000" w:themeColor="text1"/>
          <w:szCs w:val="19"/>
        </w:rPr>
      </w:pPr>
      <w:r w:rsidRPr="00FF4A37">
        <w:rPr>
          <w:bCs/>
          <w:color w:val="000000" w:themeColor="text1"/>
          <w:szCs w:val="19"/>
        </w:rPr>
        <w:t>Forfait définitif de rémunération</w:t>
      </w:r>
      <w:r w:rsidRPr="00FF4A37">
        <w:rPr>
          <w:color w:val="000000" w:themeColor="text1"/>
          <w:szCs w:val="19"/>
        </w:rPr>
        <w:t xml:space="preserve"> = </w:t>
      </w:r>
      <w:r w:rsidR="003F0143" w:rsidRPr="00FF4A37">
        <w:rPr>
          <w:szCs w:val="19"/>
        </w:rPr>
        <w:t xml:space="preserve">cout prévisionnel des travaux arrêté par le maître d’ouvrage après la validation des études d’avant-projet (CPT) </w:t>
      </w:r>
      <w:r w:rsidRPr="00FF4A37">
        <w:rPr>
          <w:b/>
          <w:bCs/>
          <w:color w:val="000000" w:themeColor="text1"/>
          <w:szCs w:val="19"/>
        </w:rPr>
        <w:t>x</w:t>
      </w:r>
      <w:r w:rsidRPr="00FF4A37">
        <w:rPr>
          <w:color w:val="000000" w:themeColor="text1"/>
          <w:szCs w:val="19"/>
        </w:rPr>
        <w:t xml:space="preserve"> (Forfait provisoire / </w:t>
      </w:r>
      <w:r w:rsidR="003F0143" w:rsidRPr="00FF4A37">
        <w:t>part de l’enveloppe financière prévisionnelle affectée aux travaux et définie par le maître d’ouvrage (PEFPT)</w:t>
      </w:r>
      <w:r w:rsidRPr="00FF4A37">
        <w:rPr>
          <w:color w:val="000000" w:themeColor="text1"/>
          <w:szCs w:val="19"/>
        </w:rPr>
        <w:t>)</w:t>
      </w:r>
    </w:p>
    <w:p w14:paraId="1CB6E772" w14:textId="77777777" w:rsidR="00815453" w:rsidRDefault="00815453" w:rsidP="00A04B3A">
      <w:pPr>
        <w:pStyle w:val="Titre2"/>
        <w:ind w:left="718"/>
      </w:pPr>
      <w:bookmarkStart w:id="156" w:name="_Toc202175814"/>
      <w:r>
        <w:t>Engagements du maître d’œuvre</w:t>
      </w:r>
      <w:bookmarkEnd w:id="156"/>
      <w:r>
        <w:t xml:space="preserve"> </w:t>
      </w:r>
    </w:p>
    <w:p w14:paraId="2FD9B9A9" w14:textId="77777777" w:rsidR="00815453" w:rsidRDefault="00815453" w:rsidP="00A04B3A">
      <w:pPr>
        <w:pStyle w:val="Titre3"/>
      </w:pPr>
      <w:bookmarkStart w:id="157" w:name="_Toc202175815"/>
      <w:r>
        <w:t xml:space="preserve">Engagement </w:t>
      </w:r>
      <w:r w:rsidRPr="00147EE4">
        <w:t>du maître d’œuvre sur le respect du cout prévisionnel des travaux</w:t>
      </w:r>
      <w:bookmarkEnd w:id="157"/>
    </w:p>
    <w:p w14:paraId="4EB4598B" w14:textId="77777777" w:rsidR="00815453" w:rsidRPr="00E71F59" w:rsidRDefault="00815453" w:rsidP="00815453">
      <w:r>
        <w:t xml:space="preserve">Le maître d’œuvre s’engage à respecter le cout prévisionnel des travaux (CPT) à programme constant. Le contrôle de cet engagement s’opère en </w:t>
      </w:r>
      <w:r w:rsidRPr="009721FA">
        <w:t>comparant le cout cumulé des marchés de travaux (CMT) réajusté au cout prévisionnel des travaux assorti d’un taux de tolérance fixé à 5 %.</w:t>
      </w:r>
    </w:p>
    <w:p w14:paraId="77DBF878" w14:textId="77777777" w:rsidR="00815453" w:rsidRDefault="00815453" w:rsidP="00815453">
      <w:pPr>
        <w:rPr>
          <w:b/>
        </w:rPr>
      </w:pPr>
    </w:p>
    <w:p w14:paraId="4CD7FEAA" w14:textId="77777777" w:rsidR="00815453" w:rsidRDefault="00815453" w:rsidP="00815453">
      <w:pPr>
        <w:rPr>
          <w:b/>
        </w:rPr>
      </w:pPr>
      <w:r>
        <w:rPr>
          <w:b/>
        </w:rPr>
        <w:t xml:space="preserve">Calcul du coefficient de réajustement : </w:t>
      </w:r>
    </w:p>
    <w:p w14:paraId="1551AF54" w14:textId="77777777" w:rsidR="00815453" w:rsidRDefault="00815453" w:rsidP="00815453">
      <w:r>
        <w:t>Le réajustement du cout cumulé des marchés de travaux s’effectue par l’application d’un coefficient de réajustement calculé selon la formule suivante :</w:t>
      </w:r>
    </w:p>
    <w:p w14:paraId="0D4297D6" w14:textId="77777777" w:rsidR="00F76B3A" w:rsidRDefault="00F76B3A" w:rsidP="00F76B3A"/>
    <w:p w14:paraId="53370F4B" w14:textId="2E77EBC6" w:rsidR="00815453" w:rsidRPr="00F76B3A" w:rsidRDefault="00815453" w:rsidP="00F76B3A">
      <w:pPr>
        <w:rPr>
          <w:b/>
          <w:bCs/>
        </w:rPr>
      </w:pPr>
      <w:r>
        <w:t xml:space="preserve">Coefficient de réajustement = Index </w:t>
      </w:r>
      <w:r w:rsidR="00F76B3A" w:rsidRPr="00F76B3A">
        <w:rPr>
          <w:b/>
          <w:bCs/>
        </w:rPr>
        <w:t xml:space="preserve">09.1.2.1 </w:t>
      </w:r>
      <w:r w:rsidR="00F76B3A">
        <w:rPr>
          <w:b/>
          <w:bCs/>
        </w:rPr>
        <w:t>–</w:t>
      </w:r>
      <w:r w:rsidR="00F76B3A" w:rsidRPr="00F76B3A">
        <w:rPr>
          <w:b/>
          <w:bCs/>
        </w:rPr>
        <w:t xml:space="preserve"> </w:t>
      </w:r>
      <w:r w:rsidR="00F76B3A">
        <w:rPr>
          <w:b/>
          <w:bCs/>
        </w:rPr>
        <w:t>(</w:t>
      </w:r>
      <w:r w:rsidR="00F76B3A" w:rsidRPr="00F76B3A">
        <w:rPr>
          <w:b/>
          <w:bCs/>
        </w:rPr>
        <w:t>Appareils photo et caméras</w:t>
      </w:r>
      <w:r w:rsidR="00F76B3A">
        <w:rPr>
          <w:b/>
          <w:bCs/>
        </w:rPr>
        <w:t>)</w:t>
      </w:r>
      <w:r w:rsidR="00982EBB">
        <w:t xml:space="preserve"> </w:t>
      </w:r>
      <w:del w:id="158" w:author="Nathan HEBERT" w:date="2025-06-30T11:33:00Z">
        <w:r w:rsidR="00982EBB" w:rsidDel="003656F8">
          <w:delText xml:space="preserve"> </w:delText>
        </w:r>
      </w:del>
      <w:r w:rsidR="00F76B3A">
        <w:t>du</w:t>
      </w:r>
      <w:r>
        <w:t xml:space="preserve"> mois m0 du marché de maîtrise d’œuvre / Dernier Index</w:t>
      </w:r>
      <w:r w:rsidR="00F76B3A">
        <w:t xml:space="preserve"> </w:t>
      </w:r>
      <w:r w:rsidR="00F76B3A" w:rsidRPr="00F76B3A">
        <w:rPr>
          <w:b/>
          <w:bCs/>
        </w:rPr>
        <w:t>09.1.2.1 – (Appareils photo et caméras)</w:t>
      </w:r>
      <w:r>
        <w:t xml:space="preserve"> publié avant le dépôt des offres des marchés de travaux</w:t>
      </w:r>
    </w:p>
    <w:p w14:paraId="02529E78" w14:textId="77777777" w:rsidR="00815453" w:rsidRDefault="00815453" w:rsidP="00815453"/>
    <w:p w14:paraId="36961C7D" w14:textId="77777777" w:rsidR="00815453" w:rsidRDefault="00815453" w:rsidP="00815453">
      <w:r>
        <w:t xml:space="preserve">Le coefficient arrondi à l’entier supérieur est appliqué au cout cumulé des marchés de travaux. </w:t>
      </w:r>
    </w:p>
    <w:p w14:paraId="37CFB869" w14:textId="77777777" w:rsidR="00815453" w:rsidRDefault="00815453" w:rsidP="00815453">
      <w:pPr>
        <w:rPr>
          <w:b/>
        </w:rPr>
      </w:pPr>
    </w:p>
    <w:p w14:paraId="36E26C30" w14:textId="77777777" w:rsidR="00815453" w:rsidRDefault="00815453" w:rsidP="00815453">
      <w:pPr>
        <w:rPr>
          <w:b/>
        </w:rPr>
      </w:pPr>
      <w:r>
        <w:rPr>
          <w:b/>
        </w:rPr>
        <w:t xml:space="preserve">Calcul du seuil de tolérance sur le cout prévisionnel des travaux : </w:t>
      </w:r>
    </w:p>
    <w:p w14:paraId="275D3153" w14:textId="77777777" w:rsidR="00815453" w:rsidRDefault="00815453" w:rsidP="00815453">
      <w:pPr>
        <w:rPr>
          <w:color w:val="000000" w:themeColor="text1"/>
        </w:rPr>
      </w:pPr>
      <w:r w:rsidRPr="00DD5A7D">
        <w:rPr>
          <w:color w:val="000000" w:themeColor="text1"/>
        </w:rPr>
        <w:t>Le</w:t>
      </w:r>
      <w:r>
        <w:rPr>
          <w:color w:val="000000" w:themeColor="text1"/>
        </w:rPr>
        <w:t xml:space="preserve"> seuil de tolérance est calculé</w:t>
      </w:r>
      <w:r w:rsidRPr="00DD5A7D">
        <w:rPr>
          <w:color w:val="000000" w:themeColor="text1"/>
        </w:rPr>
        <w:t xml:space="preserve"> selon la formule suivante : </w:t>
      </w:r>
    </w:p>
    <w:p w14:paraId="3D3A065C" w14:textId="77777777" w:rsidR="00815453" w:rsidRPr="001804C9" w:rsidRDefault="00815453" w:rsidP="00815453">
      <w:pPr>
        <w:tabs>
          <w:tab w:val="left" w:pos="720"/>
          <w:tab w:val="left" w:pos="1047"/>
        </w:tabs>
        <w:jc w:val="center"/>
      </w:pPr>
      <w:r w:rsidRPr="009721FA">
        <w:rPr>
          <w:bCs/>
          <w:color w:val="000000" w:themeColor="text1"/>
        </w:rPr>
        <w:t>Seuil de tolérance =</w:t>
      </w:r>
      <w:r w:rsidRPr="009721FA">
        <w:rPr>
          <w:color w:val="000000" w:themeColor="text1"/>
        </w:rPr>
        <w:t xml:space="preserve"> </w:t>
      </w:r>
      <w:r w:rsidRPr="009721FA">
        <w:t xml:space="preserve">CPT </w:t>
      </w:r>
      <w:r w:rsidRPr="009721FA">
        <w:rPr>
          <w:color w:val="000000" w:themeColor="text1"/>
        </w:rPr>
        <w:t>x</w:t>
      </w:r>
      <w:r w:rsidRPr="009721FA">
        <w:t xml:space="preserve"> (1 + taux de tolérance défini à </w:t>
      </w:r>
      <w:r w:rsidRPr="001804C9">
        <w:t>l’article 11.2.1</w:t>
      </w:r>
      <w:r w:rsidR="001804C9">
        <w:t xml:space="preserve"> du CCP)</w:t>
      </w:r>
    </w:p>
    <w:p w14:paraId="7612BCA7" w14:textId="77777777" w:rsidR="00815453" w:rsidRDefault="00815453" w:rsidP="00815453">
      <w:pPr>
        <w:tabs>
          <w:tab w:val="left" w:pos="720"/>
          <w:tab w:val="left" w:pos="1047"/>
        </w:tabs>
        <w:rPr>
          <w:color w:val="000000" w:themeColor="text1"/>
        </w:rPr>
      </w:pPr>
    </w:p>
    <w:p w14:paraId="47DC4C93" w14:textId="77777777" w:rsidR="00815453" w:rsidRPr="009721FA" w:rsidRDefault="00815453" w:rsidP="00815453">
      <w:pPr>
        <w:tabs>
          <w:tab w:val="left" w:pos="720"/>
          <w:tab w:val="left" w:pos="1047"/>
        </w:tabs>
        <w:rPr>
          <w:color w:val="000000" w:themeColor="text1"/>
        </w:rPr>
      </w:pPr>
      <w:r>
        <w:t xml:space="preserve">En cas de dépassement du seuil de tolérance, si le maître d’ouvrage n’accepte pas les offres des soumissionnaires, il exige du maître d’œuvre une reprise gratuite des études qui, par des adaptations du projet </w:t>
      </w:r>
      <w:r>
        <w:lastRenderedPageBreak/>
        <w:t xml:space="preserve">compatibles avec les données, contraintes et exigences du programme, permettent d’atteindre à l’issue de nouvelles consultations, l’engagement pris en tenant compte du taux de tolérance.  </w:t>
      </w:r>
    </w:p>
    <w:p w14:paraId="6972919F" w14:textId="77777777" w:rsidR="00815453" w:rsidRDefault="00815453" w:rsidP="00815453"/>
    <w:p w14:paraId="6B496204" w14:textId="4A901ECB" w:rsidR="00815453" w:rsidRPr="00715FBC" w:rsidRDefault="00815453" w:rsidP="00815453">
      <w:pPr>
        <w:rPr>
          <w:rFonts w:cs="Arial"/>
          <w:color w:val="FF0000"/>
          <w:szCs w:val="19"/>
        </w:rPr>
      </w:pPr>
      <w:r w:rsidRPr="001804C9">
        <w:t>Si à l’issue de ces démarches, le maître d’œuvre s’avère être dans l’incapacité d’atteindre ces objectifs, le maître d’ouvrage met</w:t>
      </w:r>
      <w:r w:rsidRPr="001804C9">
        <w:rPr>
          <w:rFonts w:cs="Arial"/>
          <w:szCs w:val="19"/>
        </w:rPr>
        <w:t xml:space="preserve"> en œuvre l’article </w:t>
      </w:r>
      <w:r w:rsidR="00F97C06" w:rsidRPr="001804C9">
        <w:rPr>
          <w:rFonts w:cs="Arial"/>
          <w:szCs w:val="19"/>
        </w:rPr>
        <w:t>1</w:t>
      </w:r>
      <w:r w:rsidR="00F97C06">
        <w:rPr>
          <w:rFonts w:cs="Arial"/>
          <w:szCs w:val="19"/>
        </w:rPr>
        <w:t>8</w:t>
      </w:r>
      <w:r w:rsidR="00F97C06" w:rsidRPr="001804C9">
        <w:rPr>
          <w:rFonts w:cs="Arial"/>
          <w:szCs w:val="19"/>
        </w:rPr>
        <w:t xml:space="preserve"> </w:t>
      </w:r>
      <w:r w:rsidRPr="001804C9">
        <w:rPr>
          <w:rFonts w:cs="Arial"/>
          <w:szCs w:val="19"/>
        </w:rPr>
        <w:t xml:space="preserve">du CCP régissant </w:t>
      </w:r>
      <w:r w:rsidRPr="001804C9">
        <w:rPr>
          <w:rFonts w:cs="Arial"/>
          <w:color w:val="000000" w:themeColor="text1"/>
          <w:szCs w:val="19"/>
        </w:rPr>
        <w:t>les différends et les litiges.</w:t>
      </w:r>
    </w:p>
    <w:p w14:paraId="79422AD0" w14:textId="77777777" w:rsidR="00815453" w:rsidRDefault="00815453" w:rsidP="00A04B3A">
      <w:pPr>
        <w:pStyle w:val="Titre3"/>
      </w:pPr>
      <w:bookmarkStart w:id="159" w:name="_Toc202175816"/>
      <w:r w:rsidRPr="00F137D1">
        <w:t xml:space="preserve">Engagement du </w:t>
      </w:r>
      <w:r>
        <w:t>maître</w:t>
      </w:r>
      <w:r w:rsidRPr="00F137D1">
        <w:t xml:space="preserve"> d’œuvre sur le respect du </w:t>
      </w:r>
      <w:r>
        <w:t>coût cumulé des marchés de travaux</w:t>
      </w:r>
      <w:bookmarkEnd w:id="159"/>
    </w:p>
    <w:p w14:paraId="7A715509" w14:textId="77777777" w:rsidR="00815453" w:rsidRDefault="00815453" w:rsidP="00815453">
      <w:pPr>
        <w:rPr>
          <w:shd w:val="clear" w:color="auto" w:fill="FFFFFF" w:themeFill="background1"/>
        </w:rPr>
      </w:pPr>
      <w:r>
        <w:t>Le maître d’œuvre s’engage à respecter le coût cumulé des marchés de travaux. Le contrôle de cet engagement s’opère en comparant le cout total définitif de réalisation de référence au coût cumulé des marchés de travaux assorti d’un taux de tolérance fixé à 5%.</w:t>
      </w:r>
    </w:p>
    <w:p w14:paraId="68D834A0" w14:textId="77777777" w:rsidR="00815453" w:rsidRPr="00E71F59" w:rsidRDefault="00815453" w:rsidP="00815453"/>
    <w:p w14:paraId="4967CFCA" w14:textId="77777777" w:rsidR="00815453" w:rsidRPr="003B5E56" w:rsidRDefault="00815453" w:rsidP="00815453">
      <w:r w:rsidRPr="00E02AA2">
        <w:rPr>
          <w:color w:val="000000" w:themeColor="text1"/>
        </w:rPr>
        <w:t xml:space="preserve">Le cout total définitif de réalisation de référence correspond au coût total définitif de réalisation des travaux, hors révision de prix, diminuée des modifications des marchés de travaux relevant des catégories 1 et 2 définies à </w:t>
      </w:r>
      <w:r w:rsidRPr="003B5E56">
        <w:t xml:space="preserve">l’article </w:t>
      </w:r>
      <w:r w:rsidR="003B5E56" w:rsidRPr="003B5E56">
        <w:t>10.1.4 du CCP</w:t>
      </w:r>
      <w:r w:rsidRPr="003B5E56">
        <w:t xml:space="preserve">. </w:t>
      </w:r>
    </w:p>
    <w:p w14:paraId="2E9B6747" w14:textId="77777777" w:rsidR="00815453" w:rsidRDefault="00815453" w:rsidP="00815453">
      <w:pPr>
        <w:rPr>
          <w:color w:val="000000" w:themeColor="text1"/>
        </w:rPr>
      </w:pPr>
    </w:p>
    <w:p w14:paraId="1AD5E20A" w14:textId="77777777" w:rsidR="00815453" w:rsidRPr="00021438" w:rsidRDefault="00815453" w:rsidP="00815453">
      <w:pPr>
        <w:tabs>
          <w:tab w:val="left" w:pos="720"/>
          <w:tab w:val="left" w:pos="1047"/>
        </w:tabs>
        <w:rPr>
          <w:b/>
          <w:color w:val="000000" w:themeColor="text1"/>
        </w:rPr>
      </w:pPr>
      <w:r w:rsidRPr="00021438">
        <w:rPr>
          <w:b/>
          <w:color w:val="000000" w:themeColor="text1"/>
        </w:rPr>
        <w:t>Calcul du seuil de tolérance</w:t>
      </w:r>
      <w:r>
        <w:rPr>
          <w:b/>
          <w:color w:val="000000" w:themeColor="text1"/>
        </w:rPr>
        <w:t xml:space="preserve"> sur le coût cumulé des marchés de travaux :</w:t>
      </w:r>
    </w:p>
    <w:p w14:paraId="1A4D6BE8" w14:textId="77777777" w:rsidR="00815453" w:rsidRDefault="00815453" w:rsidP="00815453">
      <w:pPr>
        <w:tabs>
          <w:tab w:val="left" w:pos="720"/>
          <w:tab w:val="left" w:pos="1047"/>
        </w:tabs>
        <w:rPr>
          <w:color w:val="000000" w:themeColor="text1"/>
        </w:rPr>
      </w:pPr>
      <w:r w:rsidRPr="00DD5A7D">
        <w:rPr>
          <w:color w:val="000000" w:themeColor="text1"/>
        </w:rPr>
        <w:t>Le</w:t>
      </w:r>
      <w:r>
        <w:rPr>
          <w:color w:val="000000" w:themeColor="text1"/>
        </w:rPr>
        <w:t xml:space="preserve"> seuil de tolérance est calculé</w:t>
      </w:r>
      <w:r w:rsidRPr="00DD5A7D">
        <w:rPr>
          <w:color w:val="000000" w:themeColor="text1"/>
        </w:rPr>
        <w:t xml:space="preserve"> selon la formule suivante : </w:t>
      </w:r>
    </w:p>
    <w:p w14:paraId="273167B1" w14:textId="77777777" w:rsidR="00815453" w:rsidRDefault="00815453" w:rsidP="00815453">
      <w:pPr>
        <w:tabs>
          <w:tab w:val="left" w:pos="720"/>
          <w:tab w:val="left" w:pos="1047"/>
        </w:tabs>
        <w:jc w:val="center"/>
      </w:pPr>
      <w:r>
        <w:rPr>
          <w:color w:val="000000" w:themeColor="text1"/>
        </w:rPr>
        <w:t xml:space="preserve">Seuil de tolérance = </w:t>
      </w:r>
      <w:r>
        <w:t>CMT</w:t>
      </w:r>
      <w:r w:rsidRPr="00DB291F">
        <w:t xml:space="preserve"> </w:t>
      </w:r>
      <w:r w:rsidRPr="00DB291F">
        <w:rPr>
          <w:b/>
          <w:color w:val="000000" w:themeColor="text1"/>
        </w:rPr>
        <w:t>x</w:t>
      </w:r>
      <w:r w:rsidRPr="00DB291F">
        <w:t xml:space="preserve"> (1 + taux de tolérance</w:t>
      </w:r>
      <w:r>
        <w:t xml:space="preserve"> défini à l’article 11.2.2 du CCAP</w:t>
      </w:r>
      <w:r w:rsidRPr="00DB291F">
        <w:t>)</w:t>
      </w:r>
    </w:p>
    <w:p w14:paraId="2D63C4EC" w14:textId="77777777" w:rsidR="00815453" w:rsidRDefault="00815453" w:rsidP="00815453"/>
    <w:p w14:paraId="6786607B" w14:textId="77777777" w:rsidR="00815453" w:rsidRDefault="00815453" w:rsidP="00815453">
      <w:r>
        <w:t>Si ce coût total définitif de réalisation des travaux de référence est supérieur au seuil de tolérance tel que défini ci-dessus, le maître d’œuvre supporte une pénalité définie comme suit :</w:t>
      </w:r>
    </w:p>
    <w:p w14:paraId="29304B37" w14:textId="77777777" w:rsidR="00815453" w:rsidRDefault="00815453" w:rsidP="00815453">
      <w:pPr>
        <w:jc w:val="center"/>
      </w:pPr>
      <w:r>
        <w:t>Montant de la pénalité = (CTD - seuil de tolérance) x [2 X (Forfait définitif de rémunération / cout prévisionnel des travaux)]</w:t>
      </w:r>
    </w:p>
    <w:p w14:paraId="3CC25279" w14:textId="77777777" w:rsidR="00815453" w:rsidRDefault="00815453" w:rsidP="00815453"/>
    <w:p w14:paraId="05E2CF77" w14:textId="77777777" w:rsidR="00815453" w:rsidRPr="00F7141E" w:rsidRDefault="00815453" w:rsidP="00815453">
      <w:r>
        <w:t xml:space="preserve">Conformément à l'article </w:t>
      </w:r>
      <w:r w:rsidRPr="00E02AA2">
        <w:rPr>
          <w:color w:val="000000" w:themeColor="text1"/>
        </w:rPr>
        <w:t xml:space="preserve">R. 2432-4 du </w:t>
      </w:r>
      <w:r>
        <w:rPr>
          <w:color w:val="000000" w:themeColor="text1"/>
        </w:rPr>
        <w:t>c</w:t>
      </w:r>
      <w:r w:rsidRPr="00E02AA2">
        <w:rPr>
          <w:color w:val="000000" w:themeColor="text1"/>
        </w:rPr>
        <w:t xml:space="preserve">ode de la commande publique, </w:t>
      </w:r>
      <w:r>
        <w:t>le montant de cette pénalité ne pourra excéder 15 % du montant de la rémunération des éléments de mission postérieurs à l’attribution des marchés de travaux.</w:t>
      </w:r>
    </w:p>
    <w:p w14:paraId="693DC419" w14:textId="77777777" w:rsidR="00815453" w:rsidRDefault="00815453" w:rsidP="00A04B3A">
      <w:pPr>
        <w:pStyle w:val="Titre2"/>
        <w:ind w:left="718"/>
      </w:pPr>
      <w:bookmarkStart w:id="160" w:name="_Toc202175817"/>
      <w:r>
        <w:t>Révision des prix</w:t>
      </w:r>
      <w:bookmarkEnd w:id="160"/>
    </w:p>
    <w:p w14:paraId="1E5C594F" w14:textId="701C6335" w:rsidR="00006371" w:rsidRDefault="00006371" w:rsidP="00006371">
      <w:r>
        <w:t xml:space="preserve">Les prix sont révisables à chaque date anniversaire de notification </w:t>
      </w:r>
    </w:p>
    <w:p w14:paraId="0198D1F2" w14:textId="1C92689C" w:rsidR="00815453" w:rsidRDefault="00815453" w:rsidP="00815453">
      <w:pPr>
        <w:tabs>
          <w:tab w:val="left" w:pos="720"/>
          <w:tab w:val="left" w:pos="1080"/>
        </w:tabs>
        <w:rPr>
          <w:rFonts w:cs="Arial"/>
          <w:szCs w:val="19"/>
        </w:rPr>
      </w:pPr>
    </w:p>
    <w:p w14:paraId="23598697" w14:textId="77777777" w:rsidR="007839BA" w:rsidRPr="007839BA" w:rsidRDefault="007839BA" w:rsidP="007839BA">
      <w:pPr>
        <w:rPr>
          <w:rFonts w:cs="Arial"/>
        </w:rPr>
      </w:pPr>
      <w:r w:rsidRPr="007839BA">
        <w:rPr>
          <w:rFonts w:cs="Arial"/>
        </w:rPr>
        <w:t>La révision des prix est faite en application de la formule suivante :</w:t>
      </w:r>
    </w:p>
    <w:p w14:paraId="3C8D1AAF" w14:textId="77777777" w:rsidR="007839BA" w:rsidRPr="007839BA" w:rsidRDefault="007839BA" w:rsidP="007839BA">
      <w:pPr>
        <w:rPr>
          <w:rFonts w:cs="Arial"/>
        </w:rPr>
      </w:pPr>
    </w:p>
    <w:p w14:paraId="0C458A06" w14:textId="77777777" w:rsidR="007839BA" w:rsidRPr="007839BA" w:rsidRDefault="007839BA" w:rsidP="007839BA">
      <w:pPr>
        <w:ind w:firstLine="708"/>
        <w:rPr>
          <w:rFonts w:cs="Arial"/>
        </w:rPr>
      </w:pPr>
      <w:r w:rsidRPr="007839BA">
        <w:rPr>
          <w:rFonts w:cs="Arial"/>
        </w:rPr>
        <w:t>P = Po (0,15 + 0,85 * (ING / INGo))</w:t>
      </w:r>
    </w:p>
    <w:p w14:paraId="62CCCD43" w14:textId="77777777" w:rsidR="007839BA" w:rsidRPr="007839BA" w:rsidRDefault="007839BA" w:rsidP="007839BA">
      <w:pPr>
        <w:jc w:val="center"/>
        <w:rPr>
          <w:rFonts w:cs="Arial"/>
        </w:rPr>
      </w:pPr>
    </w:p>
    <w:p w14:paraId="65EB6F4F" w14:textId="77777777" w:rsidR="007839BA" w:rsidRPr="007839BA" w:rsidRDefault="007839BA" w:rsidP="007839BA">
      <w:pPr>
        <w:rPr>
          <w:rFonts w:cs="Arial"/>
        </w:rPr>
      </w:pPr>
      <w:r w:rsidRPr="007839BA">
        <w:rPr>
          <w:rFonts w:cs="Arial"/>
        </w:rPr>
        <w:t xml:space="preserve">Dans laquelle : </w:t>
      </w:r>
    </w:p>
    <w:p w14:paraId="141A2017" w14:textId="77777777" w:rsidR="007839BA" w:rsidRPr="007839BA" w:rsidRDefault="007839BA" w:rsidP="007839BA">
      <w:pPr>
        <w:rPr>
          <w:rFonts w:cs="Arial"/>
        </w:rPr>
      </w:pPr>
    </w:p>
    <w:p w14:paraId="494DC588" w14:textId="77777777" w:rsidR="007839BA" w:rsidRPr="007839BA" w:rsidRDefault="007839BA" w:rsidP="007839BA">
      <w:pPr>
        <w:rPr>
          <w:rFonts w:cs="Arial"/>
        </w:rPr>
      </w:pPr>
      <w:r w:rsidRPr="007839BA">
        <w:rPr>
          <w:rFonts w:cs="Arial"/>
        </w:rPr>
        <w:t>P et Po sont respectivement les prix révisés et les prix de base du marché.</w:t>
      </w:r>
    </w:p>
    <w:p w14:paraId="479FCE91" w14:textId="77777777" w:rsidR="007839BA" w:rsidRPr="007839BA" w:rsidRDefault="007839BA" w:rsidP="007839BA">
      <w:pPr>
        <w:rPr>
          <w:rFonts w:cs="Arial"/>
        </w:rPr>
      </w:pPr>
    </w:p>
    <w:p w14:paraId="58C47A8C" w14:textId="77777777" w:rsidR="007839BA" w:rsidRPr="007839BA" w:rsidRDefault="007839BA" w:rsidP="007839BA">
      <w:pPr>
        <w:rPr>
          <w:rFonts w:cs="Arial"/>
        </w:rPr>
      </w:pPr>
      <w:r w:rsidRPr="007839BA">
        <w:rPr>
          <w:rFonts w:cs="Arial"/>
        </w:rPr>
        <w:t xml:space="preserve">Dans laquelle : </w:t>
      </w:r>
    </w:p>
    <w:p w14:paraId="049E3FF4" w14:textId="77777777" w:rsidR="007839BA" w:rsidRPr="007839BA" w:rsidRDefault="007839BA" w:rsidP="007839BA">
      <w:pPr>
        <w:numPr>
          <w:ilvl w:val="0"/>
          <w:numId w:val="37"/>
        </w:numPr>
        <w:contextualSpacing/>
        <w:rPr>
          <w:rFonts w:cs="Arial"/>
        </w:rPr>
      </w:pPr>
      <w:r w:rsidRPr="007839BA">
        <w:rPr>
          <w:rFonts w:cs="Arial"/>
        </w:rPr>
        <w:t>Indice ING = valeur de l’indice établi au mois de révision des prix</w:t>
      </w:r>
    </w:p>
    <w:p w14:paraId="4608271E" w14:textId="77777777" w:rsidR="007839BA" w:rsidRPr="007839BA" w:rsidRDefault="007839BA" w:rsidP="007839BA">
      <w:pPr>
        <w:rPr>
          <w:rFonts w:cs="Arial"/>
        </w:rPr>
      </w:pPr>
    </w:p>
    <w:p w14:paraId="41D17B92" w14:textId="1C7E696E" w:rsidR="007839BA" w:rsidRDefault="007839BA" w:rsidP="007839BA">
      <w:pPr>
        <w:numPr>
          <w:ilvl w:val="0"/>
          <w:numId w:val="37"/>
        </w:numPr>
        <w:contextualSpacing/>
        <w:rPr>
          <w:rFonts w:cs="Arial"/>
        </w:rPr>
      </w:pPr>
      <w:r w:rsidRPr="007839BA">
        <w:rPr>
          <w:rFonts w:cs="Arial"/>
        </w:rPr>
        <w:t>Indice INGo = valeurs de l’indice établi au démarrage des prestations ou de notification du marché le cas échéant</w:t>
      </w:r>
    </w:p>
    <w:p w14:paraId="57795030" w14:textId="77777777" w:rsidR="007839BA" w:rsidRDefault="007839BA" w:rsidP="007839BA">
      <w:pPr>
        <w:pStyle w:val="Paragraphedeliste"/>
        <w:rPr>
          <w:rFonts w:cs="Arial"/>
        </w:rPr>
      </w:pPr>
    </w:p>
    <w:p w14:paraId="50CD1DD4" w14:textId="77777777" w:rsidR="007839BA" w:rsidRDefault="007839BA" w:rsidP="007839BA">
      <w:r>
        <w:t>Les index de référence, publiés par l'INSEE, sont :</w:t>
      </w:r>
    </w:p>
    <w:p w14:paraId="389F6F30" w14:textId="4320A2F7" w:rsidR="007839BA" w:rsidRPr="00FF1033" w:rsidRDefault="007839BA" w:rsidP="007839BA">
      <w:pPr>
        <w:pStyle w:val="Paragraphedeliste"/>
        <w:numPr>
          <w:ilvl w:val="0"/>
          <w:numId w:val="37"/>
        </w:numPr>
        <w:rPr>
          <w:rFonts w:ascii="Arial" w:hAnsi="Arial" w:cs="Arial"/>
          <w:lang w:eastAsia="fr-FR"/>
        </w:rPr>
      </w:pPr>
      <w:r w:rsidRPr="00FF1033">
        <w:rPr>
          <w:rFonts w:ascii="Arial" w:hAnsi="Arial" w:cs="Arial"/>
          <w:lang w:eastAsia="fr-FR"/>
        </w:rPr>
        <w:t>Index divers de la construction - ING - Ingénierie - Base 2010 Identifiant 001711010</w:t>
      </w:r>
    </w:p>
    <w:p w14:paraId="2FE504AA" w14:textId="77777777" w:rsidR="00815453" w:rsidRPr="00712648" w:rsidRDefault="00815453" w:rsidP="00815453">
      <w:pPr>
        <w:tabs>
          <w:tab w:val="left" w:pos="720"/>
          <w:tab w:val="left" w:pos="1080"/>
        </w:tabs>
        <w:rPr>
          <w:rFonts w:cs="Arial"/>
          <w:b/>
          <w:bCs/>
          <w:color w:val="B4409A"/>
          <w:szCs w:val="19"/>
        </w:rPr>
      </w:pPr>
    </w:p>
    <w:p w14:paraId="7FF0CA11" w14:textId="77777777" w:rsidR="00815453" w:rsidRPr="00712648" w:rsidRDefault="00815453" w:rsidP="00815453">
      <w:pPr>
        <w:tabs>
          <w:tab w:val="left" w:pos="720"/>
          <w:tab w:val="left" w:pos="1080"/>
        </w:tabs>
        <w:rPr>
          <w:rFonts w:cs="Arial"/>
          <w:szCs w:val="19"/>
        </w:rPr>
      </w:pPr>
      <w:r w:rsidRPr="00712648">
        <w:rPr>
          <w:rFonts w:cs="Arial"/>
          <w:szCs w:val="19"/>
        </w:rPr>
        <w:t xml:space="preserve">Les coefficients de révision </w:t>
      </w:r>
      <w:r w:rsidRPr="00E02AA2">
        <w:rPr>
          <w:rFonts w:cs="Arial"/>
          <w:color w:val="000000" w:themeColor="text1"/>
          <w:szCs w:val="19"/>
        </w:rPr>
        <w:t>sont</w:t>
      </w:r>
      <w:r w:rsidRPr="00712648">
        <w:rPr>
          <w:rFonts w:cs="Arial"/>
          <w:szCs w:val="19"/>
        </w:rPr>
        <w:t xml:space="preserve"> arrondis au millième supérieur. </w:t>
      </w:r>
      <w:r w:rsidRPr="00712648">
        <w:rPr>
          <w:rFonts w:cs="Arial"/>
          <w:szCs w:val="19"/>
        </w:rPr>
        <w:tab/>
      </w:r>
    </w:p>
    <w:p w14:paraId="5384E5FC" w14:textId="77777777" w:rsidR="00815453" w:rsidRPr="009721FA" w:rsidRDefault="00815453" w:rsidP="00A04B3A">
      <w:pPr>
        <w:pStyle w:val="Titre2"/>
        <w:ind w:left="718"/>
      </w:pPr>
      <w:bookmarkStart w:id="161" w:name="_Toc61617517"/>
      <w:bookmarkStart w:id="162" w:name="_Toc61617636"/>
      <w:bookmarkStart w:id="163" w:name="_Toc61618123"/>
      <w:bookmarkStart w:id="164" w:name="_Toc61617518"/>
      <w:bookmarkStart w:id="165" w:name="_Toc61617637"/>
      <w:bookmarkStart w:id="166" w:name="_Toc61618124"/>
      <w:bookmarkStart w:id="167" w:name="_Toc61617519"/>
      <w:bookmarkStart w:id="168" w:name="_Toc61617638"/>
      <w:bookmarkStart w:id="169" w:name="_Toc61618125"/>
      <w:bookmarkStart w:id="170" w:name="_Toc61617523"/>
      <w:bookmarkStart w:id="171" w:name="_Toc61617642"/>
      <w:bookmarkStart w:id="172" w:name="_Toc61618129"/>
      <w:bookmarkStart w:id="173" w:name="_Toc61617524"/>
      <w:bookmarkStart w:id="174" w:name="_Toc61617643"/>
      <w:bookmarkStart w:id="175" w:name="_Toc61618130"/>
      <w:bookmarkStart w:id="176" w:name="_Toc61617525"/>
      <w:bookmarkStart w:id="177" w:name="_Toc61617644"/>
      <w:bookmarkStart w:id="178" w:name="_Toc61618131"/>
      <w:bookmarkStart w:id="179" w:name="_Toc61617526"/>
      <w:bookmarkStart w:id="180" w:name="_Toc61617645"/>
      <w:bookmarkStart w:id="181" w:name="_Toc61618132"/>
      <w:bookmarkStart w:id="182" w:name="_Toc61617527"/>
      <w:bookmarkStart w:id="183" w:name="_Toc61617646"/>
      <w:bookmarkStart w:id="184" w:name="_Toc61618133"/>
      <w:bookmarkStart w:id="185" w:name="_Toc61617529"/>
      <w:bookmarkStart w:id="186" w:name="_Toc61617648"/>
      <w:bookmarkStart w:id="187" w:name="_Toc61618135"/>
      <w:bookmarkStart w:id="188" w:name="_Toc61617531"/>
      <w:bookmarkStart w:id="189" w:name="_Toc61617650"/>
      <w:bookmarkStart w:id="190" w:name="_Toc61618137"/>
      <w:bookmarkStart w:id="191" w:name="_Toc61617532"/>
      <w:bookmarkStart w:id="192" w:name="_Toc61617651"/>
      <w:bookmarkStart w:id="193" w:name="_Toc61618138"/>
      <w:bookmarkStart w:id="194" w:name="_Toc202175818"/>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9721FA">
        <w:t>Règlement des comptes du maître d’œuvre</w:t>
      </w:r>
      <w:bookmarkEnd w:id="194"/>
      <w:r w:rsidRPr="009721FA">
        <w:t xml:space="preserve"> </w:t>
      </w:r>
    </w:p>
    <w:p w14:paraId="2C77DF79" w14:textId="77777777" w:rsidR="00815453" w:rsidRDefault="00815453" w:rsidP="00A04B3A">
      <w:pPr>
        <w:pStyle w:val="Titre3"/>
      </w:pPr>
      <w:bookmarkStart w:id="195" w:name="_Toc202175819"/>
      <w:r w:rsidRPr="00F7141E">
        <w:t>Acompte</w:t>
      </w:r>
      <w:r>
        <w:t>s</w:t>
      </w:r>
      <w:bookmarkEnd w:id="195"/>
    </w:p>
    <w:p w14:paraId="0DC4E027" w14:textId="77777777" w:rsidR="00815453" w:rsidRDefault="00815453" w:rsidP="00815453">
      <w:pPr>
        <w:tabs>
          <w:tab w:val="left" w:pos="720"/>
          <w:tab w:val="left" w:pos="1080"/>
        </w:tabs>
        <w:rPr>
          <w:rFonts w:cs="Arial"/>
          <w:szCs w:val="19"/>
        </w:rPr>
      </w:pPr>
      <w:r w:rsidRPr="00EC35AC">
        <w:rPr>
          <w:rFonts w:cs="Arial"/>
          <w:szCs w:val="19"/>
        </w:rPr>
        <w:t xml:space="preserve">Les acomptes sont versés chaque mois, au fur et à mesure de l'avancement </w:t>
      </w:r>
      <w:r>
        <w:rPr>
          <w:rFonts w:cs="Arial"/>
          <w:szCs w:val="19"/>
        </w:rPr>
        <w:t>des éléments de mission</w:t>
      </w:r>
      <w:r w:rsidRPr="00EC35AC">
        <w:rPr>
          <w:rFonts w:cs="Arial"/>
          <w:szCs w:val="19"/>
        </w:rPr>
        <w:t xml:space="preserve">, conformément </w:t>
      </w:r>
      <w:r w:rsidRPr="006A17C8">
        <w:rPr>
          <w:rFonts w:cs="Arial"/>
          <w:color w:val="000000" w:themeColor="text1"/>
          <w:szCs w:val="19"/>
        </w:rPr>
        <w:t xml:space="preserve">aux articles R. 2191-21 et R. 2191-22 du </w:t>
      </w:r>
      <w:r>
        <w:rPr>
          <w:rFonts w:cs="Arial"/>
          <w:color w:val="000000" w:themeColor="text1"/>
          <w:szCs w:val="19"/>
        </w:rPr>
        <w:t>c</w:t>
      </w:r>
      <w:r w:rsidRPr="006A17C8">
        <w:rPr>
          <w:rFonts w:cs="Arial"/>
          <w:color w:val="000000" w:themeColor="text1"/>
          <w:szCs w:val="19"/>
        </w:rPr>
        <w:t>ode de la commande publique</w:t>
      </w:r>
      <w:r w:rsidRPr="00EC35AC">
        <w:rPr>
          <w:rFonts w:cs="Arial"/>
          <w:color w:val="000000"/>
          <w:szCs w:val="19"/>
        </w:rPr>
        <w:t>,</w:t>
      </w:r>
      <w:r w:rsidRPr="00EC35AC">
        <w:rPr>
          <w:rFonts w:cs="Arial"/>
          <w:szCs w:val="19"/>
        </w:rPr>
        <w:t xml:space="preserve"> et dans la limite de l'échéancier ci-dessous.</w:t>
      </w:r>
    </w:p>
    <w:p w14:paraId="54D7FEAD" w14:textId="77777777" w:rsidR="00815453" w:rsidRPr="005C7FBE" w:rsidRDefault="00815453" w:rsidP="00815453">
      <w:pPr>
        <w:jc w:val="center"/>
        <w:rPr>
          <w:b/>
        </w:rPr>
      </w:pPr>
    </w:p>
    <w:tbl>
      <w:tblPr>
        <w:tblW w:w="10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6"/>
        <w:gridCol w:w="1687"/>
        <w:gridCol w:w="7251"/>
      </w:tblGrid>
      <w:tr w:rsidR="00815453" w14:paraId="4F4D72A7" w14:textId="77777777" w:rsidTr="00FF4A37">
        <w:tc>
          <w:tcPr>
            <w:tcW w:w="10194" w:type="dxa"/>
            <w:gridSpan w:val="3"/>
            <w:shd w:val="clear" w:color="auto" w:fill="EEECE1" w:themeFill="background2"/>
          </w:tcPr>
          <w:p w14:paraId="7D5209C3" w14:textId="77777777" w:rsidR="00815453" w:rsidRDefault="00815453" w:rsidP="00815453">
            <w:pPr>
              <w:jc w:val="center"/>
            </w:pPr>
            <w:r w:rsidRPr="005C7FBE">
              <w:rPr>
                <w:b/>
              </w:rPr>
              <w:t>ECHEANCIER DE PAIEMENT DES ACOMPTES</w:t>
            </w:r>
          </w:p>
        </w:tc>
      </w:tr>
      <w:tr w:rsidR="00815453" w14:paraId="6EFB12CB" w14:textId="77777777" w:rsidTr="00FF4A37">
        <w:tc>
          <w:tcPr>
            <w:tcW w:w="1256" w:type="dxa"/>
            <w:shd w:val="clear" w:color="auto" w:fill="EEECE1" w:themeFill="background2"/>
          </w:tcPr>
          <w:p w14:paraId="69345166" w14:textId="77777777" w:rsidR="00815453" w:rsidRDefault="00815453" w:rsidP="00815453">
            <w:pPr>
              <w:jc w:val="center"/>
            </w:pPr>
            <w:r>
              <w:t>MISSIONS</w:t>
            </w:r>
          </w:p>
        </w:tc>
        <w:tc>
          <w:tcPr>
            <w:tcW w:w="1687" w:type="dxa"/>
            <w:shd w:val="clear" w:color="auto" w:fill="EEECE1" w:themeFill="background2"/>
          </w:tcPr>
          <w:p w14:paraId="1723A301" w14:textId="77777777" w:rsidR="00815453" w:rsidRDefault="00815453" w:rsidP="00815453">
            <w:pPr>
              <w:jc w:val="center"/>
            </w:pPr>
            <w:r>
              <w:t>REGLEMENT (%)</w:t>
            </w:r>
          </w:p>
        </w:tc>
        <w:tc>
          <w:tcPr>
            <w:tcW w:w="7251" w:type="dxa"/>
            <w:shd w:val="clear" w:color="auto" w:fill="EEECE1" w:themeFill="background2"/>
          </w:tcPr>
          <w:p w14:paraId="4D3114E2" w14:textId="77777777" w:rsidR="00815453" w:rsidRDefault="00815453" w:rsidP="00815453">
            <w:pPr>
              <w:jc w:val="center"/>
            </w:pPr>
            <w:r>
              <w:t>EXIGIBILITE DE L’ACOMPTE</w:t>
            </w:r>
          </w:p>
        </w:tc>
      </w:tr>
      <w:tr w:rsidR="00FD50EB" w:rsidRPr="003523A7" w14:paraId="549872D3" w14:textId="77777777" w:rsidTr="00FF4A37">
        <w:tc>
          <w:tcPr>
            <w:tcW w:w="10194" w:type="dxa"/>
            <w:gridSpan w:val="3"/>
            <w:shd w:val="clear" w:color="auto" w:fill="DBE5F1" w:themeFill="accent1" w:themeFillTint="33"/>
          </w:tcPr>
          <w:p w14:paraId="310CD6C8" w14:textId="77777777" w:rsidR="00FD50EB" w:rsidRPr="003523A7" w:rsidRDefault="00FD50EB" w:rsidP="00BC0FF7">
            <w:pPr>
              <w:jc w:val="center"/>
              <w:rPr>
                <w:rFonts w:cs="Arial"/>
                <w:b/>
                <w:szCs w:val="19"/>
              </w:rPr>
            </w:pPr>
            <w:r>
              <w:rPr>
                <w:rFonts w:cs="Arial"/>
                <w:b/>
                <w:szCs w:val="19"/>
              </w:rPr>
              <w:t>ETUDES (TRONC COMMUN)</w:t>
            </w:r>
          </w:p>
        </w:tc>
      </w:tr>
      <w:tr w:rsidR="00815453" w14:paraId="099B1922" w14:textId="77777777" w:rsidTr="00FF4A37">
        <w:tc>
          <w:tcPr>
            <w:tcW w:w="1256" w:type="dxa"/>
          </w:tcPr>
          <w:p w14:paraId="7779DD05" w14:textId="15FA3E05" w:rsidR="00815453" w:rsidRPr="009910DA" w:rsidRDefault="00FF1033" w:rsidP="00815453">
            <w:pPr>
              <w:jc w:val="center"/>
              <w:rPr>
                <w:b/>
              </w:rPr>
            </w:pPr>
            <w:r>
              <w:rPr>
                <w:b/>
              </w:rPr>
              <w:t xml:space="preserve">DIAG </w:t>
            </w:r>
          </w:p>
        </w:tc>
        <w:tc>
          <w:tcPr>
            <w:tcW w:w="1687" w:type="dxa"/>
          </w:tcPr>
          <w:p w14:paraId="1920F6E4" w14:textId="77777777" w:rsidR="00815453" w:rsidRDefault="00815453" w:rsidP="00815453">
            <w:pPr>
              <w:jc w:val="center"/>
            </w:pPr>
            <w:r>
              <w:t>100</w:t>
            </w:r>
          </w:p>
        </w:tc>
        <w:tc>
          <w:tcPr>
            <w:tcW w:w="7251" w:type="dxa"/>
          </w:tcPr>
          <w:p w14:paraId="20AC35DD" w14:textId="2ABE0D29" w:rsidR="00815453" w:rsidRDefault="00815453" w:rsidP="00815453">
            <w:r>
              <w:rPr>
                <w:szCs w:val="24"/>
              </w:rPr>
              <w:t>A</w:t>
            </w:r>
            <w:r w:rsidRPr="00463051">
              <w:rPr>
                <w:szCs w:val="24"/>
              </w:rPr>
              <w:t xml:space="preserve">près achèvement total </w:t>
            </w:r>
            <w:r>
              <w:rPr>
                <w:szCs w:val="24"/>
              </w:rPr>
              <w:t xml:space="preserve">du dossier </w:t>
            </w:r>
            <w:r w:rsidR="00FF1033">
              <w:rPr>
                <w:szCs w:val="24"/>
              </w:rPr>
              <w:t>d</w:t>
            </w:r>
            <w:ins w:id="196" w:author="Nathan HEBERT" w:date="2025-06-30T11:34:00Z">
              <w:r w:rsidR="003656F8">
                <w:rPr>
                  <w:szCs w:val="24"/>
                </w:rPr>
                <w:t>’</w:t>
              </w:r>
            </w:ins>
            <w:r w:rsidR="00FF1033">
              <w:rPr>
                <w:szCs w:val="24"/>
              </w:rPr>
              <w:t xml:space="preserve">études et la réalisation de l’ensemble des diagnostics </w:t>
            </w:r>
            <w:r>
              <w:rPr>
                <w:szCs w:val="24"/>
              </w:rPr>
              <w:t>et</w:t>
            </w:r>
            <w:r w:rsidRPr="00463051">
              <w:rPr>
                <w:szCs w:val="24"/>
              </w:rPr>
              <w:t xml:space="preserve"> </w:t>
            </w:r>
            <w:r>
              <w:rPr>
                <w:szCs w:val="24"/>
              </w:rPr>
              <w:t>approbation et réception</w:t>
            </w:r>
            <w:r w:rsidRPr="00463051">
              <w:rPr>
                <w:szCs w:val="24"/>
              </w:rPr>
              <w:t xml:space="preserve"> par le maître d’ouvrage (ou réception tacite)</w:t>
            </w:r>
          </w:p>
        </w:tc>
      </w:tr>
      <w:tr w:rsidR="00815453" w14:paraId="11C29744" w14:textId="77777777" w:rsidTr="00FF4A37">
        <w:tc>
          <w:tcPr>
            <w:tcW w:w="1256" w:type="dxa"/>
          </w:tcPr>
          <w:p w14:paraId="1E1FE985" w14:textId="77777777" w:rsidR="00815453" w:rsidRPr="009910DA" w:rsidRDefault="00815453" w:rsidP="00815453">
            <w:pPr>
              <w:jc w:val="center"/>
              <w:rPr>
                <w:b/>
              </w:rPr>
            </w:pPr>
            <w:r w:rsidRPr="009910DA">
              <w:rPr>
                <w:b/>
              </w:rPr>
              <w:t>APD</w:t>
            </w:r>
          </w:p>
        </w:tc>
        <w:tc>
          <w:tcPr>
            <w:tcW w:w="1687" w:type="dxa"/>
          </w:tcPr>
          <w:p w14:paraId="494E67AF" w14:textId="77777777" w:rsidR="00815453" w:rsidRDefault="00815453" w:rsidP="00815453">
            <w:pPr>
              <w:jc w:val="center"/>
            </w:pPr>
            <w:r>
              <w:t>100</w:t>
            </w:r>
          </w:p>
        </w:tc>
        <w:tc>
          <w:tcPr>
            <w:tcW w:w="7251" w:type="dxa"/>
          </w:tcPr>
          <w:p w14:paraId="5FEC92A4" w14:textId="77777777" w:rsidR="00815453" w:rsidRDefault="00815453" w:rsidP="00815453">
            <w:r>
              <w:rPr>
                <w:szCs w:val="24"/>
              </w:rPr>
              <w:t>A</w:t>
            </w:r>
            <w:r w:rsidRPr="00463051">
              <w:rPr>
                <w:szCs w:val="24"/>
              </w:rPr>
              <w:t xml:space="preserve">près achèvement total </w:t>
            </w:r>
            <w:r>
              <w:rPr>
                <w:szCs w:val="24"/>
              </w:rPr>
              <w:t>du dossier d’Avant-Projet Détaillé</w:t>
            </w:r>
            <w:r w:rsidRPr="00463051">
              <w:rPr>
                <w:szCs w:val="24"/>
              </w:rPr>
              <w:t xml:space="preserve"> </w:t>
            </w:r>
            <w:r>
              <w:rPr>
                <w:szCs w:val="24"/>
              </w:rPr>
              <w:t>et</w:t>
            </w:r>
            <w:r w:rsidRPr="00463051">
              <w:rPr>
                <w:szCs w:val="24"/>
              </w:rPr>
              <w:t xml:space="preserve"> </w:t>
            </w:r>
            <w:r>
              <w:rPr>
                <w:szCs w:val="24"/>
              </w:rPr>
              <w:t>approbation et réception</w:t>
            </w:r>
            <w:r w:rsidRPr="00463051">
              <w:rPr>
                <w:szCs w:val="24"/>
              </w:rPr>
              <w:t xml:space="preserve"> par le maître d’ouvrage (ou réception tacite)</w:t>
            </w:r>
          </w:p>
        </w:tc>
      </w:tr>
      <w:tr w:rsidR="00815453" w14:paraId="0A0F259F" w14:textId="77777777" w:rsidTr="00FF4A37">
        <w:tc>
          <w:tcPr>
            <w:tcW w:w="1256" w:type="dxa"/>
          </w:tcPr>
          <w:p w14:paraId="7131BE94" w14:textId="77777777" w:rsidR="00815453" w:rsidRPr="009910DA" w:rsidRDefault="00815453" w:rsidP="00815453">
            <w:pPr>
              <w:jc w:val="center"/>
              <w:rPr>
                <w:b/>
              </w:rPr>
            </w:pPr>
            <w:r>
              <w:rPr>
                <w:b/>
              </w:rPr>
              <w:lastRenderedPageBreak/>
              <w:t>PRO</w:t>
            </w:r>
          </w:p>
        </w:tc>
        <w:tc>
          <w:tcPr>
            <w:tcW w:w="1687" w:type="dxa"/>
          </w:tcPr>
          <w:p w14:paraId="1C691A6B" w14:textId="77777777" w:rsidR="00815453" w:rsidRDefault="00815453" w:rsidP="00815453">
            <w:pPr>
              <w:jc w:val="center"/>
            </w:pPr>
            <w:r>
              <w:t>100</w:t>
            </w:r>
          </w:p>
        </w:tc>
        <w:tc>
          <w:tcPr>
            <w:tcW w:w="7251" w:type="dxa"/>
          </w:tcPr>
          <w:p w14:paraId="07274F05" w14:textId="77777777" w:rsidR="00815453" w:rsidRDefault="00815453" w:rsidP="00815453">
            <w:r>
              <w:rPr>
                <w:szCs w:val="24"/>
              </w:rPr>
              <w:t>A</w:t>
            </w:r>
            <w:r w:rsidRPr="00463051">
              <w:rPr>
                <w:szCs w:val="24"/>
              </w:rPr>
              <w:t xml:space="preserve">près achèvement total </w:t>
            </w:r>
            <w:r>
              <w:rPr>
                <w:szCs w:val="24"/>
              </w:rPr>
              <w:t>du dossier projet et</w:t>
            </w:r>
            <w:r w:rsidRPr="00463051">
              <w:rPr>
                <w:szCs w:val="24"/>
              </w:rPr>
              <w:t xml:space="preserve"> </w:t>
            </w:r>
            <w:r>
              <w:rPr>
                <w:szCs w:val="24"/>
              </w:rPr>
              <w:t>approbation et réception</w:t>
            </w:r>
            <w:r w:rsidRPr="00463051">
              <w:rPr>
                <w:szCs w:val="24"/>
              </w:rPr>
              <w:t xml:space="preserve"> par le maître d’ouvrage (ou réception tacite)</w:t>
            </w:r>
          </w:p>
        </w:tc>
      </w:tr>
      <w:tr w:rsidR="00815453" w14:paraId="2A53439D" w14:textId="77777777" w:rsidTr="00FF4A37">
        <w:tc>
          <w:tcPr>
            <w:tcW w:w="1256" w:type="dxa"/>
            <w:vMerge w:val="restart"/>
          </w:tcPr>
          <w:p w14:paraId="0222FE16" w14:textId="77777777" w:rsidR="00815453" w:rsidRPr="003B5E56" w:rsidRDefault="00815453" w:rsidP="00815453">
            <w:pPr>
              <w:jc w:val="center"/>
              <w:rPr>
                <w:b/>
              </w:rPr>
            </w:pPr>
            <w:r w:rsidRPr="003B5E56">
              <w:rPr>
                <w:b/>
              </w:rPr>
              <w:t>AMT</w:t>
            </w:r>
          </w:p>
        </w:tc>
        <w:tc>
          <w:tcPr>
            <w:tcW w:w="1687" w:type="dxa"/>
          </w:tcPr>
          <w:p w14:paraId="137A43BF" w14:textId="77777777" w:rsidR="00815453" w:rsidRDefault="00815453" w:rsidP="00815453">
            <w:pPr>
              <w:jc w:val="center"/>
            </w:pPr>
            <w:r>
              <w:t>50</w:t>
            </w:r>
          </w:p>
        </w:tc>
        <w:tc>
          <w:tcPr>
            <w:tcW w:w="7251" w:type="dxa"/>
          </w:tcPr>
          <w:p w14:paraId="5485C13E" w14:textId="77777777" w:rsidR="00815453" w:rsidRDefault="00815453" w:rsidP="00815453">
            <w:pPr>
              <w:rPr>
                <w:szCs w:val="24"/>
              </w:rPr>
            </w:pPr>
            <w:r>
              <w:rPr>
                <w:rFonts w:cs="Arial"/>
                <w:szCs w:val="19"/>
              </w:rPr>
              <w:t>Après la</w:t>
            </w:r>
            <w:r w:rsidRPr="00532B30">
              <w:rPr>
                <w:rFonts w:cs="Arial"/>
                <w:szCs w:val="19"/>
              </w:rPr>
              <w:t xml:space="preserve"> remise </w:t>
            </w:r>
            <w:r>
              <w:rPr>
                <w:rFonts w:cs="Arial"/>
                <w:szCs w:val="19"/>
              </w:rPr>
              <w:t>des éléments du DCE produits par le maître d’œuvre</w:t>
            </w:r>
            <w:r>
              <w:rPr>
                <w:szCs w:val="24"/>
              </w:rPr>
              <w:t xml:space="preserve"> et</w:t>
            </w:r>
            <w:r w:rsidRPr="00463051">
              <w:rPr>
                <w:szCs w:val="24"/>
              </w:rPr>
              <w:t xml:space="preserve"> </w:t>
            </w:r>
            <w:r>
              <w:rPr>
                <w:szCs w:val="24"/>
              </w:rPr>
              <w:t>approbation et réception</w:t>
            </w:r>
            <w:r w:rsidRPr="00463051">
              <w:rPr>
                <w:szCs w:val="24"/>
              </w:rPr>
              <w:t xml:space="preserve"> par le maître d’ouvrage (ou réception tacite)</w:t>
            </w:r>
          </w:p>
        </w:tc>
      </w:tr>
      <w:tr w:rsidR="00815453" w14:paraId="069253B3" w14:textId="77777777" w:rsidTr="00FF4A37">
        <w:tc>
          <w:tcPr>
            <w:tcW w:w="1256" w:type="dxa"/>
            <w:vMerge/>
          </w:tcPr>
          <w:p w14:paraId="57559A93" w14:textId="77777777" w:rsidR="00815453" w:rsidRPr="009910DA" w:rsidRDefault="00815453" w:rsidP="00815453">
            <w:pPr>
              <w:jc w:val="center"/>
              <w:rPr>
                <w:b/>
              </w:rPr>
            </w:pPr>
          </w:p>
        </w:tc>
        <w:tc>
          <w:tcPr>
            <w:tcW w:w="1687" w:type="dxa"/>
          </w:tcPr>
          <w:p w14:paraId="0A17F09E" w14:textId="77777777" w:rsidR="00815453" w:rsidRDefault="00815453" w:rsidP="00815453">
            <w:pPr>
              <w:jc w:val="center"/>
            </w:pPr>
            <w:r>
              <w:t>50</w:t>
            </w:r>
          </w:p>
        </w:tc>
        <w:tc>
          <w:tcPr>
            <w:tcW w:w="7251" w:type="dxa"/>
          </w:tcPr>
          <w:p w14:paraId="53769080" w14:textId="77777777" w:rsidR="00815453" w:rsidRPr="009910DA" w:rsidRDefault="00815453" w:rsidP="00815453">
            <w:pPr>
              <w:rPr>
                <w:szCs w:val="24"/>
              </w:rPr>
            </w:pPr>
            <w:r>
              <w:rPr>
                <w:szCs w:val="24"/>
              </w:rPr>
              <w:t>A</w:t>
            </w:r>
            <w:r w:rsidRPr="005C35C3">
              <w:rPr>
                <w:szCs w:val="24"/>
              </w:rPr>
              <w:t xml:space="preserve">près </w:t>
            </w:r>
            <w:r>
              <w:rPr>
                <w:szCs w:val="24"/>
              </w:rPr>
              <w:t xml:space="preserve">la remise du rapport d’analyse des offres et </w:t>
            </w:r>
            <w:r w:rsidRPr="005C35C3">
              <w:rPr>
                <w:szCs w:val="24"/>
              </w:rPr>
              <w:t>mise au point des marchés de travaux et acceptation par le maître d’ouvrage de (ou des) offre(s) des entreprises</w:t>
            </w:r>
            <w:r>
              <w:rPr>
                <w:szCs w:val="24"/>
              </w:rPr>
              <w:t>.</w:t>
            </w:r>
          </w:p>
        </w:tc>
      </w:tr>
      <w:tr w:rsidR="00A968B9" w:rsidRPr="00A968B9" w14:paraId="70CF7EF5" w14:textId="77777777" w:rsidTr="00FF4A37">
        <w:tc>
          <w:tcPr>
            <w:tcW w:w="10194" w:type="dxa"/>
            <w:gridSpan w:val="3"/>
            <w:shd w:val="clear" w:color="auto" w:fill="DBE5F1" w:themeFill="accent1" w:themeFillTint="33"/>
          </w:tcPr>
          <w:p w14:paraId="36A19B4C" w14:textId="6D2B571E" w:rsidR="00A968B9" w:rsidRPr="003F0143" w:rsidRDefault="00A968B9" w:rsidP="003F0143">
            <w:pPr>
              <w:jc w:val="center"/>
              <w:rPr>
                <w:rFonts w:cs="Arial"/>
                <w:b/>
                <w:szCs w:val="19"/>
              </w:rPr>
            </w:pPr>
            <w:r w:rsidRPr="00A968B9">
              <w:rPr>
                <w:rFonts w:cs="Arial"/>
                <w:b/>
                <w:szCs w:val="19"/>
              </w:rPr>
              <w:t xml:space="preserve">SUIVI DES TRAVAUX </w:t>
            </w:r>
          </w:p>
        </w:tc>
      </w:tr>
      <w:tr w:rsidR="00815453" w14:paraId="7E9DA2F1" w14:textId="77777777" w:rsidTr="00FF4A37">
        <w:tc>
          <w:tcPr>
            <w:tcW w:w="1256" w:type="dxa"/>
          </w:tcPr>
          <w:p w14:paraId="634680BA" w14:textId="77777777" w:rsidR="00815453" w:rsidRPr="009910DA" w:rsidRDefault="00815453" w:rsidP="00815453">
            <w:pPr>
              <w:jc w:val="center"/>
              <w:rPr>
                <w:b/>
              </w:rPr>
            </w:pPr>
            <w:r>
              <w:rPr>
                <w:b/>
              </w:rPr>
              <w:t xml:space="preserve">VISA </w:t>
            </w:r>
          </w:p>
        </w:tc>
        <w:tc>
          <w:tcPr>
            <w:tcW w:w="1687" w:type="dxa"/>
          </w:tcPr>
          <w:p w14:paraId="22C54600" w14:textId="77777777" w:rsidR="00815453" w:rsidRDefault="00815453" w:rsidP="00815453">
            <w:pPr>
              <w:jc w:val="center"/>
            </w:pPr>
            <w:r>
              <w:t>100</w:t>
            </w:r>
          </w:p>
        </w:tc>
        <w:tc>
          <w:tcPr>
            <w:tcW w:w="7251" w:type="dxa"/>
          </w:tcPr>
          <w:p w14:paraId="051B2D18" w14:textId="77777777" w:rsidR="00815453" w:rsidRPr="009910DA" w:rsidRDefault="00815453" w:rsidP="00815453">
            <w:r w:rsidRPr="00532B30">
              <w:rPr>
                <w:rFonts w:cs="Arial"/>
                <w:szCs w:val="19"/>
              </w:rPr>
              <w:t xml:space="preserve"> </w:t>
            </w:r>
            <w:r w:rsidRPr="009910DA">
              <w:t>Cette mission sera facturée pro</w:t>
            </w:r>
            <w:r>
              <w:t>portionnellement à son avancement</w:t>
            </w:r>
            <w:r w:rsidRPr="009910DA">
              <w:t>, sous forme d’acompte</w:t>
            </w:r>
            <w:r>
              <w:t>s.</w:t>
            </w:r>
          </w:p>
        </w:tc>
      </w:tr>
      <w:tr w:rsidR="00815453" w14:paraId="14E618FD" w14:textId="77777777" w:rsidTr="00FF4A37">
        <w:tc>
          <w:tcPr>
            <w:tcW w:w="1256" w:type="dxa"/>
            <w:vMerge w:val="restart"/>
          </w:tcPr>
          <w:p w14:paraId="008104B8" w14:textId="77777777" w:rsidR="00815453" w:rsidRPr="009910DA" w:rsidRDefault="00815453" w:rsidP="00815453">
            <w:pPr>
              <w:jc w:val="center"/>
              <w:rPr>
                <w:b/>
              </w:rPr>
            </w:pPr>
            <w:r w:rsidRPr="009910DA">
              <w:rPr>
                <w:b/>
              </w:rPr>
              <w:t>DET</w:t>
            </w:r>
          </w:p>
        </w:tc>
        <w:tc>
          <w:tcPr>
            <w:tcW w:w="1687" w:type="dxa"/>
          </w:tcPr>
          <w:p w14:paraId="709EC269" w14:textId="77777777" w:rsidR="00815453" w:rsidRDefault="00815453" w:rsidP="00815453">
            <w:pPr>
              <w:jc w:val="center"/>
            </w:pPr>
            <w:r>
              <w:t>80</w:t>
            </w:r>
          </w:p>
        </w:tc>
        <w:tc>
          <w:tcPr>
            <w:tcW w:w="7251" w:type="dxa"/>
          </w:tcPr>
          <w:p w14:paraId="15951F7F" w14:textId="77777777" w:rsidR="00815453" w:rsidRDefault="00815453" w:rsidP="00815453">
            <w:r w:rsidRPr="009910DA">
              <w:t xml:space="preserve">Cette mission sera facturée proportionnellement à l’avancement des travaux, sous forme d’acomptes et jusqu’à </w:t>
            </w:r>
            <w:r>
              <w:t>8</w:t>
            </w:r>
            <w:r w:rsidRPr="009910DA">
              <w:t>0% du montant de cette mission</w:t>
            </w:r>
            <w:r>
              <w:t>.</w:t>
            </w:r>
          </w:p>
        </w:tc>
      </w:tr>
      <w:tr w:rsidR="007614A5" w14:paraId="30D279C3" w14:textId="77777777" w:rsidTr="00FF4A37">
        <w:trPr>
          <w:trHeight w:val="64"/>
        </w:trPr>
        <w:tc>
          <w:tcPr>
            <w:tcW w:w="1256" w:type="dxa"/>
            <w:vMerge/>
          </w:tcPr>
          <w:p w14:paraId="5A59712F" w14:textId="77777777" w:rsidR="007614A5" w:rsidRPr="009910DA" w:rsidRDefault="007614A5" w:rsidP="00815453">
            <w:pPr>
              <w:jc w:val="center"/>
              <w:rPr>
                <w:b/>
              </w:rPr>
            </w:pPr>
          </w:p>
        </w:tc>
        <w:tc>
          <w:tcPr>
            <w:tcW w:w="1687" w:type="dxa"/>
          </w:tcPr>
          <w:p w14:paraId="3457F8A8" w14:textId="77777777" w:rsidR="007614A5" w:rsidRDefault="007614A5" w:rsidP="00815453">
            <w:pPr>
              <w:jc w:val="center"/>
            </w:pPr>
            <w:r>
              <w:t>20</w:t>
            </w:r>
          </w:p>
        </w:tc>
        <w:tc>
          <w:tcPr>
            <w:tcW w:w="7251" w:type="dxa"/>
          </w:tcPr>
          <w:p w14:paraId="4311BCAE" w14:textId="3EB081FC" w:rsidR="005B44FB" w:rsidRDefault="005B44FB" w:rsidP="00815453">
            <w:r>
              <w:t>De vérifier les projets de décomptes mensuels ou les demandes d'avances présentés par les opérateurs économiques chargés des travaux, d'établir les états d'acomptes, de vérifier le projet de décompte final et d'établir le décompte général ;</w:t>
            </w:r>
          </w:p>
          <w:p w14:paraId="52A2BAE6" w14:textId="02148E42" w:rsidR="007614A5" w:rsidRDefault="005B44FB" w:rsidP="00815453">
            <w:pPr>
              <w:rPr>
                <w:ins w:id="197" w:author="Imane SEFFAR-LEGROUNE" w:date="2025-06-23T15:21:00Z"/>
              </w:rPr>
            </w:pPr>
            <w:r w:rsidRPr="005B44FB">
              <w:t>D'assister le maître d'ouvrage en cas de différend sur le règlement ou l'exécution des travaux.</w:t>
            </w:r>
            <w:r w:rsidR="003656F8">
              <w:t xml:space="preserve"> A compter de la décision prononçant l’acceptation du décompte général</w:t>
            </w:r>
            <w:ins w:id="198" w:author="Nathan HEBERT" w:date="2025-06-30T11:30:00Z">
              <w:r w:rsidR="003656F8">
                <w:t>.</w:t>
              </w:r>
            </w:ins>
            <w:del w:id="199" w:author="Nathan HEBERT" w:date="2025-06-30T11:30:00Z">
              <w:r w:rsidR="003656F8" w:rsidDel="003656F8">
                <w:delText xml:space="preserve"> </w:delText>
              </w:r>
            </w:del>
          </w:p>
          <w:p w14:paraId="2DEB240B" w14:textId="12153519" w:rsidR="000F64CD" w:rsidRDefault="000F64CD" w:rsidP="00815453"/>
        </w:tc>
      </w:tr>
      <w:tr w:rsidR="00815453" w14:paraId="28D55600" w14:textId="77777777" w:rsidTr="00FF4A37">
        <w:tc>
          <w:tcPr>
            <w:tcW w:w="1256" w:type="dxa"/>
            <w:vMerge w:val="restart"/>
          </w:tcPr>
          <w:p w14:paraId="1595F76C" w14:textId="77777777" w:rsidR="00815453" w:rsidRPr="009910DA" w:rsidRDefault="00815453" w:rsidP="00815453">
            <w:pPr>
              <w:jc w:val="center"/>
              <w:rPr>
                <w:b/>
              </w:rPr>
            </w:pPr>
            <w:r w:rsidRPr="009910DA">
              <w:rPr>
                <w:b/>
              </w:rPr>
              <w:t>AOR</w:t>
            </w:r>
          </w:p>
        </w:tc>
        <w:tc>
          <w:tcPr>
            <w:tcW w:w="1687" w:type="dxa"/>
          </w:tcPr>
          <w:p w14:paraId="3541ABF3" w14:textId="77777777" w:rsidR="00815453" w:rsidRDefault="00815453" w:rsidP="00815453">
            <w:pPr>
              <w:jc w:val="center"/>
            </w:pPr>
            <w:r>
              <w:t>20</w:t>
            </w:r>
          </w:p>
        </w:tc>
        <w:tc>
          <w:tcPr>
            <w:tcW w:w="7251" w:type="dxa"/>
          </w:tcPr>
          <w:p w14:paraId="336E4838" w14:textId="77777777" w:rsidR="00815453" w:rsidRDefault="00815453" w:rsidP="00815453">
            <w:r>
              <w:rPr>
                <w:szCs w:val="24"/>
              </w:rPr>
              <w:t>A</w:t>
            </w:r>
            <w:r w:rsidRPr="00463051">
              <w:rPr>
                <w:szCs w:val="24"/>
              </w:rPr>
              <w:t xml:space="preserve"> la date d’accusé de réception par le maître d’ouvrage du procès-verbal des opérations préalables à la réception</w:t>
            </w:r>
          </w:p>
        </w:tc>
      </w:tr>
      <w:tr w:rsidR="005B44FB" w14:paraId="6CD4C5B7" w14:textId="77777777" w:rsidTr="000545A0">
        <w:trPr>
          <w:trHeight w:val="419"/>
        </w:trPr>
        <w:tc>
          <w:tcPr>
            <w:tcW w:w="1256" w:type="dxa"/>
            <w:vMerge/>
          </w:tcPr>
          <w:p w14:paraId="2310B283" w14:textId="77777777" w:rsidR="005B44FB" w:rsidRPr="009910DA" w:rsidRDefault="005B44FB" w:rsidP="00815453">
            <w:pPr>
              <w:jc w:val="center"/>
              <w:rPr>
                <w:b/>
              </w:rPr>
            </w:pPr>
          </w:p>
        </w:tc>
        <w:tc>
          <w:tcPr>
            <w:tcW w:w="1687" w:type="dxa"/>
          </w:tcPr>
          <w:p w14:paraId="529D13F8" w14:textId="76E85D46" w:rsidR="005B44FB" w:rsidRDefault="005B44FB" w:rsidP="00815453">
            <w:pPr>
              <w:jc w:val="center"/>
            </w:pPr>
            <w:r>
              <w:t>30</w:t>
            </w:r>
          </w:p>
        </w:tc>
        <w:tc>
          <w:tcPr>
            <w:tcW w:w="7251" w:type="dxa"/>
          </w:tcPr>
          <w:p w14:paraId="6F13FCC3" w14:textId="36032EDC" w:rsidR="005B44FB" w:rsidRDefault="005B44FB" w:rsidP="00815453">
            <w:pPr>
              <w:rPr>
                <w:szCs w:val="24"/>
              </w:rPr>
            </w:pPr>
            <w:r w:rsidRPr="003B5E56">
              <w:rPr>
                <w:szCs w:val="24"/>
              </w:rPr>
              <w:t>A l’acceptation par le maître d’ouvrage du contrôle de performance</w:t>
            </w:r>
            <w:r w:rsidR="000545A0">
              <w:rPr>
                <w:szCs w:val="24"/>
              </w:rPr>
              <w:t xml:space="preserve"> suite aux tests lors de</w:t>
            </w:r>
            <w:del w:id="200" w:author="Nathan HEBERT" w:date="2025-06-30T11:29:00Z">
              <w:r w:rsidR="000545A0" w:rsidDel="003656F8">
                <w:rPr>
                  <w:szCs w:val="24"/>
                </w:rPr>
                <w:delText xml:space="preserve"> </w:delText>
              </w:r>
            </w:del>
            <w:r w:rsidRPr="003B5E56">
              <w:rPr>
                <w:szCs w:val="24"/>
              </w:rPr>
              <w:t xml:space="preserve"> la réception</w:t>
            </w:r>
          </w:p>
        </w:tc>
      </w:tr>
      <w:tr w:rsidR="00815453" w:rsidRPr="009910DA" w14:paraId="0053EC5F" w14:textId="77777777" w:rsidTr="00FF4A37">
        <w:tc>
          <w:tcPr>
            <w:tcW w:w="1256" w:type="dxa"/>
            <w:vMerge/>
          </w:tcPr>
          <w:p w14:paraId="1B5106AF" w14:textId="77777777" w:rsidR="00815453" w:rsidRPr="009910DA" w:rsidRDefault="00815453" w:rsidP="00815453">
            <w:pPr>
              <w:jc w:val="center"/>
              <w:rPr>
                <w:b/>
                <w:u w:val="single"/>
              </w:rPr>
            </w:pPr>
          </w:p>
        </w:tc>
        <w:tc>
          <w:tcPr>
            <w:tcW w:w="1687" w:type="dxa"/>
          </w:tcPr>
          <w:p w14:paraId="0E7A2265" w14:textId="77777777" w:rsidR="00815453" w:rsidRPr="009910DA" w:rsidRDefault="00815453" w:rsidP="00815453">
            <w:pPr>
              <w:jc w:val="center"/>
            </w:pPr>
            <w:r>
              <w:t>30</w:t>
            </w:r>
          </w:p>
        </w:tc>
        <w:tc>
          <w:tcPr>
            <w:tcW w:w="7251" w:type="dxa"/>
          </w:tcPr>
          <w:p w14:paraId="7E8646B8" w14:textId="1F753431" w:rsidR="00815453" w:rsidRPr="009910DA" w:rsidRDefault="00815453" w:rsidP="00815453">
            <w:pPr>
              <w:rPr>
                <w:u w:val="single"/>
              </w:rPr>
            </w:pPr>
            <w:r>
              <w:rPr>
                <w:szCs w:val="24"/>
              </w:rPr>
              <w:t>A</w:t>
            </w:r>
            <w:r w:rsidRPr="00463051">
              <w:rPr>
                <w:szCs w:val="24"/>
              </w:rPr>
              <w:t xml:space="preserve"> la remise du dossier des ouvrages exécutés</w:t>
            </w:r>
            <w:r w:rsidR="005B44FB">
              <w:rPr>
                <w:szCs w:val="24"/>
              </w:rPr>
              <w:t xml:space="preserve"> et à l’achèvement des levées de réserves.</w:t>
            </w:r>
          </w:p>
        </w:tc>
      </w:tr>
      <w:tr w:rsidR="00815453" w:rsidRPr="009910DA" w14:paraId="2887A7BB" w14:textId="77777777" w:rsidTr="00FF4A37">
        <w:tc>
          <w:tcPr>
            <w:tcW w:w="1256" w:type="dxa"/>
            <w:vMerge/>
          </w:tcPr>
          <w:p w14:paraId="4B3DDD50" w14:textId="77777777" w:rsidR="00815453" w:rsidRPr="009910DA" w:rsidRDefault="00815453" w:rsidP="00815453">
            <w:pPr>
              <w:jc w:val="center"/>
              <w:rPr>
                <w:b/>
                <w:u w:val="single"/>
              </w:rPr>
            </w:pPr>
          </w:p>
        </w:tc>
        <w:tc>
          <w:tcPr>
            <w:tcW w:w="1687" w:type="dxa"/>
          </w:tcPr>
          <w:p w14:paraId="1F6021A1" w14:textId="77777777" w:rsidR="00815453" w:rsidRPr="009910DA" w:rsidRDefault="00815453" w:rsidP="00815453">
            <w:pPr>
              <w:jc w:val="center"/>
            </w:pPr>
            <w:r>
              <w:t>20</w:t>
            </w:r>
          </w:p>
        </w:tc>
        <w:tc>
          <w:tcPr>
            <w:tcW w:w="7251" w:type="dxa"/>
          </w:tcPr>
          <w:p w14:paraId="45F6CF9E" w14:textId="77777777" w:rsidR="00815453" w:rsidRDefault="00815453" w:rsidP="00815453">
            <w:pPr>
              <w:rPr>
                <w:szCs w:val="24"/>
              </w:rPr>
            </w:pPr>
            <w:r w:rsidRPr="005C7FBE">
              <w:rPr>
                <w:szCs w:val="24"/>
              </w:rPr>
              <w:t>A la fin du délai de garantie de parfait achèvement des ouvrages ou à l’issue de la prolongation du délai de garantie décidée par le maître de l’ouvrage.</w:t>
            </w:r>
          </w:p>
        </w:tc>
      </w:tr>
    </w:tbl>
    <w:p w14:paraId="3382F073" w14:textId="77777777" w:rsidR="00815453" w:rsidRDefault="00815453" w:rsidP="00815453"/>
    <w:p w14:paraId="414F45C4" w14:textId="77777777" w:rsidR="00815453" w:rsidRDefault="00815453" w:rsidP="00815453">
      <w:r>
        <w:t xml:space="preserve">Les prestations incluses dans les éléments ci-dessus ne peuvent faire l’objet d’un règlement qu’après achèvement total de chaque élément et réception par le maître de l’ouvrage telle que précisée dans le CCP. </w:t>
      </w:r>
    </w:p>
    <w:p w14:paraId="19344FD0" w14:textId="77777777" w:rsidR="00815453" w:rsidRPr="009721FA" w:rsidRDefault="00815453" w:rsidP="00A04B3A">
      <w:pPr>
        <w:pStyle w:val="Titre3"/>
      </w:pPr>
      <w:bookmarkStart w:id="201" w:name="_Toc202175820"/>
      <w:r w:rsidRPr="009721FA">
        <w:t>Demande de paiement pour solde</w:t>
      </w:r>
      <w:bookmarkEnd w:id="201"/>
      <w:r w:rsidRPr="009721FA">
        <w:t xml:space="preserve"> </w:t>
      </w:r>
    </w:p>
    <w:p w14:paraId="06E6AFB7" w14:textId="77777777" w:rsidR="00815453" w:rsidRDefault="00815453" w:rsidP="00815453">
      <w:pPr>
        <w:rPr>
          <w:szCs w:val="24"/>
        </w:rPr>
      </w:pPr>
      <w:r w:rsidRPr="00113054">
        <w:rPr>
          <w:szCs w:val="24"/>
        </w:rPr>
        <w:t>Après constatation de l’achèvement de sa mission</w:t>
      </w:r>
      <w:r>
        <w:rPr>
          <w:szCs w:val="24"/>
        </w:rPr>
        <w:t>,</w:t>
      </w:r>
      <w:r w:rsidRPr="00113054">
        <w:rPr>
          <w:szCs w:val="24"/>
        </w:rPr>
        <w:t xml:space="preserve"> le maître d’œuvre adresse au maître d’ouvrage une demande de paiement du solde sous form</w:t>
      </w:r>
      <w:r>
        <w:rPr>
          <w:szCs w:val="24"/>
        </w:rPr>
        <w:t>e d’un projet de décompte final</w:t>
      </w:r>
      <w:r w:rsidR="00D706FF">
        <w:rPr>
          <w:szCs w:val="24"/>
        </w:rPr>
        <w:t>.</w:t>
      </w:r>
    </w:p>
    <w:p w14:paraId="5AEFA817" w14:textId="77777777" w:rsidR="00815453" w:rsidRPr="009721FA" w:rsidRDefault="00815453" w:rsidP="00A04B3A">
      <w:pPr>
        <w:pStyle w:val="Titre4"/>
      </w:pPr>
      <w:r w:rsidRPr="009721FA">
        <w:t>Projet de décompte final</w:t>
      </w:r>
    </w:p>
    <w:p w14:paraId="3710656E" w14:textId="77777777" w:rsidR="00815453" w:rsidRDefault="00815453" w:rsidP="00815453">
      <w:r>
        <w:t>Le</w:t>
      </w:r>
      <w:r w:rsidR="00D706FF">
        <w:t xml:space="preserve"> projet de</w:t>
      </w:r>
      <w:r>
        <w:t xml:space="preserve"> décompte final comprend :</w:t>
      </w:r>
    </w:p>
    <w:p w14:paraId="0B0FF618" w14:textId="77777777" w:rsidR="00815453" w:rsidRPr="00FF4A37" w:rsidRDefault="00815453" w:rsidP="00150F44">
      <w:pPr>
        <w:pStyle w:val="Paragraphedeliste"/>
        <w:numPr>
          <w:ilvl w:val="0"/>
          <w:numId w:val="17"/>
        </w:numPr>
        <w:rPr>
          <w:rFonts w:ascii="Arial" w:hAnsi="Arial" w:cs="Arial"/>
        </w:rPr>
      </w:pPr>
      <w:r w:rsidRPr="00FF4A37">
        <w:rPr>
          <w:rFonts w:ascii="Arial" w:hAnsi="Arial" w:cs="Arial"/>
        </w:rPr>
        <w:t>le forfait définitif de rémunération ;</w:t>
      </w:r>
    </w:p>
    <w:p w14:paraId="7E60B4FB" w14:textId="77777777" w:rsidR="00815453" w:rsidRPr="00FF4A37" w:rsidRDefault="00815453" w:rsidP="00150F44">
      <w:pPr>
        <w:pStyle w:val="Paragraphedeliste"/>
        <w:numPr>
          <w:ilvl w:val="0"/>
          <w:numId w:val="17"/>
        </w:numPr>
        <w:rPr>
          <w:rFonts w:ascii="Arial" w:hAnsi="Arial" w:cs="Arial"/>
        </w:rPr>
      </w:pPr>
      <w:r w:rsidRPr="00FF4A37">
        <w:rPr>
          <w:rFonts w:ascii="Arial" w:hAnsi="Arial" w:cs="Arial"/>
        </w:rPr>
        <w:t>le montant des missions complémentaires ;</w:t>
      </w:r>
    </w:p>
    <w:p w14:paraId="5F0BFF36" w14:textId="77777777" w:rsidR="00815453" w:rsidRPr="00FF4A37" w:rsidRDefault="00815453" w:rsidP="00150F44">
      <w:pPr>
        <w:pStyle w:val="Paragraphedeliste"/>
        <w:numPr>
          <w:ilvl w:val="0"/>
          <w:numId w:val="17"/>
        </w:numPr>
        <w:rPr>
          <w:rFonts w:ascii="Arial" w:hAnsi="Arial" w:cs="Arial"/>
        </w:rPr>
      </w:pPr>
      <w:r w:rsidRPr="00FF4A37">
        <w:rPr>
          <w:rFonts w:ascii="Arial" w:hAnsi="Arial" w:cs="Arial"/>
        </w:rPr>
        <w:t>le montant des révisions de prix applicables intégrant le dernier état des index connus à la date d’établissement du projet de décompte final ;</w:t>
      </w:r>
    </w:p>
    <w:p w14:paraId="6A4AA889" w14:textId="77777777" w:rsidR="00815453" w:rsidRPr="00FF4A37" w:rsidRDefault="00815453" w:rsidP="00150F44">
      <w:pPr>
        <w:pStyle w:val="Paragraphedeliste"/>
        <w:numPr>
          <w:ilvl w:val="0"/>
          <w:numId w:val="17"/>
        </w:numPr>
        <w:rPr>
          <w:rFonts w:ascii="Arial" w:hAnsi="Arial" w:cs="Arial"/>
        </w:rPr>
      </w:pPr>
      <w:r w:rsidRPr="00FF4A37">
        <w:rPr>
          <w:rFonts w:ascii="Arial" w:hAnsi="Arial" w:cs="Arial"/>
        </w:rPr>
        <w:t>le montant des pénalités appliquées par le maître d’ouvrage et acceptées par le maître d’œuvre ;</w:t>
      </w:r>
    </w:p>
    <w:p w14:paraId="4D307B84" w14:textId="77777777" w:rsidR="00815453" w:rsidRPr="00FF4A37" w:rsidRDefault="00815453" w:rsidP="00150F44">
      <w:pPr>
        <w:pStyle w:val="Paragraphedeliste"/>
        <w:numPr>
          <w:ilvl w:val="0"/>
          <w:numId w:val="17"/>
        </w:numPr>
        <w:rPr>
          <w:rFonts w:ascii="Arial" w:hAnsi="Arial" w:cs="Arial"/>
        </w:rPr>
      </w:pPr>
      <w:r w:rsidRPr="00FF4A37">
        <w:rPr>
          <w:rFonts w:ascii="Arial" w:hAnsi="Arial" w:cs="Arial"/>
        </w:rPr>
        <w:t>le montant des éventuelles réclamations non régularisées ;</w:t>
      </w:r>
    </w:p>
    <w:p w14:paraId="57FF586F" w14:textId="77777777" w:rsidR="00815453" w:rsidRPr="00FF4A37" w:rsidRDefault="00815453" w:rsidP="00150F44">
      <w:pPr>
        <w:pStyle w:val="Paragraphedeliste"/>
        <w:numPr>
          <w:ilvl w:val="0"/>
          <w:numId w:val="17"/>
        </w:numPr>
        <w:rPr>
          <w:rFonts w:ascii="Arial" w:hAnsi="Arial" w:cs="Arial"/>
        </w:rPr>
      </w:pPr>
      <w:r w:rsidRPr="00FF4A37">
        <w:rPr>
          <w:rFonts w:ascii="Arial" w:hAnsi="Arial" w:cs="Arial"/>
        </w:rPr>
        <w:t>le récapitulatif des sommes perçues au titre des acomptes ;</w:t>
      </w:r>
    </w:p>
    <w:p w14:paraId="79F08039" w14:textId="77777777" w:rsidR="00815453" w:rsidRPr="00FF4A37" w:rsidRDefault="00815453" w:rsidP="00150F44">
      <w:pPr>
        <w:pStyle w:val="Paragraphedeliste"/>
        <w:numPr>
          <w:ilvl w:val="0"/>
          <w:numId w:val="17"/>
        </w:numPr>
        <w:rPr>
          <w:rFonts w:ascii="Arial" w:hAnsi="Arial" w:cs="Arial"/>
        </w:rPr>
      </w:pPr>
      <w:r w:rsidRPr="00FF4A37">
        <w:rPr>
          <w:rFonts w:ascii="Arial" w:hAnsi="Arial" w:cs="Arial"/>
        </w:rPr>
        <w:t xml:space="preserve">le solde, distinguant l’incidence de la TVA. </w:t>
      </w:r>
    </w:p>
    <w:p w14:paraId="1A740C1C" w14:textId="77777777" w:rsidR="00815453" w:rsidRDefault="00815453" w:rsidP="00815453">
      <w:pPr>
        <w:pStyle w:val="Paragraphedeliste"/>
      </w:pPr>
    </w:p>
    <w:p w14:paraId="71015C52" w14:textId="77777777" w:rsidR="00815453" w:rsidRDefault="00815453" w:rsidP="00815453">
      <w:r>
        <w:t>Ce résultat constitue le montant du décompte final.</w:t>
      </w:r>
    </w:p>
    <w:p w14:paraId="5C3FA0EF" w14:textId="77777777" w:rsidR="00815453" w:rsidRPr="009721FA" w:rsidRDefault="00815453" w:rsidP="00A04B3A">
      <w:pPr>
        <w:pStyle w:val="Titre4"/>
      </w:pPr>
      <w:r w:rsidRPr="009721FA">
        <w:t>Décompte général – Etat du solde</w:t>
      </w:r>
    </w:p>
    <w:p w14:paraId="00747BC6" w14:textId="06BBCDBE" w:rsidR="00815453" w:rsidRDefault="00815453" w:rsidP="00815453">
      <w:pPr>
        <w:tabs>
          <w:tab w:val="left" w:pos="720"/>
          <w:tab w:val="left" w:pos="1080"/>
        </w:tabs>
        <w:rPr>
          <w:rFonts w:cs="Arial"/>
          <w:color w:val="000000" w:themeColor="text1"/>
          <w:szCs w:val="19"/>
        </w:rPr>
      </w:pPr>
      <w:r w:rsidRPr="009721FA">
        <w:rPr>
          <w:rFonts w:cs="Arial"/>
          <w:color w:val="000000" w:themeColor="text1"/>
          <w:szCs w:val="19"/>
        </w:rPr>
        <w:t xml:space="preserve">Le maître d’ouvrage accepte ou modifie puis signe le projet de décompte final qui devient décompte général. Il est notifié au maître d’œuvre dans les 30 jours suivant la réception par le maître d’ouvrage du projet de décompte final.  </w:t>
      </w:r>
    </w:p>
    <w:p w14:paraId="0FBD045E" w14:textId="77777777" w:rsidR="00815453" w:rsidRPr="009721FA" w:rsidRDefault="00815453" w:rsidP="00815453">
      <w:pPr>
        <w:tabs>
          <w:tab w:val="left" w:pos="720"/>
          <w:tab w:val="left" w:pos="1080"/>
        </w:tabs>
        <w:rPr>
          <w:rFonts w:cs="Arial"/>
          <w:color w:val="000000" w:themeColor="text1"/>
          <w:szCs w:val="19"/>
        </w:rPr>
      </w:pPr>
      <w:r w:rsidRPr="009721FA">
        <w:rPr>
          <w:rFonts w:cs="Arial"/>
          <w:color w:val="000000" w:themeColor="text1"/>
          <w:szCs w:val="19"/>
        </w:rPr>
        <w:t>En cas de non-respect des délais de notification mentionnés ci-dessus, le maître d’œuvre met en demeure le maître d’ouvrage de procéder à la notification du décompte général dans un délai de 15 jours.</w:t>
      </w:r>
    </w:p>
    <w:p w14:paraId="615D4EC8" w14:textId="77777777" w:rsidR="00815453" w:rsidRDefault="00815453" w:rsidP="00815453">
      <w:pPr>
        <w:tabs>
          <w:tab w:val="left" w:pos="720"/>
          <w:tab w:val="left" w:pos="1080"/>
        </w:tabs>
        <w:rPr>
          <w:rFonts w:cs="Arial"/>
          <w:color w:val="000000" w:themeColor="text1"/>
          <w:szCs w:val="19"/>
        </w:rPr>
      </w:pPr>
    </w:p>
    <w:p w14:paraId="53A442AF" w14:textId="77777777" w:rsidR="00815453" w:rsidRDefault="00815453" w:rsidP="00815453">
      <w:pPr>
        <w:tabs>
          <w:tab w:val="left" w:pos="720"/>
          <w:tab w:val="left" w:pos="1080"/>
        </w:tabs>
        <w:rPr>
          <w:rFonts w:cs="Arial"/>
          <w:color w:val="000000" w:themeColor="text1"/>
          <w:szCs w:val="19"/>
        </w:rPr>
      </w:pPr>
      <w:r w:rsidRPr="009721FA">
        <w:rPr>
          <w:rFonts w:cs="Arial"/>
          <w:color w:val="000000" w:themeColor="text1"/>
          <w:szCs w:val="19"/>
        </w:rPr>
        <w:t>Sans réponse du maître d’ouvrage dans ce délai, le projet de décompte général transmis par le maître d’œuvre devient le décompte général et définitif. Le délai de paiement du solde, révisé en fonction du dernier état des index connus, court à compter du lendemain de l'expiration du délai de 15 jours indiqué dans la mise en demeure.</w:t>
      </w:r>
    </w:p>
    <w:p w14:paraId="5F9F04A5" w14:textId="77777777" w:rsidR="00815453" w:rsidRDefault="00815453" w:rsidP="00A04B3A">
      <w:pPr>
        <w:pStyle w:val="Titre4"/>
      </w:pPr>
      <w:r>
        <w:t>Décompte général rendu définitif</w:t>
      </w:r>
    </w:p>
    <w:p w14:paraId="72821C4F" w14:textId="77777777" w:rsidR="00815453" w:rsidRDefault="00815453" w:rsidP="00815453">
      <w:pPr>
        <w:tabs>
          <w:tab w:val="left" w:pos="720"/>
          <w:tab w:val="left" w:pos="1080"/>
        </w:tabs>
        <w:rPr>
          <w:rFonts w:cs="Arial"/>
          <w:color w:val="000000" w:themeColor="text1"/>
          <w:szCs w:val="19"/>
        </w:rPr>
      </w:pPr>
      <w:r w:rsidRPr="003803BE">
        <w:rPr>
          <w:rFonts w:cs="Arial"/>
          <w:color w:val="000000" w:themeColor="text1"/>
          <w:szCs w:val="19"/>
        </w:rPr>
        <w:t xml:space="preserve">En l’absence de modifications du projet de décompte final par le </w:t>
      </w:r>
      <w:r>
        <w:rPr>
          <w:rFonts w:cs="Arial"/>
          <w:color w:val="000000" w:themeColor="text1"/>
          <w:szCs w:val="19"/>
        </w:rPr>
        <w:t>maître</w:t>
      </w:r>
      <w:r w:rsidRPr="003803BE">
        <w:rPr>
          <w:rFonts w:cs="Arial"/>
          <w:color w:val="000000" w:themeColor="text1"/>
          <w:szCs w:val="19"/>
        </w:rPr>
        <w:t xml:space="preserve"> d’ouvrage, le décompte général signé par le </w:t>
      </w:r>
      <w:r>
        <w:rPr>
          <w:rFonts w:cs="Arial"/>
          <w:color w:val="000000" w:themeColor="text1"/>
          <w:szCs w:val="19"/>
        </w:rPr>
        <w:t>maître</w:t>
      </w:r>
      <w:r w:rsidRPr="003803BE">
        <w:rPr>
          <w:rFonts w:cs="Arial"/>
          <w:color w:val="000000" w:themeColor="text1"/>
          <w:szCs w:val="19"/>
        </w:rPr>
        <w:t xml:space="preserve"> d’ouvrage et notifié au </w:t>
      </w:r>
      <w:r>
        <w:rPr>
          <w:rFonts w:cs="Arial"/>
          <w:color w:val="000000" w:themeColor="text1"/>
          <w:szCs w:val="19"/>
        </w:rPr>
        <w:t>maître</w:t>
      </w:r>
      <w:r w:rsidRPr="003803BE">
        <w:rPr>
          <w:rFonts w:cs="Arial"/>
          <w:color w:val="000000" w:themeColor="text1"/>
          <w:szCs w:val="19"/>
        </w:rPr>
        <w:t xml:space="preserve"> d’œuvre est rendu définitif. Le délai de paiement du solde</w:t>
      </w:r>
      <w:r>
        <w:rPr>
          <w:rFonts w:cs="Arial"/>
          <w:color w:val="000000" w:themeColor="text1"/>
          <w:szCs w:val="19"/>
        </w:rPr>
        <w:t xml:space="preserve"> </w:t>
      </w:r>
      <w:r w:rsidRPr="003803BE">
        <w:rPr>
          <w:rFonts w:cs="Arial"/>
          <w:color w:val="000000" w:themeColor="text1"/>
          <w:szCs w:val="19"/>
        </w:rPr>
        <w:t xml:space="preserve">court à compter du lendemain </w:t>
      </w:r>
      <w:r>
        <w:rPr>
          <w:rFonts w:cs="Arial"/>
          <w:color w:val="000000" w:themeColor="text1"/>
          <w:szCs w:val="19"/>
        </w:rPr>
        <w:t xml:space="preserve">de </w:t>
      </w:r>
      <w:r w:rsidRPr="003803BE">
        <w:rPr>
          <w:rFonts w:cs="Arial"/>
          <w:color w:val="000000" w:themeColor="text1"/>
          <w:szCs w:val="19"/>
        </w:rPr>
        <w:t xml:space="preserve">la notification du décompte général au </w:t>
      </w:r>
      <w:r>
        <w:rPr>
          <w:rFonts w:cs="Arial"/>
          <w:color w:val="000000" w:themeColor="text1"/>
          <w:szCs w:val="19"/>
        </w:rPr>
        <w:t>maître</w:t>
      </w:r>
      <w:r w:rsidRPr="003803BE">
        <w:rPr>
          <w:rFonts w:cs="Arial"/>
          <w:color w:val="000000" w:themeColor="text1"/>
          <w:szCs w:val="19"/>
        </w:rPr>
        <w:t xml:space="preserve"> d’œuvre.</w:t>
      </w:r>
    </w:p>
    <w:p w14:paraId="0484F1E6" w14:textId="77777777" w:rsidR="00815453" w:rsidRPr="003803BE" w:rsidRDefault="00815453" w:rsidP="00815453">
      <w:pPr>
        <w:tabs>
          <w:tab w:val="left" w:pos="720"/>
          <w:tab w:val="left" w:pos="1080"/>
        </w:tabs>
        <w:rPr>
          <w:rFonts w:cs="Arial"/>
          <w:color w:val="000000" w:themeColor="text1"/>
          <w:szCs w:val="19"/>
        </w:rPr>
      </w:pPr>
    </w:p>
    <w:p w14:paraId="7B40A6F2" w14:textId="77777777" w:rsidR="00815453" w:rsidRDefault="00815453" w:rsidP="00815453">
      <w:pPr>
        <w:tabs>
          <w:tab w:val="left" w:pos="720"/>
          <w:tab w:val="left" w:pos="1080"/>
        </w:tabs>
        <w:rPr>
          <w:rFonts w:cs="Arial"/>
          <w:color w:val="000000" w:themeColor="text1"/>
          <w:szCs w:val="19"/>
        </w:rPr>
      </w:pPr>
      <w:r w:rsidRPr="003803BE">
        <w:rPr>
          <w:rFonts w:cs="Arial"/>
          <w:color w:val="000000" w:themeColor="text1"/>
          <w:szCs w:val="19"/>
        </w:rPr>
        <w:lastRenderedPageBreak/>
        <w:t xml:space="preserve">Dans le cas où le </w:t>
      </w:r>
      <w:r>
        <w:rPr>
          <w:rFonts w:cs="Arial"/>
          <w:color w:val="000000" w:themeColor="text1"/>
          <w:szCs w:val="19"/>
        </w:rPr>
        <w:t>maître</w:t>
      </w:r>
      <w:r w:rsidRPr="003803BE">
        <w:rPr>
          <w:rFonts w:cs="Arial"/>
          <w:color w:val="000000" w:themeColor="text1"/>
          <w:szCs w:val="19"/>
        </w:rPr>
        <w:t xml:space="preserve"> d’ouvrage a notifié un décompte général modifié, le maître d’œuvre dispose d’un délai de 15 jours à compter de la notification du décompte général pour soit l’accepter, avec ou sans réserves, en y apposant sa signature, soit pour faire connaître les motifs pour lesquels il refuse de le signer.</w:t>
      </w:r>
    </w:p>
    <w:p w14:paraId="7A517A10" w14:textId="77777777" w:rsidR="00815453" w:rsidRPr="003803BE" w:rsidRDefault="00815453" w:rsidP="00815453">
      <w:pPr>
        <w:tabs>
          <w:tab w:val="left" w:pos="720"/>
          <w:tab w:val="left" w:pos="1080"/>
        </w:tabs>
        <w:rPr>
          <w:rFonts w:cs="Arial"/>
          <w:color w:val="000000" w:themeColor="text1"/>
          <w:szCs w:val="19"/>
        </w:rPr>
      </w:pPr>
    </w:p>
    <w:p w14:paraId="22C4A43C" w14:textId="77777777" w:rsidR="00815453" w:rsidRDefault="00815453" w:rsidP="00815453">
      <w:pPr>
        <w:tabs>
          <w:tab w:val="left" w:pos="720"/>
          <w:tab w:val="left" w:pos="1080"/>
        </w:tabs>
        <w:rPr>
          <w:rFonts w:cs="Arial"/>
          <w:color w:val="000000" w:themeColor="text1"/>
          <w:szCs w:val="19"/>
        </w:rPr>
      </w:pPr>
      <w:r w:rsidRPr="003803BE">
        <w:rPr>
          <w:rFonts w:cs="Arial"/>
          <w:color w:val="000000" w:themeColor="text1"/>
          <w:szCs w:val="19"/>
        </w:rPr>
        <w:t xml:space="preserve">A compter de la date de réception par le </w:t>
      </w:r>
      <w:r>
        <w:rPr>
          <w:rFonts w:cs="Arial"/>
          <w:color w:val="000000" w:themeColor="text1"/>
          <w:szCs w:val="19"/>
        </w:rPr>
        <w:t>maître</w:t>
      </w:r>
      <w:r w:rsidRPr="003803BE">
        <w:rPr>
          <w:rFonts w:cs="Arial"/>
          <w:color w:val="000000" w:themeColor="text1"/>
          <w:szCs w:val="19"/>
        </w:rPr>
        <w:t xml:space="preserve"> d’ouvrage du décompte général signé par le maître d’œuvre, ce document devient le décompte général et définitif, et ouvre droit à paiement du solde.</w:t>
      </w:r>
    </w:p>
    <w:p w14:paraId="6CDD6557" w14:textId="77777777" w:rsidR="00815453" w:rsidRPr="003803BE" w:rsidRDefault="00815453" w:rsidP="00815453">
      <w:pPr>
        <w:tabs>
          <w:tab w:val="left" w:pos="720"/>
          <w:tab w:val="left" w:pos="1080"/>
        </w:tabs>
        <w:rPr>
          <w:rFonts w:cs="Arial"/>
          <w:color w:val="000000" w:themeColor="text1"/>
          <w:szCs w:val="19"/>
        </w:rPr>
      </w:pPr>
    </w:p>
    <w:p w14:paraId="16A7A831" w14:textId="6D74E40A" w:rsidR="00815453" w:rsidRDefault="00815453" w:rsidP="00815453">
      <w:pPr>
        <w:tabs>
          <w:tab w:val="left" w:pos="720"/>
          <w:tab w:val="left" w:pos="1080"/>
        </w:tabs>
        <w:rPr>
          <w:rFonts w:cs="Arial"/>
          <w:color w:val="000000" w:themeColor="text1"/>
          <w:szCs w:val="19"/>
        </w:rPr>
      </w:pPr>
      <w:r w:rsidRPr="003803BE">
        <w:rPr>
          <w:rFonts w:cs="Arial"/>
          <w:color w:val="000000" w:themeColor="text1"/>
          <w:szCs w:val="19"/>
        </w:rPr>
        <w:t xml:space="preserve">Si le maître d’œuvre ne </w:t>
      </w:r>
      <w:r>
        <w:rPr>
          <w:rFonts w:cs="Arial"/>
          <w:color w:val="000000" w:themeColor="text1"/>
          <w:szCs w:val="19"/>
        </w:rPr>
        <w:t>transmet</w:t>
      </w:r>
      <w:r w:rsidRPr="003803BE">
        <w:rPr>
          <w:rFonts w:cs="Arial"/>
          <w:color w:val="000000" w:themeColor="text1"/>
          <w:szCs w:val="19"/>
        </w:rPr>
        <w:t xml:space="preserve"> pas le décompte général signé dans le délai de 15 jours ou s’il n’a pas motivé son refus ou exposé en détail les motifs de ses réserves, en précisant le montant de ses réclamations, ce décompte général est réputé accepté par le maître d’œuvre et devient le décompte général et définitif.</w:t>
      </w:r>
    </w:p>
    <w:p w14:paraId="385D3E1B" w14:textId="77777777" w:rsidR="00D36602" w:rsidRPr="003803BE" w:rsidRDefault="00D36602" w:rsidP="00815453">
      <w:pPr>
        <w:tabs>
          <w:tab w:val="left" w:pos="720"/>
          <w:tab w:val="left" w:pos="1080"/>
        </w:tabs>
        <w:rPr>
          <w:rFonts w:cs="Arial"/>
          <w:color w:val="000000" w:themeColor="text1"/>
          <w:szCs w:val="19"/>
        </w:rPr>
      </w:pPr>
    </w:p>
    <w:p w14:paraId="38EC1C7E" w14:textId="77777777" w:rsidR="00815453" w:rsidRDefault="00815453" w:rsidP="00815453">
      <w:pPr>
        <w:tabs>
          <w:tab w:val="left" w:pos="720"/>
          <w:tab w:val="left" w:pos="1080"/>
        </w:tabs>
        <w:rPr>
          <w:rFonts w:cs="Arial"/>
          <w:color w:val="000000" w:themeColor="text1"/>
          <w:szCs w:val="19"/>
        </w:rPr>
      </w:pPr>
      <w:r w:rsidRPr="003803BE">
        <w:rPr>
          <w:rFonts w:cs="Arial"/>
          <w:color w:val="000000" w:themeColor="text1"/>
          <w:szCs w:val="19"/>
        </w:rPr>
        <w:t>Ce décompte lie définitivement les parties sauf en ce qui concerne le montant des intérêts moratoires afférents au solde.</w:t>
      </w:r>
    </w:p>
    <w:p w14:paraId="550DEC8F" w14:textId="77777777" w:rsidR="00815453" w:rsidRDefault="00815453" w:rsidP="00A04B3A">
      <w:pPr>
        <w:pStyle w:val="Titre4"/>
      </w:pPr>
      <w:r>
        <w:t>Contestation sur le montant des sommes dues</w:t>
      </w:r>
    </w:p>
    <w:p w14:paraId="1238FB2D" w14:textId="77777777" w:rsidR="00815453" w:rsidRDefault="00815453" w:rsidP="00815453">
      <w:pPr>
        <w:tabs>
          <w:tab w:val="left" w:pos="709"/>
          <w:tab w:val="left" w:pos="1080"/>
        </w:tabs>
        <w:rPr>
          <w:rFonts w:cs="Arial"/>
          <w:color w:val="000000" w:themeColor="text1"/>
          <w:szCs w:val="19"/>
        </w:rPr>
      </w:pPr>
      <w:r w:rsidRPr="003803BE">
        <w:rPr>
          <w:rFonts w:cs="Arial"/>
          <w:color w:val="000000" w:themeColor="text1"/>
          <w:szCs w:val="19"/>
        </w:rPr>
        <w:t xml:space="preserve">En cas de contestation de certaines sommes portées au décompte général par le </w:t>
      </w:r>
      <w:r>
        <w:rPr>
          <w:rFonts w:cs="Arial"/>
          <w:color w:val="000000" w:themeColor="text1"/>
          <w:szCs w:val="19"/>
        </w:rPr>
        <w:t>maître</w:t>
      </w:r>
      <w:r w:rsidRPr="003803BE">
        <w:rPr>
          <w:rFonts w:cs="Arial"/>
          <w:color w:val="000000" w:themeColor="text1"/>
          <w:szCs w:val="19"/>
        </w:rPr>
        <w:t xml:space="preserve"> d’œuvre, le maître d’ouvrage règle, dans un délai de 30 jours à compter de la date de réception des motifs pour lesquels le maître d’œuvre refuse de signer, les sommes admises dans le décompte général signé par le </w:t>
      </w:r>
      <w:r>
        <w:rPr>
          <w:rFonts w:cs="Arial"/>
          <w:color w:val="000000" w:themeColor="text1"/>
          <w:szCs w:val="19"/>
        </w:rPr>
        <w:t>maître</w:t>
      </w:r>
      <w:r w:rsidRPr="003803BE">
        <w:rPr>
          <w:rFonts w:cs="Arial"/>
          <w:color w:val="000000" w:themeColor="text1"/>
          <w:szCs w:val="19"/>
        </w:rPr>
        <w:t xml:space="preserve"> d’ouvrage. </w:t>
      </w:r>
    </w:p>
    <w:p w14:paraId="2F089CEE" w14:textId="77777777" w:rsidR="00815453" w:rsidRPr="003803BE" w:rsidRDefault="00815453" w:rsidP="00815453">
      <w:pPr>
        <w:tabs>
          <w:tab w:val="left" w:pos="709"/>
          <w:tab w:val="left" w:pos="1080"/>
        </w:tabs>
        <w:rPr>
          <w:rFonts w:cs="Arial"/>
          <w:color w:val="000000" w:themeColor="text1"/>
          <w:szCs w:val="19"/>
        </w:rPr>
      </w:pPr>
    </w:p>
    <w:p w14:paraId="7879170C" w14:textId="26AC50DE" w:rsidR="00815453" w:rsidRPr="00E87A60" w:rsidRDefault="00815453" w:rsidP="00815453">
      <w:pPr>
        <w:tabs>
          <w:tab w:val="left" w:pos="709"/>
          <w:tab w:val="left" w:pos="1080"/>
        </w:tabs>
        <w:rPr>
          <w:rFonts w:cs="Arial"/>
          <w:color w:val="000000" w:themeColor="text1"/>
          <w:szCs w:val="19"/>
        </w:rPr>
      </w:pPr>
      <w:r w:rsidRPr="003803BE">
        <w:rPr>
          <w:rFonts w:cs="Arial"/>
          <w:color w:val="000000" w:themeColor="text1"/>
          <w:szCs w:val="19"/>
        </w:rPr>
        <w:t>Ce désaccord est réglé dans les conditions fi</w:t>
      </w:r>
      <w:r>
        <w:rPr>
          <w:rFonts w:cs="Arial"/>
          <w:color w:val="000000" w:themeColor="text1"/>
          <w:szCs w:val="19"/>
        </w:rPr>
        <w:t>xées à l’article 3</w:t>
      </w:r>
      <w:r w:rsidR="00E55FF6">
        <w:rPr>
          <w:rFonts w:cs="Arial"/>
          <w:color w:val="000000" w:themeColor="text1"/>
          <w:szCs w:val="19"/>
        </w:rPr>
        <w:t>2</w:t>
      </w:r>
      <w:r>
        <w:rPr>
          <w:rFonts w:cs="Arial"/>
          <w:color w:val="000000" w:themeColor="text1"/>
          <w:szCs w:val="19"/>
        </w:rPr>
        <w:t xml:space="preserve"> du </w:t>
      </w:r>
      <w:r w:rsidR="002E168A">
        <w:rPr>
          <w:rFonts w:cs="Arial"/>
          <w:color w:val="000000" w:themeColor="text1"/>
          <w:szCs w:val="19"/>
        </w:rPr>
        <w:t>CCAG/MOE</w:t>
      </w:r>
      <w:r>
        <w:rPr>
          <w:rFonts w:cs="Arial"/>
          <w:color w:val="000000" w:themeColor="text1"/>
          <w:szCs w:val="19"/>
        </w:rPr>
        <w:t>.</w:t>
      </w:r>
    </w:p>
    <w:p w14:paraId="5876173A" w14:textId="77777777" w:rsidR="00815453" w:rsidRDefault="00815453" w:rsidP="00A04B3A">
      <w:pPr>
        <w:pStyle w:val="Titre3"/>
      </w:pPr>
      <w:bookmarkStart w:id="202" w:name="_Toc202175821"/>
      <w:r>
        <w:t>Modalités de facturation</w:t>
      </w:r>
      <w:bookmarkEnd w:id="202"/>
    </w:p>
    <w:p w14:paraId="4565ED41" w14:textId="77777777" w:rsidR="00815453" w:rsidRPr="004D23A7" w:rsidRDefault="00815453" w:rsidP="00815453">
      <w:r w:rsidRPr="004D23A7">
        <w:t xml:space="preserve">Le </w:t>
      </w:r>
      <w:r>
        <w:t>Titulaire</w:t>
      </w:r>
      <w:r w:rsidRPr="004D23A7">
        <w:t xml:space="preserve"> remet à la </w:t>
      </w:r>
      <w:r>
        <w:t>BnF</w:t>
      </w:r>
      <w:r w:rsidRPr="004D23A7">
        <w:t xml:space="preserve"> une facture accompa</w:t>
      </w:r>
      <w:r>
        <w:t>gnée systématiquement des listes</w:t>
      </w:r>
      <w:r w:rsidRPr="004D23A7">
        <w:t xml:space="preserve"> d'émargement précisant les sommes auxquelles il prétend du fait de l’exécution du marché.</w:t>
      </w:r>
    </w:p>
    <w:p w14:paraId="724BA0A4" w14:textId="77777777" w:rsidR="00815453" w:rsidRDefault="00815453" w:rsidP="00815453">
      <w:pPr>
        <w:autoSpaceDE w:val="0"/>
        <w:autoSpaceDN w:val="0"/>
        <w:adjustRightInd w:val="0"/>
      </w:pPr>
    </w:p>
    <w:p w14:paraId="5A5E9F19" w14:textId="77777777" w:rsidR="00815453" w:rsidRPr="004D23A7" w:rsidRDefault="00815453" w:rsidP="00815453">
      <w:pPr>
        <w:autoSpaceDE w:val="0"/>
        <w:autoSpaceDN w:val="0"/>
        <w:adjustRightInd w:val="0"/>
      </w:pPr>
      <w:r w:rsidRPr="004D23A7">
        <w:t xml:space="preserve">La facture doit indiquer, outre la date et </w:t>
      </w:r>
      <w:r>
        <w:t>le</w:t>
      </w:r>
      <w:r w:rsidRPr="004D23A7">
        <w:t xml:space="preserve"> n</w:t>
      </w:r>
      <w:r>
        <w:t>uméro</w:t>
      </w:r>
      <w:r w:rsidRPr="004D23A7">
        <w:t xml:space="preserve"> d'identification :</w:t>
      </w:r>
    </w:p>
    <w:p w14:paraId="7B0A7518" w14:textId="77777777" w:rsidR="00815453" w:rsidRPr="00E55FF6" w:rsidRDefault="00815453" w:rsidP="00150F44">
      <w:pPr>
        <w:pStyle w:val="Paragraphedeliste"/>
        <w:numPr>
          <w:ilvl w:val="0"/>
          <w:numId w:val="8"/>
        </w:numPr>
        <w:autoSpaceDE w:val="0"/>
        <w:autoSpaceDN w:val="0"/>
        <w:adjustRightInd w:val="0"/>
        <w:rPr>
          <w:rFonts w:ascii="Arial" w:hAnsi="Arial" w:cs="Arial"/>
        </w:rPr>
      </w:pPr>
      <w:r w:rsidRPr="00E55FF6">
        <w:rPr>
          <w:rFonts w:ascii="Arial" w:hAnsi="Arial" w:cs="Arial"/>
        </w:rPr>
        <w:t>Le nom ou la raison sociale et adresse des parties ;</w:t>
      </w:r>
    </w:p>
    <w:p w14:paraId="5B3B12F4" w14:textId="77777777" w:rsidR="00815453" w:rsidRPr="00E55FF6" w:rsidRDefault="00815453" w:rsidP="00150F44">
      <w:pPr>
        <w:pStyle w:val="Paragraphedeliste"/>
        <w:numPr>
          <w:ilvl w:val="0"/>
          <w:numId w:val="8"/>
        </w:numPr>
        <w:autoSpaceDE w:val="0"/>
        <w:autoSpaceDN w:val="0"/>
        <w:adjustRightInd w:val="0"/>
        <w:rPr>
          <w:rFonts w:ascii="Arial" w:hAnsi="Arial" w:cs="Arial"/>
        </w:rPr>
      </w:pPr>
      <w:r w:rsidRPr="00E55FF6">
        <w:rPr>
          <w:rFonts w:ascii="Arial" w:hAnsi="Arial" w:cs="Arial"/>
        </w:rPr>
        <w:t>Le numéro d’inscription au Registre du commerce et des sociétés ou au Répertoire des métiers ;</w:t>
      </w:r>
    </w:p>
    <w:p w14:paraId="0452F096" w14:textId="77777777" w:rsidR="00815453" w:rsidRPr="00E55FF6" w:rsidRDefault="00815453" w:rsidP="00150F44">
      <w:pPr>
        <w:pStyle w:val="Paragraphedeliste"/>
        <w:numPr>
          <w:ilvl w:val="0"/>
          <w:numId w:val="8"/>
        </w:numPr>
        <w:autoSpaceDE w:val="0"/>
        <w:autoSpaceDN w:val="0"/>
        <w:adjustRightInd w:val="0"/>
        <w:rPr>
          <w:rFonts w:ascii="Arial" w:hAnsi="Arial" w:cs="Arial"/>
        </w:rPr>
      </w:pPr>
      <w:r w:rsidRPr="00E55FF6">
        <w:rPr>
          <w:rFonts w:ascii="Arial" w:hAnsi="Arial" w:cs="Arial"/>
        </w:rPr>
        <w:t>Le numéro de SIRET ;</w:t>
      </w:r>
    </w:p>
    <w:p w14:paraId="7CE46B14" w14:textId="77777777" w:rsidR="00815453" w:rsidRPr="00E55FF6" w:rsidRDefault="00815453" w:rsidP="00150F44">
      <w:pPr>
        <w:pStyle w:val="Paragraphedeliste"/>
        <w:numPr>
          <w:ilvl w:val="0"/>
          <w:numId w:val="8"/>
        </w:numPr>
        <w:autoSpaceDE w:val="0"/>
        <w:autoSpaceDN w:val="0"/>
        <w:adjustRightInd w:val="0"/>
        <w:rPr>
          <w:rFonts w:ascii="Arial" w:hAnsi="Arial" w:cs="Arial"/>
        </w:rPr>
      </w:pPr>
      <w:r w:rsidRPr="00E55FF6">
        <w:rPr>
          <w:rFonts w:ascii="Arial" w:hAnsi="Arial" w:cs="Arial"/>
        </w:rPr>
        <w:t xml:space="preserve">Le numéro de compte bancaire ou postal du Titulaire, </w:t>
      </w:r>
    </w:p>
    <w:p w14:paraId="61ECCE22" w14:textId="77777777" w:rsidR="00815453" w:rsidRPr="00E55FF6" w:rsidRDefault="00815453" w:rsidP="00150F44">
      <w:pPr>
        <w:pStyle w:val="Paragraphedeliste"/>
        <w:numPr>
          <w:ilvl w:val="0"/>
          <w:numId w:val="8"/>
        </w:numPr>
        <w:autoSpaceDE w:val="0"/>
        <w:autoSpaceDN w:val="0"/>
        <w:adjustRightInd w:val="0"/>
        <w:rPr>
          <w:rFonts w:ascii="Arial" w:hAnsi="Arial" w:cs="Arial"/>
        </w:rPr>
      </w:pPr>
      <w:r w:rsidRPr="00E55FF6">
        <w:rPr>
          <w:rFonts w:ascii="Arial" w:hAnsi="Arial" w:cs="Arial"/>
        </w:rPr>
        <w:t>Les travaux exécutés,</w:t>
      </w:r>
    </w:p>
    <w:p w14:paraId="54ACCF88" w14:textId="77777777" w:rsidR="00815453" w:rsidRPr="00E55FF6" w:rsidRDefault="00815453" w:rsidP="00150F44">
      <w:pPr>
        <w:pStyle w:val="Paragraphedeliste"/>
        <w:numPr>
          <w:ilvl w:val="0"/>
          <w:numId w:val="8"/>
        </w:numPr>
        <w:autoSpaceDE w:val="0"/>
        <w:autoSpaceDN w:val="0"/>
        <w:adjustRightInd w:val="0"/>
        <w:rPr>
          <w:rFonts w:ascii="Arial" w:hAnsi="Arial" w:cs="Arial"/>
        </w:rPr>
      </w:pPr>
      <w:r w:rsidRPr="00E55FF6">
        <w:rPr>
          <w:rFonts w:ascii="Arial" w:hAnsi="Arial" w:cs="Arial"/>
        </w:rPr>
        <w:t xml:space="preserve">Le lieu d’exécution des travaux, </w:t>
      </w:r>
    </w:p>
    <w:p w14:paraId="04A284CD" w14:textId="77777777" w:rsidR="00815453" w:rsidRPr="00E55FF6" w:rsidRDefault="00815453" w:rsidP="00150F44">
      <w:pPr>
        <w:pStyle w:val="Paragraphedeliste"/>
        <w:numPr>
          <w:ilvl w:val="0"/>
          <w:numId w:val="8"/>
        </w:numPr>
        <w:autoSpaceDE w:val="0"/>
        <w:autoSpaceDN w:val="0"/>
        <w:adjustRightInd w:val="0"/>
        <w:rPr>
          <w:rFonts w:ascii="Arial" w:hAnsi="Arial" w:cs="Arial"/>
        </w:rPr>
      </w:pPr>
      <w:r w:rsidRPr="00E55FF6">
        <w:rPr>
          <w:rFonts w:ascii="Arial" w:hAnsi="Arial" w:cs="Arial"/>
        </w:rPr>
        <w:t>Le montant hors TVA des travaux exécutés,</w:t>
      </w:r>
    </w:p>
    <w:p w14:paraId="69CD71A1" w14:textId="77777777" w:rsidR="00815453" w:rsidRPr="00E55FF6" w:rsidRDefault="00815453" w:rsidP="00150F44">
      <w:pPr>
        <w:pStyle w:val="Paragraphedeliste"/>
        <w:numPr>
          <w:ilvl w:val="0"/>
          <w:numId w:val="8"/>
        </w:numPr>
        <w:autoSpaceDE w:val="0"/>
        <w:autoSpaceDN w:val="0"/>
        <w:adjustRightInd w:val="0"/>
        <w:rPr>
          <w:rFonts w:ascii="Arial" w:hAnsi="Arial" w:cs="Arial"/>
        </w:rPr>
      </w:pPr>
      <w:r w:rsidRPr="00E55FF6">
        <w:rPr>
          <w:rFonts w:ascii="Arial" w:hAnsi="Arial" w:cs="Arial"/>
        </w:rPr>
        <w:t>Le taux et le montant de la TVA en vigueur au moment de l'établissement des pièces,</w:t>
      </w:r>
    </w:p>
    <w:p w14:paraId="098D206F" w14:textId="77777777" w:rsidR="00815453" w:rsidRPr="00E55FF6" w:rsidRDefault="00815453" w:rsidP="00150F44">
      <w:pPr>
        <w:pStyle w:val="Paragraphedeliste"/>
        <w:numPr>
          <w:ilvl w:val="0"/>
          <w:numId w:val="8"/>
        </w:numPr>
        <w:autoSpaceDE w:val="0"/>
        <w:autoSpaceDN w:val="0"/>
        <w:adjustRightInd w:val="0"/>
        <w:rPr>
          <w:rFonts w:ascii="Arial" w:hAnsi="Arial" w:cs="Arial"/>
        </w:rPr>
      </w:pPr>
      <w:r w:rsidRPr="00E55FF6">
        <w:rPr>
          <w:rFonts w:ascii="Arial" w:hAnsi="Arial" w:cs="Arial"/>
        </w:rPr>
        <w:t xml:space="preserve">Le montant total de travaux exécutés toutes taxes comprises, </w:t>
      </w:r>
    </w:p>
    <w:p w14:paraId="0621E7DE" w14:textId="77777777" w:rsidR="00815453" w:rsidRPr="00E55FF6" w:rsidRDefault="00815453" w:rsidP="00150F44">
      <w:pPr>
        <w:pStyle w:val="Paragraphedeliste"/>
        <w:numPr>
          <w:ilvl w:val="0"/>
          <w:numId w:val="8"/>
        </w:numPr>
        <w:autoSpaceDE w:val="0"/>
        <w:autoSpaceDN w:val="0"/>
        <w:adjustRightInd w:val="0"/>
        <w:rPr>
          <w:rFonts w:ascii="Arial" w:hAnsi="Arial" w:cs="Arial"/>
        </w:rPr>
      </w:pPr>
      <w:r w:rsidRPr="00E55FF6">
        <w:rPr>
          <w:rFonts w:ascii="Arial" w:hAnsi="Arial" w:cs="Arial"/>
        </w:rPr>
        <w:t>La date,</w:t>
      </w:r>
    </w:p>
    <w:p w14:paraId="5DC8E333" w14:textId="77777777" w:rsidR="00815453" w:rsidRPr="00E55FF6" w:rsidRDefault="00815453" w:rsidP="00150F44">
      <w:pPr>
        <w:pStyle w:val="Paragraphedeliste"/>
        <w:numPr>
          <w:ilvl w:val="0"/>
          <w:numId w:val="8"/>
        </w:numPr>
        <w:autoSpaceDE w:val="0"/>
        <w:autoSpaceDN w:val="0"/>
        <w:adjustRightInd w:val="0"/>
        <w:rPr>
          <w:rFonts w:ascii="Arial" w:hAnsi="Arial" w:cs="Arial"/>
        </w:rPr>
      </w:pPr>
      <w:r w:rsidRPr="00E55FF6">
        <w:rPr>
          <w:rFonts w:ascii="Arial" w:hAnsi="Arial" w:cs="Arial"/>
        </w:rPr>
        <w:t>Les références précises du marché.</w:t>
      </w:r>
    </w:p>
    <w:p w14:paraId="7EC0F42A" w14:textId="77777777" w:rsidR="00815453" w:rsidRDefault="00815453" w:rsidP="00815453"/>
    <w:p w14:paraId="4B63EAE4" w14:textId="77777777" w:rsidR="00815453" w:rsidRPr="001F7E31" w:rsidRDefault="00815453" w:rsidP="00815453">
      <w:r w:rsidRPr="004D23A7">
        <w:t>La B</w:t>
      </w:r>
      <w:r>
        <w:t>nF</w:t>
      </w:r>
      <w:r w:rsidRPr="004D23A7">
        <w:t xml:space="preserve"> se réserve le droit de renvoyer au </w:t>
      </w:r>
      <w:r>
        <w:t>Titulaire</w:t>
      </w:r>
      <w:r w:rsidRPr="004D23A7">
        <w:t xml:space="preserve"> toute facture ne comportant pas ces mentions ou d'effectuer une suspension de </w:t>
      </w:r>
      <w:r w:rsidRPr="001F7E31">
        <w:t>paiement par manque de pièces qui doivent accompagner la facture.</w:t>
      </w:r>
    </w:p>
    <w:p w14:paraId="5336FB94" w14:textId="77777777" w:rsidR="00815453" w:rsidRPr="00F6403E" w:rsidRDefault="00815453" w:rsidP="00A04B3A">
      <w:pPr>
        <w:pStyle w:val="Titre3"/>
      </w:pPr>
      <w:bookmarkStart w:id="203" w:name="_Toc202175822"/>
      <w:r w:rsidRPr="00F6403E">
        <w:t>Modalités de règlement</w:t>
      </w:r>
      <w:bookmarkEnd w:id="203"/>
    </w:p>
    <w:p w14:paraId="7F5E32EE" w14:textId="77777777" w:rsidR="00815453" w:rsidRPr="00E55FF6" w:rsidRDefault="00815453" w:rsidP="00815453">
      <w:pPr>
        <w:rPr>
          <w:rFonts w:cs="Arial"/>
        </w:rPr>
      </w:pPr>
      <w:r w:rsidRPr="001F7E31">
        <w:t xml:space="preserve">Pour </w:t>
      </w:r>
      <w:r w:rsidRPr="00E55FF6">
        <w:rPr>
          <w:rFonts w:cs="Arial"/>
        </w:rPr>
        <w:t>l’envoi des factures via le portail Chorus, le Titulaire devra utiliser les éléments suivants :</w:t>
      </w:r>
    </w:p>
    <w:p w14:paraId="5BD4D051" w14:textId="77777777" w:rsidR="00815453" w:rsidRPr="00E55FF6" w:rsidRDefault="00815453" w:rsidP="00150F44">
      <w:pPr>
        <w:pStyle w:val="Paragraphedeliste"/>
        <w:numPr>
          <w:ilvl w:val="0"/>
          <w:numId w:val="7"/>
        </w:numPr>
        <w:autoSpaceDE w:val="0"/>
        <w:autoSpaceDN w:val="0"/>
        <w:adjustRightInd w:val="0"/>
        <w:rPr>
          <w:rFonts w:ascii="Arial" w:hAnsi="Arial" w:cs="Arial"/>
        </w:rPr>
      </w:pPr>
      <w:r w:rsidRPr="00E55FF6">
        <w:rPr>
          <w:rFonts w:ascii="Arial" w:hAnsi="Arial" w:cs="Arial"/>
        </w:rPr>
        <w:t>Code Siret BnF : 180 046 252 00177</w:t>
      </w:r>
    </w:p>
    <w:p w14:paraId="0E489702" w14:textId="77777777" w:rsidR="00815453" w:rsidRPr="00E55FF6" w:rsidRDefault="00815453" w:rsidP="00150F44">
      <w:pPr>
        <w:pStyle w:val="Paragraphedeliste"/>
        <w:numPr>
          <w:ilvl w:val="0"/>
          <w:numId w:val="7"/>
        </w:numPr>
        <w:autoSpaceDE w:val="0"/>
        <w:autoSpaceDN w:val="0"/>
        <w:adjustRightInd w:val="0"/>
        <w:rPr>
          <w:rFonts w:ascii="Arial" w:hAnsi="Arial" w:cs="Arial"/>
          <w:b/>
        </w:rPr>
      </w:pPr>
      <w:r w:rsidRPr="00E55FF6">
        <w:rPr>
          <w:rFonts w:ascii="Arial" w:hAnsi="Arial" w:cs="Arial"/>
        </w:rPr>
        <w:t xml:space="preserve">Code service : </w:t>
      </w:r>
      <w:r w:rsidRPr="00E55FF6">
        <w:rPr>
          <w:rFonts w:ascii="Arial" w:hAnsi="Arial" w:cs="Arial"/>
          <w:b/>
        </w:rPr>
        <w:t>BSL</w:t>
      </w:r>
    </w:p>
    <w:p w14:paraId="5694710D" w14:textId="24E0A66D" w:rsidR="00815453" w:rsidRDefault="00815453" w:rsidP="00E55FF6">
      <w:r w:rsidRPr="001F7E31">
        <w:rPr>
          <w:b/>
        </w:rPr>
        <w:t xml:space="preserve">Les numéros d’engagement </w:t>
      </w:r>
      <w:r w:rsidRPr="001F7E31">
        <w:rPr>
          <w:rFonts w:cstheme="minorBidi"/>
          <w:b/>
        </w:rPr>
        <w:t xml:space="preserve">et de marché seront communiqués dans le courrier de </w:t>
      </w:r>
      <w:r w:rsidRPr="001F7E31">
        <w:rPr>
          <w:b/>
        </w:rPr>
        <w:t>notification</w:t>
      </w:r>
    </w:p>
    <w:p w14:paraId="595D5E91" w14:textId="77777777" w:rsidR="00E55FF6" w:rsidRPr="00E55FF6" w:rsidRDefault="00E55FF6" w:rsidP="00E55FF6"/>
    <w:p w14:paraId="17C1D84A" w14:textId="77777777" w:rsidR="00815453" w:rsidRPr="001F7E31" w:rsidRDefault="00815453" w:rsidP="00815453">
      <w:pPr>
        <w:rPr>
          <w:b/>
        </w:rPr>
      </w:pPr>
      <w:r w:rsidRPr="001F7E31">
        <w:rPr>
          <w:b/>
        </w:rPr>
        <w:t>Voir à cet effet le guide Dématérialisation des factures – Portail Chorus Pro, joint au marché.</w:t>
      </w:r>
    </w:p>
    <w:p w14:paraId="02935D30" w14:textId="77777777" w:rsidR="00815453" w:rsidRPr="003B5E56" w:rsidRDefault="00815453" w:rsidP="003B5E56">
      <w:pPr>
        <w:pStyle w:val="Titre3"/>
        <w:rPr>
          <w:rStyle w:val="Lienhypertexte"/>
          <w:color w:val="4BACC6" w:themeColor="accent5"/>
        </w:rPr>
      </w:pPr>
      <w:bookmarkStart w:id="204" w:name="_Toc61617538"/>
      <w:bookmarkStart w:id="205" w:name="_Toc61617657"/>
      <w:bookmarkStart w:id="206" w:name="_Toc61618144"/>
      <w:bookmarkStart w:id="207" w:name="_Toc61617542"/>
      <w:bookmarkStart w:id="208" w:name="_Toc61617661"/>
      <w:bookmarkStart w:id="209" w:name="_Toc61618148"/>
      <w:bookmarkStart w:id="210" w:name="_Toc61617544"/>
      <w:bookmarkStart w:id="211" w:name="_Toc61617663"/>
      <w:bookmarkStart w:id="212" w:name="_Toc61618150"/>
      <w:bookmarkStart w:id="213" w:name="_Toc202175823"/>
      <w:bookmarkEnd w:id="204"/>
      <w:bookmarkEnd w:id="205"/>
      <w:bookmarkEnd w:id="206"/>
      <w:bookmarkEnd w:id="207"/>
      <w:bookmarkEnd w:id="208"/>
      <w:bookmarkEnd w:id="209"/>
      <w:bookmarkEnd w:id="210"/>
      <w:bookmarkEnd w:id="211"/>
      <w:bookmarkEnd w:id="212"/>
      <w:r w:rsidRPr="003B5E56">
        <w:rPr>
          <w:rStyle w:val="Lienhypertexte"/>
          <w:color w:val="4BACC6" w:themeColor="accent5"/>
        </w:rPr>
        <w:t>Délais de paiement</w:t>
      </w:r>
      <w:bookmarkEnd w:id="213"/>
    </w:p>
    <w:p w14:paraId="6A6AA6CB" w14:textId="77777777" w:rsidR="00815453" w:rsidRDefault="00815453" w:rsidP="00815453">
      <w:r w:rsidRPr="004D23A7">
        <w:t xml:space="preserve">Les sommes dues en exécution du présent marché sont payées dans un délai global de </w:t>
      </w:r>
      <w:r>
        <w:t>trente (</w:t>
      </w:r>
      <w:r w:rsidRPr="004D23A7">
        <w:t>30</w:t>
      </w:r>
      <w:r>
        <w:t>)</w:t>
      </w:r>
      <w:r w:rsidRPr="004D23A7">
        <w:t xml:space="preserve"> jours.</w:t>
      </w:r>
    </w:p>
    <w:p w14:paraId="188DA7F8" w14:textId="77777777" w:rsidR="00815453" w:rsidRPr="004D23A7" w:rsidRDefault="00815453" w:rsidP="00815453"/>
    <w:p w14:paraId="0D71A6FE" w14:textId="77777777" w:rsidR="00815453" w:rsidRDefault="00815453" w:rsidP="00815453">
      <w:r w:rsidRPr="004D23A7">
        <w:t xml:space="preserve">Le dépassement du délai de paiement ouvre de plein droit et sans autre formalité, pour le </w:t>
      </w:r>
      <w:r>
        <w:t>Titulaire</w:t>
      </w:r>
      <w:r w:rsidRPr="004D23A7">
        <w:t xml:space="preserve"> du marché ou le sous-traitant, au bénéfice d’intérêts moratoires, à compter du jour suivant l’expiration du délai. </w:t>
      </w:r>
    </w:p>
    <w:p w14:paraId="5C202634" w14:textId="77777777" w:rsidR="00815453" w:rsidRPr="004D23A7" w:rsidRDefault="00815453" w:rsidP="00815453"/>
    <w:p w14:paraId="5866811D" w14:textId="77777777" w:rsidR="00815453" w:rsidRDefault="00815453" w:rsidP="00815453">
      <w:pPr>
        <w:rPr>
          <w:bCs/>
        </w:rPr>
      </w:pPr>
      <w:r w:rsidRPr="004D23A7">
        <w:rPr>
          <w:bCs/>
        </w:rPr>
        <w:t xml:space="preserve">Le taux des intérêts moratoires est égal au taux d'intérêt en vigueur de la principale facilité de refinancement appliquée par la Banque centrale européenne </w:t>
      </w:r>
      <w:r>
        <w:rPr>
          <w:bCs/>
        </w:rPr>
        <w:t xml:space="preserve">(BCE) </w:t>
      </w:r>
      <w:r w:rsidRPr="004D23A7">
        <w:rPr>
          <w:bCs/>
        </w:rPr>
        <w:t xml:space="preserve">majoré de huit </w:t>
      </w:r>
      <w:r>
        <w:rPr>
          <w:bCs/>
        </w:rPr>
        <w:t xml:space="preserve">(8) </w:t>
      </w:r>
      <w:r w:rsidRPr="004D23A7">
        <w:rPr>
          <w:bCs/>
        </w:rPr>
        <w:t>points.</w:t>
      </w:r>
    </w:p>
    <w:p w14:paraId="6F7428C6" w14:textId="77777777" w:rsidR="00815453" w:rsidRDefault="00815453" w:rsidP="00A04B3A">
      <w:pPr>
        <w:pStyle w:val="Titre3"/>
      </w:pPr>
      <w:bookmarkStart w:id="214" w:name="_Toc202175824"/>
      <w:r>
        <w:t>Clause de financement et de sûreté</w:t>
      </w:r>
      <w:bookmarkEnd w:id="214"/>
      <w:r>
        <w:t xml:space="preserve"> </w:t>
      </w:r>
    </w:p>
    <w:p w14:paraId="564D1BB4" w14:textId="77777777" w:rsidR="00815453" w:rsidRPr="00BC7FF7" w:rsidRDefault="00815453" w:rsidP="00A04B3A">
      <w:pPr>
        <w:pStyle w:val="Titre4"/>
      </w:pPr>
      <w:bookmarkStart w:id="215" w:name="_Toc505609211"/>
      <w:bookmarkStart w:id="216" w:name="_Toc794809"/>
      <w:bookmarkStart w:id="217" w:name="_Toc14680654"/>
      <w:bookmarkStart w:id="218" w:name="_Toc15313894"/>
      <w:bookmarkStart w:id="219" w:name="_Toc17723424"/>
      <w:r w:rsidRPr="00BC7FF7">
        <w:t>Retenue de garantie</w:t>
      </w:r>
      <w:bookmarkEnd w:id="215"/>
      <w:bookmarkEnd w:id="216"/>
      <w:bookmarkEnd w:id="217"/>
      <w:bookmarkEnd w:id="218"/>
      <w:bookmarkEnd w:id="219"/>
    </w:p>
    <w:p w14:paraId="672CB842" w14:textId="77777777" w:rsidR="00815453" w:rsidRPr="000A1418" w:rsidRDefault="00815453" w:rsidP="00815453">
      <w:r>
        <w:t>Le marché ne comprend pas de retenue de garantie.</w:t>
      </w:r>
    </w:p>
    <w:p w14:paraId="6E469965" w14:textId="665BEBA7" w:rsidR="00671DD8" w:rsidRPr="00671DD8" w:rsidRDefault="00815453" w:rsidP="00671DD8">
      <w:pPr>
        <w:pStyle w:val="Titre4"/>
      </w:pPr>
      <w:bookmarkStart w:id="220" w:name="_Toc794810"/>
      <w:bookmarkStart w:id="221" w:name="_Toc14680655"/>
      <w:bookmarkStart w:id="222" w:name="_Toc15313895"/>
      <w:bookmarkStart w:id="223" w:name="_Toc17723425"/>
      <w:r w:rsidRPr="00BC7FF7">
        <w:t>Avance</w:t>
      </w:r>
      <w:bookmarkEnd w:id="220"/>
      <w:bookmarkEnd w:id="221"/>
      <w:bookmarkEnd w:id="222"/>
      <w:bookmarkEnd w:id="223"/>
    </w:p>
    <w:p w14:paraId="5AA1D459" w14:textId="6E01B8A4" w:rsidR="00815453" w:rsidRDefault="00815453" w:rsidP="00815453">
      <w:r w:rsidRPr="000A3121">
        <w:t xml:space="preserve">L’avance prévue </w:t>
      </w:r>
      <w:r>
        <w:t xml:space="preserve">par </w:t>
      </w:r>
      <w:r w:rsidR="00D706FF">
        <w:rPr>
          <w:rFonts w:cs="Arial"/>
          <w:color w:val="000000"/>
          <w:szCs w:val="19"/>
        </w:rPr>
        <w:t>l’article</w:t>
      </w:r>
      <w:r w:rsidRPr="00EC35AC">
        <w:rPr>
          <w:rFonts w:cs="Arial"/>
          <w:color w:val="000000"/>
          <w:szCs w:val="19"/>
        </w:rPr>
        <w:t xml:space="preserve"> </w:t>
      </w:r>
      <w:r w:rsidRPr="00E02AA2">
        <w:rPr>
          <w:rFonts w:cs="Arial"/>
          <w:color w:val="000000" w:themeColor="text1"/>
          <w:szCs w:val="19"/>
        </w:rPr>
        <w:t>L. 2191-2</w:t>
      </w:r>
      <w:r w:rsidRPr="000A3121">
        <w:t xml:space="preserve"> </w:t>
      </w:r>
      <w:r>
        <w:t>c</w:t>
      </w:r>
      <w:r w:rsidRPr="000A3121">
        <w:t xml:space="preserve">ode de la commande publique sera versée au </w:t>
      </w:r>
      <w:r>
        <w:t>Titulaire</w:t>
      </w:r>
      <w:r w:rsidRPr="000A3121">
        <w:t xml:space="preserve"> sauf indication contraire portée par le </w:t>
      </w:r>
      <w:r>
        <w:t>Titulaire</w:t>
      </w:r>
      <w:r w:rsidRPr="000A3121">
        <w:t xml:space="preserve"> dans l’acte d’engagement. </w:t>
      </w:r>
    </w:p>
    <w:p w14:paraId="0D5C5033" w14:textId="77777777" w:rsidR="00815453" w:rsidRPr="000A3121" w:rsidRDefault="00815453" w:rsidP="00815453"/>
    <w:p w14:paraId="297D5D4A" w14:textId="77777777" w:rsidR="00815453" w:rsidRDefault="00815453" w:rsidP="00815453">
      <w:r>
        <w:t>Le paiement de cette avance interviendra dans le délai d’un (1) mois à partir de la date de notification du marché.</w:t>
      </w:r>
    </w:p>
    <w:p w14:paraId="4970B287" w14:textId="77777777" w:rsidR="00815453" w:rsidRDefault="00815453" w:rsidP="00815453"/>
    <w:p w14:paraId="0C133EA1" w14:textId="60667A4D" w:rsidR="00815453" w:rsidRDefault="00815453" w:rsidP="00815453">
      <w:r>
        <w:t>Le remboursement de cette avance se fera conformément à l’article R. 2191-</w:t>
      </w:r>
      <w:r w:rsidR="00D706FF">
        <w:t>1</w:t>
      </w:r>
      <w:r w:rsidR="003656F8">
        <w:t>1</w:t>
      </w:r>
      <w:del w:id="224" w:author="Nathan HEBERT" w:date="2025-06-30T11:33:00Z">
        <w:r w:rsidR="00D706FF" w:rsidDel="003656F8">
          <w:delText>2</w:delText>
        </w:r>
      </w:del>
      <w:r>
        <w:t xml:space="preserve"> du Code de la commande publique. </w:t>
      </w:r>
    </w:p>
    <w:p w14:paraId="5F649A4F" w14:textId="77777777" w:rsidR="00815453" w:rsidRDefault="00815453" w:rsidP="00671DD8">
      <w:pPr>
        <w:pStyle w:val="Titre1"/>
        <w:numPr>
          <w:ilvl w:val="0"/>
          <w:numId w:val="3"/>
        </w:numPr>
        <w:ind w:left="431" w:hanging="431"/>
      </w:pPr>
      <w:bookmarkStart w:id="225" w:name="_Toc202175825"/>
      <w:r>
        <w:t>VERIFICATIONS QUANTITATIVES ET QUALITATIVES</w:t>
      </w:r>
      <w:bookmarkEnd w:id="225"/>
    </w:p>
    <w:p w14:paraId="3180AA42" w14:textId="6AC9F46A" w:rsidR="00815453" w:rsidRDefault="00815453" w:rsidP="00815453">
      <w:r w:rsidRPr="00AF4839">
        <w:t>Les dispositions de l’article 2</w:t>
      </w:r>
      <w:r w:rsidR="00D36602">
        <w:t>0</w:t>
      </w:r>
      <w:r w:rsidRPr="00AF4839">
        <w:t xml:space="preserve"> du </w:t>
      </w:r>
      <w:r>
        <w:t>CCAG/</w:t>
      </w:r>
      <w:r w:rsidR="00D36602">
        <w:t>MOE</w:t>
      </w:r>
      <w:r w:rsidRPr="00AF4839">
        <w:t xml:space="preserve"> sont applicables.</w:t>
      </w:r>
    </w:p>
    <w:p w14:paraId="30106C7C" w14:textId="77777777" w:rsidR="00815453" w:rsidRPr="00AF4839" w:rsidRDefault="00815453" w:rsidP="00A04B3A">
      <w:pPr>
        <w:pStyle w:val="Titre2"/>
        <w:ind w:left="718"/>
      </w:pPr>
      <w:bookmarkStart w:id="226" w:name="_Toc202175826"/>
      <w:r>
        <w:t>Vérifications</w:t>
      </w:r>
      <w:bookmarkEnd w:id="226"/>
    </w:p>
    <w:p w14:paraId="011EA7F8" w14:textId="46E8F3BB" w:rsidR="00815453" w:rsidRPr="00F415BC" w:rsidRDefault="00815453" w:rsidP="00815453">
      <w:pPr>
        <w:rPr>
          <w:szCs w:val="24"/>
        </w:rPr>
      </w:pPr>
      <w:r w:rsidRPr="00F415BC">
        <w:rPr>
          <w:szCs w:val="24"/>
        </w:rPr>
        <w:t>Par dérogation à l’article 2</w:t>
      </w:r>
      <w:r w:rsidR="00D36602">
        <w:rPr>
          <w:szCs w:val="24"/>
        </w:rPr>
        <w:t>0</w:t>
      </w:r>
      <w:r w:rsidRPr="00F415BC">
        <w:rPr>
          <w:szCs w:val="24"/>
        </w:rPr>
        <w:t xml:space="preserve"> du </w:t>
      </w:r>
      <w:r>
        <w:rPr>
          <w:szCs w:val="24"/>
        </w:rPr>
        <w:t>CCAG/</w:t>
      </w:r>
      <w:r w:rsidR="00D36602">
        <w:rPr>
          <w:szCs w:val="24"/>
        </w:rPr>
        <w:t>MOE</w:t>
      </w:r>
      <w:r>
        <w:rPr>
          <w:szCs w:val="24"/>
        </w:rPr>
        <w:t>, la décision par le maître d</w:t>
      </w:r>
      <w:r w:rsidRPr="00F415BC">
        <w:rPr>
          <w:szCs w:val="24"/>
        </w:rPr>
        <w:t>’ouvrage de réception, d’ajournement, de réception avec réfaction ou de rejet des documents d’études ci-</w:t>
      </w:r>
      <w:r>
        <w:rPr>
          <w:szCs w:val="24"/>
        </w:rPr>
        <w:t>dessous</w:t>
      </w:r>
      <w:r w:rsidRPr="00F415BC">
        <w:rPr>
          <w:szCs w:val="24"/>
        </w:rPr>
        <w:t xml:space="preserve"> doit intervenir avant l’expiration des délais ci-dessous :</w:t>
      </w:r>
    </w:p>
    <w:p w14:paraId="101E7D2F" w14:textId="650332F1" w:rsidR="00815453" w:rsidRPr="00E55FF6" w:rsidRDefault="00E11263" w:rsidP="00150F44">
      <w:pPr>
        <w:pStyle w:val="Paragraphedeliste"/>
        <w:numPr>
          <w:ilvl w:val="0"/>
          <w:numId w:val="4"/>
        </w:numPr>
        <w:rPr>
          <w:rFonts w:ascii="Arial" w:hAnsi="Arial" w:cs="Arial"/>
          <w:szCs w:val="24"/>
        </w:rPr>
      </w:pPr>
      <w:r>
        <w:rPr>
          <w:rFonts w:ascii="Arial" w:hAnsi="Arial" w:cs="Arial"/>
          <w:szCs w:val="24"/>
        </w:rPr>
        <w:t>DIAG</w:t>
      </w:r>
      <w:r w:rsidR="00815453" w:rsidRPr="00E55FF6">
        <w:rPr>
          <w:rFonts w:ascii="Arial" w:hAnsi="Arial" w:cs="Arial"/>
          <w:szCs w:val="24"/>
        </w:rPr>
        <w:t> : 2 semaines à compter de la date de la réception par le maître d’ouvrage du document d’étude à réceptionner.</w:t>
      </w:r>
    </w:p>
    <w:p w14:paraId="7CB52E5E" w14:textId="77777777" w:rsidR="00815453" w:rsidRPr="00E55FF6" w:rsidRDefault="00815453" w:rsidP="00150F44">
      <w:pPr>
        <w:pStyle w:val="Paragraphedeliste"/>
        <w:numPr>
          <w:ilvl w:val="0"/>
          <w:numId w:val="4"/>
        </w:numPr>
        <w:rPr>
          <w:rFonts w:ascii="Arial" w:hAnsi="Arial" w:cs="Arial"/>
          <w:szCs w:val="24"/>
        </w:rPr>
      </w:pPr>
      <w:r w:rsidRPr="00E55FF6">
        <w:rPr>
          <w:rFonts w:ascii="Arial" w:hAnsi="Arial" w:cs="Arial"/>
          <w:szCs w:val="24"/>
        </w:rPr>
        <w:t>APD : 2 semaines à compter de la date de la réception par le maître d’ouvrage du document d’étude à réceptionner.</w:t>
      </w:r>
    </w:p>
    <w:p w14:paraId="4DC0BDA0" w14:textId="77777777" w:rsidR="00815453" w:rsidRPr="00E55FF6" w:rsidRDefault="00815453" w:rsidP="00150F44">
      <w:pPr>
        <w:pStyle w:val="Paragraphedeliste"/>
        <w:numPr>
          <w:ilvl w:val="0"/>
          <w:numId w:val="4"/>
        </w:numPr>
        <w:spacing w:before="100" w:beforeAutospacing="1" w:after="100" w:afterAutospacing="1"/>
        <w:rPr>
          <w:rFonts w:ascii="Arial" w:hAnsi="Arial" w:cs="Arial"/>
          <w:szCs w:val="24"/>
        </w:rPr>
      </w:pPr>
      <w:r w:rsidRPr="00E55FF6">
        <w:rPr>
          <w:rFonts w:ascii="Arial" w:hAnsi="Arial" w:cs="Arial"/>
          <w:szCs w:val="24"/>
        </w:rPr>
        <w:t>DCE : 2 semaines à compter de la date de la réception par le maître d’ouvrage du document d’étude à réceptionner.</w:t>
      </w:r>
    </w:p>
    <w:p w14:paraId="763793E4" w14:textId="77777777" w:rsidR="00815453" w:rsidRPr="00E55FF6" w:rsidRDefault="00815453" w:rsidP="00150F44">
      <w:pPr>
        <w:pStyle w:val="Paragraphedeliste"/>
        <w:numPr>
          <w:ilvl w:val="0"/>
          <w:numId w:val="4"/>
        </w:numPr>
        <w:spacing w:before="100" w:beforeAutospacing="1" w:after="100" w:afterAutospacing="1"/>
        <w:rPr>
          <w:rFonts w:ascii="Arial" w:hAnsi="Arial" w:cs="Arial"/>
          <w:szCs w:val="24"/>
        </w:rPr>
      </w:pPr>
      <w:r w:rsidRPr="00E55FF6">
        <w:rPr>
          <w:rFonts w:ascii="Arial" w:hAnsi="Arial" w:cs="Arial"/>
          <w:szCs w:val="24"/>
        </w:rPr>
        <w:t>AMT : 2 semaines à compter de la date de la réception par le maître d’ouvrage du document d’étude à réceptionner.</w:t>
      </w:r>
    </w:p>
    <w:p w14:paraId="4D3179D4" w14:textId="77777777" w:rsidR="00815453" w:rsidRPr="00E55FF6" w:rsidRDefault="00815453" w:rsidP="00150F44">
      <w:pPr>
        <w:pStyle w:val="Paragraphedeliste"/>
        <w:numPr>
          <w:ilvl w:val="0"/>
          <w:numId w:val="4"/>
        </w:numPr>
        <w:spacing w:before="100" w:beforeAutospacing="1" w:after="100" w:afterAutospacing="1"/>
        <w:rPr>
          <w:rFonts w:ascii="Arial" w:hAnsi="Arial" w:cs="Arial"/>
          <w:szCs w:val="24"/>
        </w:rPr>
      </w:pPr>
      <w:r w:rsidRPr="00E55FF6">
        <w:rPr>
          <w:rFonts w:ascii="Arial" w:hAnsi="Arial" w:cs="Arial"/>
          <w:szCs w:val="24"/>
        </w:rPr>
        <w:t>VISA : 2 semaines à compter de la date de la réception par le maître d’ouvrage du document d’étude à réceptionner.</w:t>
      </w:r>
    </w:p>
    <w:p w14:paraId="7E1B9859" w14:textId="77777777" w:rsidR="00815453" w:rsidRPr="00E55FF6" w:rsidRDefault="00815453" w:rsidP="00150F44">
      <w:pPr>
        <w:pStyle w:val="Paragraphedeliste"/>
        <w:numPr>
          <w:ilvl w:val="0"/>
          <w:numId w:val="4"/>
        </w:numPr>
        <w:spacing w:before="100" w:beforeAutospacing="1" w:after="100" w:afterAutospacing="1"/>
        <w:rPr>
          <w:rFonts w:ascii="Arial" w:hAnsi="Arial" w:cs="Arial"/>
          <w:szCs w:val="24"/>
        </w:rPr>
      </w:pPr>
      <w:r w:rsidRPr="00E55FF6">
        <w:rPr>
          <w:rFonts w:ascii="Arial" w:hAnsi="Arial" w:cs="Arial"/>
          <w:szCs w:val="24"/>
        </w:rPr>
        <w:t>Autres livrables prévus par le marché : 2 semaines à compter de la date de la réception par le maître d’ouvrage du document d’étude à réceptionner.</w:t>
      </w:r>
    </w:p>
    <w:p w14:paraId="03B0827A" w14:textId="1F942698" w:rsidR="00815453" w:rsidRDefault="00815453" w:rsidP="00815453">
      <w:pPr>
        <w:spacing w:before="100" w:beforeAutospacing="1" w:after="100" w:afterAutospacing="1"/>
        <w:rPr>
          <w:szCs w:val="24"/>
        </w:rPr>
      </w:pPr>
      <w:r w:rsidRPr="00F415BC">
        <w:rPr>
          <w:szCs w:val="24"/>
        </w:rPr>
        <w:t xml:space="preserve">Si cette décision n’est pas notifiée au </w:t>
      </w:r>
      <w:r>
        <w:rPr>
          <w:szCs w:val="24"/>
        </w:rPr>
        <w:t>Titulaire</w:t>
      </w:r>
      <w:r w:rsidRPr="00F415BC">
        <w:rPr>
          <w:szCs w:val="24"/>
        </w:rPr>
        <w:t xml:space="preserve"> dans le</w:t>
      </w:r>
      <w:r>
        <w:rPr>
          <w:szCs w:val="24"/>
        </w:rPr>
        <w:t>s</w:t>
      </w:r>
      <w:r w:rsidRPr="00F415BC">
        <w:rPr>
          <w:szCs w:val="24"/>
        </w:rPr>
        <w:t xml:space="preserve"> délai</w:t>
      </w:r>
      <w:r>
        <w:rPr>
          <w:szCs w:val="24"/>
        </w:rPr>
        <w:t>s indiqués</w:t>
      </w:r>
      <w:r w:rsidRPr="00F415BC">
        <w:rPr>
          <w:szCs w:val="24"/>
        </w:rPr>
        <w:t xml:space="preserve"> ci-dessus, la prestation est considérée comme </w:t>
      </w:r>
      <w:r w:rsidR="001C475B">
        <w:rPr>
          <w:szCs w:val="24"/>
        </w:rPr>
        <w:t>admise</w:t>
      </w:r>
      <w:r w:rsidRPr="00F415BC">
        <w:rPr>
          <w:szCs w:val="24"/>
        </w:rPr>
        <w:t>, avec effet à compter de l’expiration du délai, c</w:t>
      </w:r>
      <w:r>
        <w:rPr>
          <w:szCs w:val="24"/>
        </w:rPr>
        <w:t xml:space="preserve">onformément à l’article 27 du </w:t>
      </w:r>
      <w:r w:rsidR="002E168A">
        <w:rPr>
          <w:szCs w:val="24"/>
        </w:rPr>
        <w:t>CCAG/MOE</w:t>
      </w:r>
      <w:r w:rsidRPr="00F415BC">
        <w:rPr>
          <w:szCs w:val="24"/>
        </w:rPr>
        <w:t xml:space="preserve"> (acceptation tacite).</w:t>
      </w:r>
    </w:p>
    <w:p w14:paraId="258A246A" w14:textId="77777777" w:rsidR="00815453" w:rsidRPr="00F95516" w:rsidRDefault="00815453" w:rsidP="00A04B3A">
      <w:pPr>
        <w:pStyle w:val="Titre2"/>
        <w:ind w:left="718"/>
      </w:pPr>
      <w:bookmarkStart w:id="227" w:name="_Toc202175827"/>
      <w:r w:rsidRPr="00F95516">
        <w:t>Décisions</w:t>
      </w:r>
      <w:bookmarkEnd w:id="227"/>
    </w:p>
    <w:p w14:paraId="3FA3C2C9" w14:textId="77777777" w:rsidR="00815453" w:rsidRPr="00F95516" w:rsidRDefault="00815453" w:rsidP="00A04B3A">
      <w:pPr>
        <w:pStyle w:val="Titre3"/>
      </w:pPr>
      <w:bookmarkStart w:id="228" w:name="_Toc202175828"/>
      <w:r w:rsidRPr="00F95516">
        <w:t>Admission</w:t>
      </w:r>
      <w:bookmarkEnd w:id="228"/>
    </w:p>
    <w:p w14:paraId="08746F6A" w14:textId="11995536" w:rsidR="00815453" w:rsidRDefault="00815453" w:rsidP="00815453">
      <w:r w:rsidRPr="00AF4839">
        <w:t xml:space="preserve">Le pouvoir adjudicateur prononce </w:t>
      </w:r>
      <w:r w:rsidR="00F35674">
        <w:t>l’admission</w:t>
      </w:r>
      <w:r w:rsidRPr="00AF4839">
        <w:t xml:space="preserve"> des prestations si celles-ci répondent aux stipulations du marché, dans le délai mentionné à </w:t>
      </w:r>
      <w:r w:rsidRPr="002E168A">
        <w:t xml:space="preserve">l’article </w:t>
      </w:r>
      <w:r w:rsidR="00E55FF6">
        <w:t>2</w:t>
      </w:r>
      <w:r w:rsidRPr="002E168A">
        <w:t>.</w:t>
      </w:r>
      <w:r w:rsidR="00E55FF6">
        <w:t>2</w:t>
      </w:r>
      <w:r w:rsidRPr="002E168A">
        <w:t xml:space="preserve"> du présent CCP.</w:t>
      </w:r>
    </w:p>
    <w:p w14:paraId="75E2F98A" w14:textId="77777777" w:rsidR="00815453" w:rsidRPr="00F95516" w:rsidRDefault="00815453" w:rsidP="00A04B3A">
      <w:pPr>
        <w:pStyle w:val="Titre3"/>
      </w:pPr>
      <w:bookmarkStart w:id="229" w:name="_Toc202175829"/>
      <w:r w:rsidRPr="00F95516">
        <w:t>Ajournement</w:t>
      </w:r>
      <w:bookmarkEnd w:id="229"/>
    </w:p>
    <w:p w14:paraId="1F8C20A4" w14:textId="212BE178" w:rsidR="00815453" w:rsidRDefault="00815453" w:rsidP="00815453">
      <w:r>
        <w:t>Les modalités de l’article 2</w:t>
      </w:r>
      <w:r w:rsidR="00D36602">
        <w:t>1</w:t>
      </w:r>
      <w:r>
        <w:t>.2 du CCAG</w:t>
      </w:r>
      <w:r w:rsidR="00D36602">
        <w:t>/MOE</w:t>
      </w:r>
      <w:r>
        <w:t xml:space="preserve"> sont applicables.</w:t>
      </w:r>
    </w:p>
    <w:p w14:paraId="5DCCF0A5" w14:textId="77777777" w:rsidR="00815453" w:rsidRDefault="00815453" w:rsidP="00815453"/>
    <w:p w14:paraId="1A38C535" w14:textId="4266B0BD" w:rsidR="00815453" w:rsidRPr="00AF4839" w:rsidRDefault="00815453" w:rsidP="00815453">
      <w:r>
        <w:t>Toutefois, par dérogation à l’article 2</w:t>
      </w:r>
      <w:r w:rsidR="00D36602">
        <w:t>1</w:t>
      </w:r>
      <w:r>
        <w:t>.2 du CCAG</w:t>
      </w:r>
      <w:r w:rsidR="00D36602">
        <w:t>/MOE</w:t>
      </w:r>
      <w:r>
        <w:t xml:space="preserve">, le Titulaire est tenu de présenter à nouveau au pouvoir adjudicateur, les prestations mises au point, dans un délai qui sera indiqué par le pouvoir adjudicateur. Le Titulaire doit faire connaître son acceptation dans un délai de sept (7) jours calendaires à compter de la date de notification de la décision d’ajournement. En cas de refus du Titulaire ou de silence gardé par lui durant ce délai, le pouvoir adjudicateur a le choix de prononcer </w:t>
      </w:r>
      <w:r w:rsidR="00A1387B">
        <w:t>l’admission</w:t>
      </w:r>
      <w:r>
        <w:t xml:space="preserve"> des prestations avec réfaction ou de les rejeter.</w:t>
      </w:r>
    </w:p>
    <w:p w14:paraId="0EF23EE0" w14:textId="78971E5F" w:rsidR="00815453" w:rsidRDefault="00815453" w:rsidP="00815453">
      <w:pPr>
        <w:spacing w:before="100" w:beforeAutospacing="1" w:after="100" w:afterAutospacing="1"/>
        <w:rPr>
          <w:szCs w:val="24"/>
        </w:rPr>
      </w:pPr>
      <w:r w:rsidRPr="00F415BC">
        <w:rPr>
          <w:szCs w:val="24"/>
        </w:rPr>
        <w:t xml:space="preserve">En cas </w:t>
      </w:r>
      <w:r>
        <w:rPr>
          <w:szCs w:val="24"/>
        </w:rPr>
        <w:t>d’ajournement,</w:t>
      </w:r>
      <w:r w:rsidRPr="00F415BC">
        <w:rPr>
          <w:szCs w:val="24"/>
        </w:rPr>
        <w:t xml:space="preserve"> le maître d’ouvrage dispose pour donner </w:t>
      </w:r>
      <w:r>
        <w:rPr>
          <w:szCs w:val="24"/>
        </w:rPr>
        <w:t>sa décision</w:t>
      </w:r>
      <w:r w:rsidRPr="00F415BC">
        <w:rPr>
          <w:szCs w:val="24"/>
        </w:rPr>
        <w:t xml:space="preserve">, après présentation par le maître d’œuvre des </w:t>
      </w:r>
      <w:r>
        <w:rPr>
          <w:szCs w:val="24"/>
        </w:rPr>
        <w:t>livrables</w:t>
      </w:r>
      <w:r w:rsidRPr="00F415BC">
        <w:rPr>
          <w:szCs w:val="24"/>
        </w:rPr>
        <w:t xml:space="preserve"> modifiés, des mêmes délais que ceux indiqués </w:t>
      </w:r>
      <w:r w:rsidR="00E20EA2">
        <w:rPr>
          <w:szCs w:val="24"/>
        </w:rPr>
        <w:t xml:space="preserve">à l’article </w:t>
      </w:r>
      <w:r w:rsidR="00A1387B">
        <w:rPr>
          <w:szCs w:val="24"/>
        </w:rPr>
        <w:t xml:space="preserve">12.1 </w:t>
      </w:r>
      <w:r w:rsidR="00D36602">
        <w:rPr>
          <w:szCs w:val="24"/>
        </w:rPr>
        <w:t>à savoir 15 jours.</w:t>
      </w:r>
    </w:p>
    <w:p w14:paraId="7E62C8D3" w14:textId="77777777" w:rsidR="00815453" w:rsidRPr="00F95516" w:rsidRDefault="00815453" w:rsidP="00A04B3A">
      <w:pPr>
        <w:pStyle w:val="Titre3"/>
      </w:pPr>
      <w:bookmarkStart w:id="230" w:name="_Toc202175830"/>
      <w:r w:rsidRPr="00F95516">
        <w:t>Réfaction</w:t>
      </w:r>
      <w:bookmarkEnd w:id="230"/>
    </w:p>
    <w:p w14:paraId="2EBF425C" w14:textId="77777777" w:rsidR="00815453" w:rsidRPr="00AF4839" w:rsidRDefault="00815453" w:rsidP="00815453">
      <w:pPr>
        <w:spacing w:before="60"/>
      </w:pPr>
      <w:r w:rsidRPr="00AF4839">
        <w:t xml:space="preserve">Si le pouvoir adjudicateur considère que les prestations présentent des possibilités d’admission en l’état, il peut prononcer une réception avec réfaction de prix proportionnelle à l’importance des imperfections constatées. Le </w:t>
      </w:r>
      <w:r>
        <w:t>Titulaire</w:t>
      </w:r>
      <w:r w:rsidRPr="00AF4839">
        <w:t xml:space="preserve"> est tenu de présenter ses observations dans un délai de </w:t>
      </w:r>
      <w:r>
        <w:t>15</w:t>
      </w:r>
      <w:r w:rsidRPr="00AF4839">
        <w:t xml:space="preserve"> jours calendaires à compter de la demande écrite du pouvoir adjudicateur. La décision finale motivée du pouvoir adjudicateur ne sera notifiée au </w:t>
      </w:r>
      <w:r>
        <w:t>Titulaire</w:t>
      </w:r>
      <w:r w:rsidRPr="00AF4839">
        <w:t xml:space="preserve"> qu’après expiration de ce délai.</w:t>
      </w:r>
    </w:p>
    <w:p w14:paraId="7A619910" w14:textId="77777777" w:rsidR="00815453" w:rsidRPr="00AF4839" w:rsidRDefault="00815453" w:rsidP="00815453"/>
    <w:p w14:paraId="0D39EC42" w14:textId="77777777" w:rsidR="00815453" w:rsidRPr="00AF4839" w:rsidRDefault="00815453" w:rsidP="00815453">
      <w:r w:rsidRPr="00AF4839">
        <w:t xml:space="preserve">En cas de silence du </w:t>
      </w:r>
      <w:r>
        <w:t>Titulaire</w:t>
      </w:r>
      <w:r w:rsidRPr="00AF4839">
        <w:t>, celui-ci est réputé avoir accepté la décision du pouvoir adjudicateur de réception avec réfaction.</w:t>
      </w:r>
    </w:p>
    <w:p w14:paraId="022953C2" w14:textId="77777777" w:rsidR="00815453" w:rsidRPr="00AF4839" w:rsidRDefault="00815453" w:rsidP="00815453"/>
    <w:p w14:paraId="067EDA4D" w14:textId="77777777" w:rsidR="00815453" w:rsidRDefault="00815453" w:rsidP="00815453">
      <w:pPr>
        <w:tabs>
          <w:tab w:val="left" w:pos="567"/>
        </w:tabs>
        <w:overflowPunct w:val="0"/>
        <w:autoSpaceDE w:val="0"/>
        <w:autoSpaceDN w:val="0"/>
        <w:adjustRightInd w:val="0"/>
        <w:textAlignment w:val="baseline"/>
      </w:pPr>
      <w:r w:rsidRPr="00AF4839">
        <w:t xml:space="preserve">Si le </w:t>
      </w:r>
      <w:r>
        <w:t>Titulaire</w:t>
      </w:r>
      <w:r w:rsidRPr="00AF4839">
        <w:t xml:space="preserve"> a émis des observations dans ce délai, le pouvoir adjudicateur dispose d’un délai de 15 jours calendaires pour prendre une nouvelle décision.</w:t>
      </w:r>
    </w:p>
    <w:p w14:paraId="4B895E84" w14:textId="77777777" w:rsidR="00815453" w:rsidRPr="00F95516" w:rsidRDefault="00815453" w:rsidP="00A04B3A">
      <w:pPr>
        <w:pStyle w:val="Titre3"/>
      </w:pPr>
      <w:bookmarkStart w:id="231" w:name="_Toc202175831"/>
      <w:r w:rsidRPr="00F95516">
        <w:t>Rejet</w:t>
      </w:r>
      <w:bookmarkEnd w:id="231"/>
    </w:p>
    <w:p w14:paraId="6FFBD4AB" w14:textId="77777777" w:rsidR="00815453" w:rsidRDefault="00815453" w:rsidP="00815453">
      <w:r>
        <w:t>En cas de rejet partiel ou total des prestations, le Titulaire ne pourra prétendre à aucune indemnisation. Aucun règlement ne sera effectué par la BnF.</w:t>
      </w:r>
    </w:p>
    <w:p w14:paraId="2B1A962A" w14:textId="77777777" w:rsidR="00815453" w:rsidRDefault="00815453" w:rsidP="00815453"/>
    <w:p w14:paraId="35FF8E6B" w14:textId="77777777" w:rsidR="00815453" w:rsidRDefault="00815453" w:rsidP="00815453">
      <w:r>
        <w:lastRenderedPageBreak/>
        <w:t>Si le Titulaire est dans l’impossibilité d’exécuter à nouveau la prestation, dans le délai fixé par le pouvoir adjudicateur, ce dernier lui adressera une mise en demeure de réaliser les prestations, assortie d’un délai d’exécution avant de mettre en œuvre les clauses de résiliation du marché pour faute le cas échéant.</w:t>
      </w:r>
    </w:p>
    <w:p w14:paraId="28076B73" w14:textId="46C639AB" w:rsidR="00815453" w:rsidRDefault="00815453" w:rsidP="00815453">
      <w:pPr>
        <w:spacing w:before="100" w:beforeAutospacing="1" w:after="100" w:afterAutospacing="1"/>
        <w:rPr>
          <w:szCs w:val="24"/>
        </w:rPr>
      </w:pPr>
      <w:r w:rsidRPr="00F415BC">
        <w:rPr>
          <w:szCs w:val="24"/>
        </w:rPr>
        <w:t xml:space="preserve">En cas </w:t>
      </w:r>
      <w:r>
        <w:rPr>
          <w:szCs w:val="24"/>
        </w:rPr>
        <w:t>de rejet,</w:t>
      </w:r>
      <w:r w:rsidRPr="00F415BC">
        <w:rPr>
          <w:szCs w:val="24"/>
        </w:rPr>
        <w:t xml:space="preserve"> le maître d’ouvrage dispose pour donner </w:t>
      </w:r>
      <w:r>
        <w:rPr>
          <w:szCs w:val="24"/>
        </w:rPr>
        <w:t>sa décision</w:t>
      </w:r>
      <w:r w:rsidRPr="00F415BC">
        <w:rPr>
          <w:szCs w:val="24"/>
        </w:rPr>
        <w:t xml:space="preserve">, après présentation par le maître d’œuvre des </w:t>
      </w:r>
      <w:r>
        <w:rPr>
          <w:szCs w:val="24"/>
        </w:rPr>
        <w:t>livrables</w:t>
      </w:r>
      <w:r w:rsidRPr="00F415BC">
        <w:rPr>
          <w:szCs w:val="24"/>
        </w:rPr>
        <w:t xml:space="preserve"> modifiés, des mêmes délais que ceux indiqués </w:t>
      </w:r>
      <w:r>
        <w:rPr>
          <w:szCs w:val="24"/>
        </w:rPr>
        <w:t xml:space="preserve">à l’article </w:t>
      </w:r>
      <w:r w:rsidR="000F64CD">
        <w:rPr>
          <w:szCs w:val="24"/>
        </w:rPr>
        <w:t>12.1</w:t>
      </w:r>
      <w:r w:rsidR="00D36602">
        <w:rPr>
          <w:szCs w:val="24"/>
        </w:rPr>
        <w:t xml:space="preserve"> du présent CCP à savoir 15 jours.</w:t>
      </w:r>
    </w:p>
    <w:p w14:paraId="139FC321" w14:textId="77777777" w:rsidR="00815453" w:rsidRPr="00621494" w:rsidRDefault="00815453" w:rsidP="00671DD8">
      <w:pPr>
        <w:pStyle w:val="Titre1"/>
        <w:numPr>
          <w:ilvl w:val="0"/>
          <w:numId w:val="3"/>
        </w:numPr>
        <w:ind w:left="431" w:hanging="431"/>
      </w:pPr>
      <w:bookmarkStart w:id="232" w:name="_Toc202175832"/>
      <w:r w:rsidRPr="00621494">
        <w:t>GARANTIE</w:t>
      </w:r>
      <w:bookmarkEnd w:id="232"/>
    </w:p>
    <w:p w14:paraId="7B07C0BF" w14:textId="77777777" w:rsidR="00815453" w:rsidRDefault="00815453" w:rsidP="00A04B3A">
      <w:pPr>
        <w:pStyle w:val="Titre2"/>
        <w:ind w:left="718"/>
      </w:pPr>
      <w:bookmarkStart w:id="233" w:name="_Toc202175833"/>
      <w:bookmarkStart w:id="234" w:name="_Toc202771273"/>
      <w:r>
        <w:t>Garantie de parfait achèvement</w:t>
      </w:r>
      <w:bookmarkEnd w:id="233"/>
      <w:r>
        <w:t xml:space="preserve"> </w:t>
      </w:r>
    </w:p>
    <w:p w14:paraId="737A5BC4" w14:textId="77777777" w:rsidR="00815453" w:rsidRDefault="009F2C91" w:rsidP="00815453">
      <w:r>
        <w:t>L</w:t>
      </w:r>
      <w:r w:rsidR="00815453" w:rsidRPr="00774E0E">
        <w:t>a durée de garan</w:t>
      </w:r>
      <w:r w:rsidR="00815453">
        <w:t>tie de parfait achèvement est d’un (</w:t>
      </w:r>
      <w:r w:rsidR="00815453" w:rsidRPr="00774E0E">
        <w:t>1</w:t>
      </w:r>
      <w:r w:rsidR="00815453">
        <w:t>)</w:t>
      </w:r>
      <w:r w:rsidR="00815453" w:rsidRPr="00774E0E">
        <w:t xml:space="preserve"> an à compter de la date d’effet de la réception. </w:t>
      </w:r>
      <w:r w:rsidR="00815453">
        <w:t>Le Titulaire s’engage à corriger l'erreur et/ou reprendre l'étude reconnue défectueuse à ses frais, sans préjudice de toute indemnité qui pourrait être allouée à la BnF.</w:t>
      </w:r>
    </w:p>
    <w:p w14:paraId="381F5C20" w14:textId="77777777" w:rsidR="00815453" w:rsidRDefault="00815453" w:rsidP="00815453"/>
    <w:p w14:paraId="261DFD16" w14:textId="77777777" w:rsidR="00815453" w:rsidRDefault="00815453" w:rsidP="00815453">
      <w:r>
        <w:t>Le Titulaire ne pourra pas être tenu pour responsable des erreurs contenues dans les dossiers techniques de base remis par la BnF qu'il ne lui serait pas possible de déceler raisonnablement en tant qu'homme de l'Art tenu à une obligation générale de conseil et d'information de la BnF.</w:t>
      </w:r>
    </w:p>
    <w:p w14:paraId="6782F714" w14:textId="77777777" w:rsidR="00815453" w:rsidRDefault="00815453" w:rsidP="00815453"/>
    <w:p w14:paraId="7F7A9D2F" w14:textId="233B2D44" w:rsidR="006E5D89" w:rsidRDefault="00815453" w:rsidP="00815453">
      <w:r>
        <w:t>Si le Titulaire ne respecte pas les obligations ci-dessus, la BnF se réserve le droit de faire corriger ou exécuter la prestation par un tiers, aux frais et risques du Titulaire, sans que ce dernier puisse opposer la confidentialité de ses résultats ou une limitation quelconque découlant de droits de propriété intellectuelle ou industrielle.</w:t>
      </w:r>
      <w:bookmarkEnd w:id="234"/>
    </w:p>
    <w:p w14:paraId="0A6853C7" w14:textId="77777777" w:rsidR="00815453" w:rsidRPr="00142FA6" w:rsidRDefault="00815453" w:rsidP="00671DD8">
      <w:pPr>
        <w:pStyle w:val="Titre1"/>
        <w:numPr>
          <w:ilvl w:val="0"/>
          <w:numId w:val="3"/>
        </w:numPr>
        <w:pBdr>
          <w:bottom w:val="single" w:sz="4" w:space="0" w:color="4BACC6" w:themeColor="accent5"/>
        </w:pBdr>
        <w:ind w:left="431" w:hanging="431"/>
      </w:pPr>
      <w:bookmarkStart w:id="235" w:name="_Toc202175834"/>
      <w:r w:rsidRPr="00142FA6">
        <w:t>SOUS-TRAITANCE</w:t>
      </w:r>
      <w:bookmarkEnd w:id="235"/>
      <w:r w:rsidRPr="00142FA6">
        <w:t xml:space="preserve"> </w:t>
      </w:r>
    </w:p>
    <w:p w14:paraId="5F629D7B" w14:textId="77777777" w:rsidR="00815453" w:rsidRPr="009F2C91" w:rsidRDefault="00815453" w:rsidP="009F2C91">
      <w:pPr>
        <w:pStyle w:val="Titre2"/>
      </w:pPr>
      <w:bookmarkStart w:id="236" w:name="_Toc14680657"/>
      <w:bookmarkStart w:id="237" w:name="_Toc15313897"/>
      <w:bookmarkStart w:id="238" w:name="_Toc17723427"/>
      <w:bookmarkStart w:id="239" w:name="_Toc202175835"/>
      <w:r w:rsidRPr="009F2C91">
        <w:t>Désignation de sous-traitants</w:t>
      </w:r>
      <w:bookmarkEnd w:id="236"/>
      <w:bookmarkEnd w:id="237"/>
      <w:bookmarkEnd w:id="238"/>
      <w:bookmarkEnd w:id="239"/>
      <w:r w:rsidRPr="009F2C91">
        <w:t xml:space="preserve"> </w:t>
      </w:r>
    </w:p>
    <w:p w14:paraId="65406D9E" w14:textId="77777777" w:rsidR="00815453" w:rsidRDefault="00815453" w:rsidP="00815453">
      <w:r>
        <w:t>Le Titulaire</w:t>
      </w:r>
      <w:r w:rsidRPr="000F0802">
        <w:t xml:space="preserve"> peut sous-traiter l'exécution de certaines parties de son marché à condition d'avoir obtenu l'acceptation de chaque sous-traitant et l'agrément des conditions de paiement de chaque contrat de sous-traitance.</w:t>
      </w:r>
    </w:p>
    <w:p w14:paraId="73BA42DA" w14:textId="77777777" w:rsidR="00815453" w:rsidRPr="000F0802" w:rsidRDefault="00815453" w:rsidP="00815453"/>
    <w:p w14:paraId="4BA39A15" w14:textId="77777777" w:rsidR="00815453" w:rsidRPr="000F0802" w:rsidRDefault="00815453" w:rsidP="00815453">
      <w:r w:rsidRPr="000F0802">
        <w:t>Lorsqu'un sous-traitant doit être payé directement, l'acceptation de ce sous-traitant est constatée par un avenant ou un acte spécial signé par la personne responsable du marché et par l'entrepreneur qui conclut le contrat de sous-traitance.</w:t>
      </w:r>
    </w:p>
    <w:p w14:paraId="5E5AFF41" w14:textId="77777777" w:rsidR="00815453" w:rsidRPr="009F2C91" w:rsidRDefault="00815453" w:rsidP="009F2C91">
      <w:pPr>
        <w:pStyle w:val="Titre2"/>
      </w:pPr>
      <w:bookmarkStart w:id="240" w:name="_Toc14680659"/>
      <w:bookmarkStart w:id="241" w:name="_Toc15313898"/>
      <w:bookmarkStart w:id="242" w:name="_Toc17723428"/>
      <w:bookmarkStart w:id="243" w:name="_Toc202175836"/>
      <w:r w:rsidRPr="009F2C91">
        <w:t>Modalités de paiement direct des sous-traitants</w:t>
      </w:r>
      <w:bookmarkEnd w:id="240"/>
      <w:bookmarkEnd w:id="241"/>
      <w:bookmarkEnd w:id="242"/>
      <w:bookmarkEnd w:id="243"/>
    </w:p>
    <w:p w14:paraId="63FF4278" w14:textId="77777777" w:rsidR="00815453" w:rsidRPr="00D36602" w:rsidRDefault="00815453" w:rsidP="00815453">
      <w:pPr>
        <w:rPr>
          <w:rFonts w:cs="Arial"/>
        </w:rPr>
      </w:pPr>
      <w:r w:rsidRPr="00D36602">
        <w:rPr>
          <w:rFonts w:cs="Arial"/>
        </w:rPr>
        <w:t>L'attestation de paiement à un sous-traitant devra obligatoirement comporter :</w:t>
      </w:r>
    </w:p>
    <w:p w14:paraId="52A5D7F9" w14:textId="77777777" w:rsidR="00815453" w:rsidRPr="00D36602" w:rsidRDefault="00815453" w:rsidP="00150F44">
      <w:pPr>
        <w:pStyle w:val="Paragraphedeliste"/>
        <w:numPr>
          <w:ilvl w:val="0"/>
          <w:numId w:val="7"/>
        </w:numPr>
        <w:autoSpaceDE w:val="0"/>
        <w:autoSpaceDN w:val="0"/>
        <w:adjustRightInd w:val="0"/>
        <w:rPr>
          <w:rFonts w:ascii="Arial" w:hAnsi="Arial" w:cs="Arial"/>
        </w:rPr>
      </w:pPr>
      <w:r w:rsidRPr="00D36602">
        <w:rPr>
          <w:rFonts w:ascii="Arial" w:hAnsi="Arial" w:cs="Arial"/>
        </w:rPr>
        <w:t>le nom du Titulaire et celui du sous-traitant le cas échéant</w:t>
      </w:r>
    </w:p>
    <w:p w14:paraId="3F5B5841" w14:textId="77777777" w:rsidR="00815453" w:rsidRPr="00D36602" w:rsidRDefault="00815453" w:rsidP="00150F44">
      <w:pPr>
        <w:pStyle w:val="Paragraphedeliste"/>
        <w:numPr>
          <w:ilvl w:val="0"/>
          <w:numId w:val="7"/>
        </w:numPr>
        <w:autoSpaceDE w:val="0"/>
        <w:autoSpaceDN w:val="0"/>
        <w:adjustRightInd w:val="0"/>
        <w:rPr>
          <w:rFonts w:ascii="Arial" w:hAnsi="Arial" w:cs="Arial"/>
        </w:rPr>
      </w:pPr>
      <w:r w:rsidRPr="00D36602">
        <w:rPr>
          <w:rFonts w:ascii="Arial" w:hAnsi="Arial" w:cs="Arial"/>
        </w:rPr>
        <w:t>les références de l'acte spécial : N°, montant T.T.C, taux de T.V.A., prestations sous-traitées</w:t>
      </w:r>
    </w:p>
    <w:p w14:paraId="2E558590" w14:textId="77777777" w:rsidR="00815453" w:rsidRPr="00D36602" w:rsidRDefault="00815453" w:rsidP="00150F44">
      <w:pPr>
        <w:pStyle w:val="Paragraphedeliste"/>
        <w:numPr>
          <w:ilvl w:val="0"/>
          <w:numId w:val="7"/>
        </w:numPr>
        <w:autoSpaceDE w:val="0"/>
        <w:autoSpaceDN w:val="0"/>
        <w:adjustRightInd w:val="0"/>
        <w:rPr>
          <w:rFonts w:ascii="Arial" w:hAnsi="Arial" w:cs="Arial"/>
        </w:rPr>
      </w:pPr>
      <w:r w:rsidRPr="00D36602">
        <w:rPr>
          <w:rFonts w:ascii="Arial" w:hAnsi="Arial" w:cs="Arial"/>
        </w:rPr>
        <w:t>le mois des prestations sous-traitées</w:t>
      </w:r>
    </w:p>
    <w:p w14:paraId="21F1B7E3" w14:textId="77777777" w:rsidR="00815453" w:rsidRPr="00D36602" w:rsidRDefault="00815453" w:rsidP="00150F44">
      <w:pPr>
        <w:pStyle w:val="Paragraphedeliste"/>
        <w:numPr>
          <w:ilvl w:val="0"/>
          <w:numId w:val="7"/>
        </w:numPr>
        <w:autoSpaceDE w:val="0"/>
        <w:autoSpaceDN w:val="0"/>
        <w:adjustRightInd w:val="0"/>
        <w:rPr>
          <w:rFonts w:ascii="Arial" w:hAnsi="Arial" w:cs="Arial"/>
        </w:rPr>
      </w:pPr>
      <w:r w:rsidRPr="00D36602">
        <w:rPr>
          <w:rFonts w:ascii="Arial" w:hAnsi="Arial" w:cs="Arial"/>
        </w:rPr>
        <w:t>la numérotation de l'attestation (nombre de demandes de paiement présentées sur le même acte spécial)</w:t>
      </w:r>
    </w:p>
    <w:p w14:paraId="51283962" w14:textId="77777777" w:rsidR="00815453" w:rsidRPr="00D36602" w:rsidRDefault="00815453" w:rsidP="00150F44">
      <w:pPr>
        <w:pStyle w:val="Paragraphedeliste"/>
        <w:numPr>
          <w:ilvl w:val="0"/>
          <w:numId w:val="7"/>
        </w:numPr>
        <w:autoSpaceDE w:val="0"/>
        <w:autoSpaceDN w:val="0"/>
        <w:adjustRightInd w:val="0"/>
        <w:rPr>
          <w:rFonts w:ascii="Arial" w:hAnsi="Arial" w:cs="Arial"/>
        </w:rPr>
      </w:pPr>
      <w:r w:rsidRPr="00D36602">
        <w:rPr>
          <w:rFonts w:ascii="Arial" w:hAnsi="Arial" w:cs="Arial"/>
        </w:rPr>
        <w:t>le montant T.T.C. à régler directement</w:t>
      </w:r>
    </w:p>
    <w:p w14:paraId="0F2E4E1B" w14:textId="77777777" w:rsidR="00815453" w:rsidRPr="00D36602" w:rsidRDefault="00815453" w:rsidP="00150F44">
      <w:pPr>
        <w:pStyle w:val="Paragraphedeliste"/>
        <w:numPr>
          <w:ilvl w:val="0"/>
          <w:numId w:val="7"/>
        </w:numPr>
        <w:autoSpaceDE w:val="0"/>
        <w:autoSpaceDN w:val="0"/>
        <w:adjustRightInd w:val="0"/>
        <w:rPr>
          <w:rFonts w:ascii="Arial" w:hAnsi="Arial" w:cs="Arial"/>
        </w:rPr>
      </w:pPr>
      <w:r w:rsidRPr="00D36602">
        <w:rPr>
          <w:rFonts w:ascii="Arial" w:hAnsi="Arial" w:cs="Arial"/>
        </w:rPr>
        <w:t>le taux de la T.V.A. appliquée au montant H.T.</w:t>
      </w:r>
    </w:p>
    <w:p w14:paraId="7E770BB1" w14:textId="77777777" w:rsidR="00815453" w:rsidRPr="00142FA6" w:rsidRDefault="00815453" w:rsidP="00711C69">
      <w:pPr>
        <w:pStyle w:val="Titre1"/>
        <w:numPr>
          <w:ilvl w:val="0"/>
          <w:numId w:val="3"/>
        </w:numPr>
        <w:ind w:left="431" w:hanging="431"/>
      </w:pPr>
      <w:bookmarkStart w:id="244" w:name="_Toc202175837"/>
      <w:r w:rsidRPr="00142FA6">
        <w:t>DONNEES A CARACTERE PERSONNEL</w:t>
      </w:r>
      <w:bookmarkEnd w:id="244"/>
    </w:p>
    <w:p w14:paraId="380873BF" w14:textId="77777777" w:rsidR="00815453" w:rsidRPr="00945D94" w:rsidRDefault="00815453" w:rsidP="00815453">
      <w:r w:rsidRPr="00945D94">
        <w:t xml:space="preserve">Dans le cadre de l'exécution du marché public, la BnF est amenée à collecter des données à caractère personnel des employés du prestataire </w:t>
      </w:r>
      <w:r>
        <w:t>Titulaire</w:t>
      </w:r>
      <w:r w:rsidRPr="00945D94">
        <w:t xml:space="preserve"> (ou des membres du groupement) et de ses éventuels sous-traitants et/ou fournisseurs déclarés le cas échéant, ensemble ci-après désignés sous le vocable  « les personnels du prestataire ».</w:t>
      </w:r>
    </w:p>
    <w:p w14:paraId="374D3656" w14:textId="77777777" w:rsidR="00815453" w:rsidRPr="00945D94" w:rsidRDefault="00815453" w:rsidP="00815453"/>
    <w:p w14:paraId="282A53D1" w14:textId="77777777" w:rsidR="00815453" w:rsidRPr="00945D94" w:rsidRDefault="00815453" w:rsidP="00815453">
      <w:r w:rsidRPr="00945D94">
        <w:t>La BnF s'engage à traiter ces données à caractère personnel conformément au règlement européen du 27 avril 2016 relatif à la protection des personnes physiques à l'égard du traitement des données à caractère personnel et à la libre circulation de ces données (le Règlement européen sur la protection des données, RGPD), ainsi que toute autre loi applicable en la matière.</w:t>
      </w:r>
    </w:p>
    <w:p w14:paraId="7ADE32D8" w14:textId="77777777" w:rsidR="00815453" w:rsidRPr="00945D94" w:rsidRDefault="00815453" w:rsidP="00815453"/>
    <w:p w14:paraId="395171F8" w14:textId="77777777" w:rsidR="00815453" w:rsidRPr="00945D94" w:rsidRDefault="00815453" w:rsidP="00815453">
      <w:r w:rsidRPr="00945D94">
        <w:t>Vis-à-vis des traitements de données à caractère personnel précités, la BnF a la qualité de responsable de traitement au sens du RGPD.</w:t>
      </w:r>
    </w:p>
    <w:p w14:paraId="048E0759" w14:textId="77777777" w:rsidR="00815453" w:rsidRPr="00945D94" w:rsidRDefault="00815453" w:rsidP="00815453"/>
    <w:p w14:paraId="57BC830C" w14:textId="77777777" w:rsidR="00815453" w:rsidRPr="00945D94" w:rsidRDefault="00815453" w:rsidP="00815453">
      <w:r w:rsidRPr="00945D94">
        <w:t>La collecte de ces données (nom, prénom, fonction, nom de la société, et selon le cas : coordonnées téléphoniques et/ou postales, email, photographie, immatriculation du véhicule) a pour objectif :</w:t>
      </w:r>
    </w:p>
    <w:p w14:paraId="75FC5985" w14:textId="77777777" w:rsidR="00815453" w:rsidRPr="00945D94" w:rsidRDefault="00815453" w:rsidP="00150F44">
      <w:pPr>
        <w:numPr>
          <w:ilvl w:val="0"/>
          <w:numId w:val="6"/>
        </w:numPr>
      </w:pPr>
      <w:r w:rsidRPr="00945D94">
        <w:t>Le suivi de l'exécution du présent marché et des engagements afférents. Ces données sont conservées pendant la durée du marché et des garanties (biennale, décennale ou autres) associées, et dans la limite des recours possibles ;</w:t>
      </w:r>
    </w:p>
    <w:p w14:paraId="6D032E50" w14:textId="77777777" w:rsidR="00815453" w:rsidRPr="00945D94" w:rsidRDefault="00815453" w:rsidP="00150F44">
      <w:pPr>
        <w:numPr>
          <w:ilvl w:val="0"/>
          <w:numId w:val="6"/>
        </w:numPr>
      </w:pPr>
      <w:r w:rsidRPr="00945D94">
        <w:t xml:space="preserve">Le cas échéant, la délivrance des badges d'accès, des autorisations de circulation et autres autorisations d'accès sur les sites de la BnF, notamment TÉLÉMAQUE, le contrôle Vigipirate, l’accès cantine le cas </w:t>
      </w:r>
      <w:r w:rsidRPr="00945D94">
        <w:lastRenderedPageBreak/>
        <w:t>échéant. Ces données sont conservées au maximum pendant une durée de quatre (4) ans après le départ de la personne ;</w:t>
      </w:r>
    </w:p>
    <w:p w14:paraId="2E149B97" w14:textId="77777777" w:rsidR="00815453" w:rsidRPr="00945D94" w:rsidRDefault="00815453" w:rsidP="00150F44">
      <w:pPr>
        <w:numPr>
          <w:ilvl w:val="0"/>
          <w:numId w:val="6"/>
        </w:numPr>
      </w:pPr>
      <w:r w:rsidRPr="00945D94">
        <w:t>La gestion de crise en cas d'urgence (uniquement pour les responsables de site). Ces données sont conservées pendant la durée du marché.</w:t>
      </w:r>
    </w:p>
    <w:p w14:paraId="67A1B251" w14:textId="77777777" w:rsidR="00815453" w:rsidRPr="00945D94" w:rsidRDefault="00815453" w:rsidP="00815453"/>
    <w:p w14:paraId="3FC746A1" w14:textId="6B71D70C" w:rsidR="00E11263" w:rsidRDefault="00815453" w:rsidP="00815453">
      <w:r w:rsidRPr="00945D94">
        <w:t xml:space="preserve">Les personnels du prestataire concernés par ce traitement peuvent exercer leurs droits d'accès, de rectification et d'effacement des données les concernant auprès du délégué à la protection des données (DPD) de la BnF, à l'adresse suivante : </w:t>
      </w:r>
      <w:hyperlink r:id="rId10" w:history="1">
        <w:r w:rsidRPr="00945D94">
          <w:rPr>
            <w:rStyle w:val="Lienhypertexte"/>
          </w:rPr>
          <w:t>dpd@bnf.fr</w:t>
        </w:r>
      </w:hyperlink>
      <w:r w:rsidRPr="00945D94">
        <w:t>, en précisant l'objet de leur demande, étant entendu que certaines données personnelles sont indispensables à l'exécution du marché et ne peuvent de ce fait être effacées.</w:t>
      </w:r>
    </w:p>
    <w:p w14:paraId="08A83BAA" w14:textId="106DD190" w:rsidR="00E11263" w:rsidRPr="00142FA6" w:rsidRDefault="00E11263" w:rsidP="00E11263">
      <w:pPr>
        <w:pStyle w:val="Titre1"/>
        <w:numPr>
          <w:ilvl w:val="0"/>
          <w:numId w:val="3"/>
        </w:numPr>
        <w:ind w:left="431" w:hanging="431"/>
      </w:pPr>
      <w:bookmarkStart w:id="245" w:name="_Toc202175838"/>
      <w:r>
        <w:t>CLAUSE Maîtrise d’œuvre</w:t>
      </w:r>
      <w:bookmarkEnd w:id="245"/>
    </w:p>
    <w:p w14:paraId="0CBA237B" w14:textId="77777777" w:rsidR="00E11263" w:rsidRDefault="00E11263" w:rsidP="00E11263">
      <w:pPr>
        <w:spacing w:before="120" w:after="120"/>
      </w:pPr>
      <w:r>
        <w:t xml:space="preserve">Il est fait application de l’article 24 du CCAG MOE. </w:t>
      </w:r>
    </w:p>
    <w:p w14:paraId="5BEFD9AF" w14:textId="77777777" w:rsidR="00E11263" w:rsidRDefault="00E11263" w:rsidP="00E11263">
      <w:pPr>
        <w:spacing w:before="120" w:after="120"/>
      </w:pPr>
      <w:r>
        <w:t xml:space="preserve">Le titulaire du marché concède, à titre non exclusif, au pouvoir adjudicateur le droit d'utiliser ou de faire utiliser les résultats, en l'état ou modifiés, de façon permanente (pendant toute la durée de validité de la protection de la propriété intellectuelle), en tout ou partie, par tout moyen et sous toutes formes. </w:t>
      </w:r>
    </w:p>
    <w:p w14:paraId="1B7EEAAA" w14:textId="77777777" w:rsidR="00E11263" w:rsidRDefault="00E11263" w:rsidP="00E11263">
      <w:pPr>
        <w:spacing w:before="120" w:after="120"/>
      </w:pPr>
      <w:r>
        <w:t xml:space="preserve">Le pouvoir adjudicateur bénéficie notamment du transfert des droits suivants : </w:t>
      </w:r>
    </w:p>
    <w:p w14:paraId="6EFD384C" w14:textId="77777777" w:rsidR="00E11263" w:rsidRDefault="00E11263" w:rsidP="00E11263">
      <w:pPr>
        <w:pStyle w:val="Paragraphedeliste"/>
        <w:numPr>
          <w:ilvl w:val="0"/>
          <w:numId w:val="40"/>
        </w:numPr>
        <w:spacing w:before="120" w:after="120"/>
        <w:ind w:left="714" w:hanging="357"/>
      </w:pPr>
      <w:r>
        <w:t xml:space="preserve">Les droits de reproduction en autant d’exemplaires estimés nécessaires, par tous moyens et supports de toute nature, pour l’usage interne, pour la mise en oeuvre de l’étude ; </w:t>
      </w:r>
    </w:p>
    <w:p w14:paraId="0365B2D3" w14:textId="77777777" w:rsidR="00E11263" w:rsidRDefault="00E11263" w:rsidP="00E11263">
      <w:pPr>
        <w:pStyle w:val="Paragraphedeliste"/>
        <w:numPr>
          <w:ilvl w:val="0"/>
          <w:numId w:val="40"/>
        </w:numPr>
        <w:spacing w:before="120" w:after="120"/>
        <w:ind w:left="714" w:hanging="357"/>
      </w:pPr>
      <w:r>
        <w:t xml:space="preserve">Le droit de faire librement évoluer les résultats de la prestation et/ou de les intégrer dans une autre étude, par les services du maître d’ouvrage ou par des tiers de son choix. </w:t>
      </w:r>
    </w:p>
    <w:p w14:paraId="6F89FBD3" w14:textId="77777777" w:rsidR="00E11263" w:rsidRDefault="00E11263" w:rsidP="00E11263">
      <w:pPr>
        <w:pStyle w:val="Paragraphedeliste"/>
        <w:numPr>
          <w:ilvl w:val="0"/>
          <w:numId w:val="40"/>
        </w:numPr>
        <w:spacing w:before="120" w:after="120"/>
        <w:ind w:left="714" w:hanging="357"/>
      </w:pPr>
      <w:r>
        <w:t xml:space="preserve">Chacun de ces droits consentis au maître d’ouvrage s’étend à toutes les adaptations des résultats. </w:t>
      </w:r>
    </w:p>
    <w:p w14:paraId="50D5385F" w14:textId="5042AD7B" w:rsidR="00E11263" w:rsidRDefault="00E11263" w:rsidP="000545A0">
      <w:pPr>
        <w:pStyle w:val="Paragraphedeliste"/>
        <w:numPr>
          <w:ilvl w:val="0"/>
          <w:numId w:val="40"/>
        </w:numPr>
        <w:spacing w:before="120" w:after="120"/>
        <w:ind w:left="714" w:hanging="357"/>
      </w:pPr>
      <w:r>
        <w:t xml:space="preserve">Cette concession ne vaut que pour les besoins découlant de l'objet du marché et pour la France. Dans l'hypothèse d'une publication sur Internet, les droits sont concédés pour le monde entier. </w:t>
      </w:r>
    </w:p>
    <w:p w14:paraId="1EE06F2D" w14:textId="77777777" w:rsidR="00E11263" w:rsidRDefault="00E11263" w:rsidP="00E11263">
      <w:pPr>
        <w:spacing w:before="120" w:after="120"/>
      </w:pPr>
      <w:r>
        <w:t xml:space="preserve">Le titulaire garantit l’ensemble de ces droits au pouvoir adjudicateur, notamment auprès de ses éventuels cotraitants intervenant durant l’exécution du présent marché. </w:t>
      </w:r>
    </w:p>
    <w:p w14:paraId="2315E2F2" w14:textId="77777777" w:rsidR="00E11263" w:rsidRDefault="00E11263" w:rsidP="00E11263">
      <w:pPr>
        <w:spacing w:before="120" w:after="120"/>
      </w:pPr>
      <w:r>
        <w:t xml:space="preserve">Cette concession des droits couvre les résultats à compter de leur livraison et sous condition résolutoire de la réception des prestations. </w:t>
      </w:r>
    </w:p>
    <w:p w14:paraId="71FB1D12" w14:textId="0953DBCD" w:rsidR="00E11263" w:rsidRPr="00945D94" w:rsidRDefault="00E11263" w:rsidP="00BA401C">
      <w:pPr>
        <w:spacing w:before="120" w:after="120"/>
      </w:pPr>
      <w:r>
        <w:t>Le prix de cette concession est compris dans le montant du marché.</w:t>
      </w:r>
    </w:p>
    <w:p w14:paraId="35C145BF" w14:textId="77777777" w:rsidR="00815453" w:rsidRPr="00142FA6" w:rsidRDefault="00815453" w:rsidP="00711C69">
      <w:pPr>
        <w:pStyle w:val="Titre1"/>
        <w:numPr>
          <w:ilvl w:val="0"/>
          <w:numId w:val="3"/>
        </w:numPr>
        <w:ind w:left="431" w:hanging="431"/>
      </w:pPr>
      <w:bookmarkStart w:id="246" w:name="_Toc202175839"/>
      <w:r w:rsidRPr="00142FA6">
        <w:t>RESPONSABILITE ET ASSURANCE</w:t>
      </w:r>
      <w:bookmarkEnd w:id="246"/>
    </w:p>
    <w:p w14:paraId="529D7CD0" w14:textId="77777777" w:rsidR="00815453" w:rsidRDefault="00815453" w:rsidP="00A04B3A">
      <w:pPr>
        <w:pStyle w:val="Titre2"/>
        <w:ind w:left="718"/>
      </w:pPr>
      <w:bookmarkStart w:id="247" w:name="_Toc202175840"/>
      <w:r w:rsidRPr="00142FA6">
        <w:t>Responsabilité</w:t>
      </w:r>
      <w:bookmarkEnd w:id="247"/>
    </w:p>
    <w:p w14:paraId="7ECA1BE3" w14:textId="77777777" w:rsidR="00815453" w:rsidRDefault="00815453" w:rsidP="00815453">
      <w:r w:rsidRPr="005C35D8">
        <w:t>L</w:t>
      </w:r>
      <w:r>
        <w:t xml:space="preserve">e maître d’œuvre </w:t>
      </w:r>
      <w:r w:rsidRPr="005C35D8">
        <w:t>assume sa responsab</w:t>
      </w:r>
      <w:r>
        <w:t>ilité professionnelle, telle qu’</w:t>
      </w:r>
      <w:r w:rsidRPr="005C35D8">
        <w:t xml:space="preserve">elle est définie notamment par les articles 1792, 1792-2, 1792-3 et 1792-4-1 du </w:t>
      </w:r>
      <w:r>
        <w:t>c</w:t>
      </w:r>
      <w:r w:rsidRPr="005C35D8">
        <w:t>ode civil, dans les limites de la mission qui lui est confiée.</w:t>
      </w:r>
      <w:r>
        <w:t xml:space="preserve"> </w:t>
      </w:r>
      <w:r w:rsidRPr="005C35D8">
        <w:t xml:space="preserve">Pour toutes les autres responsabilités professionnelles, il ne peut être tenu responsable, de quelque manière que ce soit, ni solidairement ni </w:t>
      </w:r>
      <w:r w:rsidRPr="00BD7DCC">
        <w:rPr>
          <w:i/>
          <w:iCs/>
        </w:rPr>
        <w:t>in solidum</w:t>
      </w:r>
      <w:r w:rsidRPr="005C35D8">
        <w:t>, à raison des dommages imputables aux autres intervenants participant à l'opération.</w:t>
      </w:r>
    </w:p>
    <w:p w14:paraId="2A9CDBFC" w14:textId="77777777" w:rsidR="00815453" w:rsidRDefault="00815453" w:rsidP="00815453">
      <w:pPr>
        <w:rPr>
          <w:rFonts w:cs="Arial"/>
        </w:rPr>
      </w:pPr>
    </w:p>
    <w:p w14:paraId="5EB02A96" w14:textId="77777777" w:rsidR="00815453" w:rsidRDefault="00815453" w:rsidP="00815453">
      <w:r w:rsidRPr="003E4F1C">
        <w:rPr>
          <w:rFonts w:cs="Arial"/>
        </w:rPr>
        <w:t xml:space="preserve">La survenance d’un sinistre avant l’achèvement de la mission ne fait pas obstacle aux règlements des prestations de </w:t>
      </w:r>
      <w:r>
        <w:rPr>
          <w:rFonts w:cs="Arial"/>
        </w:rPr>
        <w:t>maîtrise</w:t>
      </w:r>
      <w:r w:rsidRPr="003E4F1C">
        <w:rPr>
          <w:rFonts w:cs="Arial"/>
        </w:rPr>
        <w:t xml:space="preserve"> d’œuvre. </w:t>
      </w:r>
    </w:p>
    <w:p w14:paraId="275EA6BE" w14:textId="77777777" w:rsidR="00815453" w:rsidRDefault="00815453" w:rsidP="00A04B3A">
      <w:pPr>
        <w:pStyle w:val="Titre2"/>
        <w:ind w:left="718"/>
      </w:pPr>
      <w:bookmarkStart w:id="248" w:name="_Toc202175841"/>
      <w:r w:rsidRPr="00142FA6">
        <w:t>Assurance</w:t>
      </w:r>
      <w:bookmarkEnd w:id="248"/>
    </w:p>
    <w:p w14:paraId="752F903A" w14:textId="77777777" w:rsidR="00815453" w:rsidRPr="00142FA6" w:rsidRDefault="00815453" w:rsidP="00815453">
      <w:r>
        <w:t>Le maître d’œuvre doit souscrire les garanties suivantes :</w:t>
      </w:r>
    </w:p>
    <w:p w14:paraId="3CBCECAB" w14:textId="77777777" w:rsidR="00815453" w:rsidRPr="0088458C" w:rsidRDefault="00815453" w:rsidP="00150F44">
      <w:pPr>
        <w:pStyle w:val="Paragraphedeliste"/>
        <w:numPr>
          <w:ilvl w:val="0"/>
          <w:numId w:val="6"/>
        </w:numPr>
        <w:rPr>
          <w:rFonts w:ascii="Arial" w:hAnsi="Arial" w:cs="Arial"/>
          <w:szCs w:val="19"/>
        </w:rPr>
      </w:pPr>
      <w:r w:rsidRPr="0088458C">
        <w:rPr>
          <w:rFonts w:ascii="Arial" w:hAnsi="Arial" w:cs="Arial"/>
          <w:u w:val="single"/>
        </w:rPr>
        <w:t>Garantie de la responsabilité décennale</w:t>
      </w:r>
      <w:r w:rsidRPr="0088458C">
        <w:rPr>
          <w:rFonts w:ascii="Arial" w:hAnsi="Arial" w:cs="Arial"/>
        </w:rPr>
        <w:t xml:space="preserve"> : </w:t>
      </w:r>
      <w:r w:rsidRPr="0088458C">
        <w:rPr>
          <w:rFonts w:ascii="Arial" w:hAnsi="Arial" w:cs="Arial"/>
          <w:szCs w:val="19"/>
        </w:rPr>
        <w:t xml:space="preserve">Cette police doit garantir la responsabilité décennale au sens des articles 1792, 1792-1, 1792-2 et 1792-4-1 du code civil dans les conditions prévues aux articles L. 241-1 et suivants du code des assurances.   </w:t>
      </w:r>
    </w:p>
    <w:p w14:paraId="36D02FAB" w14:textId="77777777" w:rsidR="00815453" w:rsidRPr="0088458C" w:rsidRDefault="00815453" w:rsidP="00150F44">
      <w:pPr>
        <w:pStyle w:val="Paragraphedeliste"/>
        <w:numPr>
          <w:ilvl w:val="0"/>
          <w:numId w:val="6"/>
        </w:numPr>
        <w:rPr>
          <w:rFonts w:ascii="Arial" w:hAnsi="Arial" w:cs="Arial"/>
          <w:szCs w:val="19"/>
        </w:rPr>
      </w:pPr>
      <w:r w:rsidRPr="0088458C">
        <w:rPr>
          <w:rFonts w:ascii="Arial" w:hAnsi="Arial" w:cs="Arial"/>
          <w:u w:val="single"/>
        </w:rPr>
        <w:t>Garantie de la responsabilité civile générale</w:t>
      </w:r>
      <w:r w:rsidRPr="0088458C">
        <w:rPr>
          <w:rFonts w:ascii="Arial" w:hAnsi="Arial" w:cs="Arial"/>
        </w:rPr>
        <w:t xml:space="preserve"> : </w:t>
      </w:r>
      <w:r w:rsidRPr="0088458C">
        <w:rPr>
          <w:rFonts w:ascii="Arial" w:hAnsi="Arial" w:cs="Arial"/>
          <w:szCs w:val="19"/>
        </w:rPr>
        <w:t xml:space="preserve">Cette police doit garantir les conséquences pécuniaires de la responsabilité civile générale que le maître d’œuvre est susceptible d'encourir vis-à-vis des tiers et du maître de l'ouvrage, à la suite de tous dommages corporels, matériels ou immatériels (que ces derniers soient consécutifs ou non à des dommages corporels et/ou matériels) survenant pendant ou après la réception des travaux.   </w:t>
      </w:r>
    </w:p>
    <w:p w14:paraId="6BC17AE6" w14:textId="77777777" w:rsidR="00815453" w:rsidRDefault="00815453" w:rsidP="00815453">
      <w:pPr>
        <w:rPr>
          <w:szCs w:val="19"/>
        </w:rPr>
      </w:pPr>
    </w:p>
    <w:p w14:paraId="7894CA34" w14:textId="77777777" w:rsidR="00815453" w:rsidRPr="00142FA6" w:rsidRDefault="00815453" w:rsidP="00815453">
      <w:bookmarkStart w:id="249" w:name="_Toc23149712"/>
      <w:r w:rsidRPr="00142FA6">
        <w:t>En cours d’exécution du marché public, en cas de changement affectant soit l’assureur, soit les termes des polices, le Titulaire du marché s’engage à en informer le pouvoir adjudicateur, par lettre recommandée avec avis de réception, dans un délai de quinze (15) jours à compter de la réception de la nouvelle attestation d’assurance.</w:t>
      </w:r>
      <w:bookmarkEnd w:id="249"/>
    </w:p>
    <w:p w14:paraId="7F1E2872" w14:textId="24A6B646" w:rsidR="00815453" w:rsidRPr="00621494" w:rsidRDefault="003656F8" w:rsidP="00711C69">
      <w:pPr>
        <w:pStyle w:val="Titre1"/>
        <w:numPr>
          <w:ilvl w:val="0"/>
          <w:numId w:val="3"/>
        </w:numPr>
        <w:ind w:left="431" w:hanging="431"/>
      </w:pPr>
      <w:bookmarkStart w:id="250" w:name="_Toc202175842"/>
      <w:ins w:id="251" w:author="Nathan HEBERT" w:date="2025-06-30T11:34:00Z">
        <w:r>
          <w:t xml:space="preserve">FIN </w:t>
        </w:r>
      </w:ins>
      <w:del w:id="252" w:author="Nathan HEBERT" w:date="2025-06-30T11:34:00Z">
        <w:r w:rsidR="00815453" w:rsidRPr="00621494" w:rsidDel="003656F8">
          <w:delText>TERMIN</w:delText>
        </w:r>
        <w:r w:rsidR="000545A0" w:rsidDel="003656F8">
          <w:delText xml:space="preserve">OLOGIE </w:delText>
        </w:r>
      </w:del>
      <w:r w:rsidR="00815453" w:rsidRPr="00621494">
        <w:t>DU MARCHE</w:t>
      </w:r>
      <w:bookmarkEnd w:id="250"/>
    </w:p>
    <w:p w14:paraId="43028B7C" w14:textId="47961A4D" w:rsidR="00815453" w:rsidRDefault="00815453" w:rsidP="00815453">
      <w:r>
        <w:t xml:space="preserve">Le présent article précise les différentes modalités de </w:t>
      </w:r>
      <w:ins w:id="253" w:author="Nathan HEBERT" w:date="2025-06-30T11:34:00Z">
        <w:r w:rsidR="003656F8">
          <w:t>fin</w:t>
        </w:r>
      </w:ins>
      <w:del w:id="254" w:author="Nathan HEBERT" w:date="2025-06-30T11:34:00Z">
        <w:r w:rsidDel="003656F8">
          <w:delText>terminaison</w:delText>
        </w:r>
      </w:del>
      <w:r>
        <w:t xml:space="preserve"> du marché, à savoir :</w:t>
      </w:r>
    </w:p>
    <w:p w14:paraId="53ADE771" w14:textId="77777777" w:rsidR="00815453" w:rsidRPr="009771CE" w:rsidRDefault="00815453" w:rsidP="00150F44">
      <w:pPr>
        <w:pStyle w:val="Paragraphedeliste"/>
        <w:numPr>
          <w:ilvl w:val="0"/>
          <w:numId w:val="5"/>
        </w:numPr>
        <w:rPr>
          <w:rFonts w:ascii="Arial" w:hAnsi="Arial" w:cs="Arial"/>
        </w:rPr>
      </w:pPr>
      <w:r w:rsidRPr="009771CE">
        <w:rPr>
          <w:rFonts w:ascii="Arial" w:hAnsi="Arial" w:cs="Arial"/>
        </w:rPr>
        <w:t>l’achèvement de la mission du Titulaire ;</w:t>
      </w:r>
    </w:p>
    <w:p w14:paraId="5194BA42" w14:textId="77777777" w:rsidR="00815453" w:rsidRPr="009771CE" w:rsidRDefault="00815453" w:rsidP="00150F44">
      <w:pPr>
        <w:pStyle w:val="Paragraphedeliste"/>
        <w:numPr>
          <w:ilvl w:val="0"/>
          <w:numId w:val="5"/>
        </w:numPr>
        <w:rPr>
          <w:rFonts w:ascii="Arial" w:hAnsi="Arial" w:cs="Arial"/>
        </w:rPr>
      </w:pPr>
      <w:r w:rsidRPr="009771CE">
        <w:rPr>
          <w:rFonts w:ascii="Arial" w:hAnsi="Arial" w:cs="Arial"/>
        </w:rPr>
        <w:lastRenderedPageBreak/>
        <w:t>la résiliation du marché.</w:t>
      </w:r>
    </w:p>
    <w:p w14:paraId="51BA5882" w14:textId="77777777" w:rsidR="00815453" w:rsidRPr="00621494" w:rsidRDefault="00815453" w:rsidP="00A04B3A">
      <w:pPr>
        <w:pStyle w:val="Titre2"/>
        <w:ind w:left="718"/>
      </w:pPr>
      <w:bookmarkStart w:id="255" w:name="_Toc202175843"/>
      <w:r w:rsidRPr="00621494">
        <w:t>Achèvement de la mission du Titulaire</w:t>
      </w:r>
      <w:bookmarkEnd w:id="255"/>
    </w:p>
    <w:p w14:paraId="74E24798" w14:textId="77777777" w:rsidR="00815453" w:rsidRDefault="00815453" w:rsidP="00815453">
      <w:pPr>
        <w:rPr>
          <w:szCs w:val="24"/>
        </w:rPr>
      </w:pPr>
      <w:r w:rsidRPr="003B1724">
        <w:rPr>
          <w:szCs w:val="24"/>
        </w:rPr>
        <w:t>La mission du maître d’œuvre s’achève à la fin du délai de « Garantie</w:t>
      </w:r>
      <w:r>
        <w:rPr>
          <w:szCs w:val="24"/>
        </w:rPr>
        <w:t xml:space="preserve"> de parfait achèvement » </w:t>
      </w:r>
      <w:r w:rsidRPr="003B1724">
        <w:rPr>
          <w:szCs w:val="24"/>
        </w:rPr>
        <w:t>ou après prolongation de ce délai si les réserves signalées lors de la réception ne sont pas toutes levées à la fin de cette période. Dans cette hypothèse, l’achèvement de la mission intervient lors de la levée de la dernière réserve.</w:t>
      </w:r>
    </w:p>
    <w:p w14:paraId="27E1804A" w14:textId="77777777" w:rsidR="00815453" w:rsidRDefault="00815453" w:rsidP="00815453">
      <w:pPr>
        <w:rPr>
          <w:szCs w:val="24"/>
        </w:rPr>
      </w:pPr>
    </w:p>
    <w:p w14:paraId="11036A48" w14:textId="77777777" w:rsidR="00815453" w:rsidRDefault="00815453" w:rsidP="00815453">
      <w:pPr>
        <w:rPr>
          <w:szCs w:val="24"/>
        </w:rPr>
      </w:pPr>
      <w:r>
        <w:rPr>
          <w:szCs w:val="24"/>
        </w:rPr>
        <w:t>Durant cette mission, le Titulaire doit :</w:t>
      </w:r>
    </w:p>
    <w:p w14:paraId="4B110600" w14:textId="77777777" w:rsidR="00815453" w:rsidRPr="00671DD8" w:rsidRDefault="00815453" w:rsidP="00150F44">
      <w:pPr>
        <w:pStyle w:val="Paragraphedeliste"/>
        <w:numPr>
          <w:ilvl w:val="0"/>
          <w:numId w:val="5"/>
        </w:numPr>
        <w:rPr>
          <w:rFonts w:ascii="Arial" w:hAnsi="Arial" w:cs="Arial"/>
          <w:szCs w:val="24"/>
        </w:rPr>
      </w:pPr>
      <w:r w:rsidRPr="00671DD8">
        <w:rPr>
          <w:rFonts w:ascii="Arial" w:hAnsi="Arial" w:cs="Arial"/>
          <w:szCs w:val="24"/>
        </w:rPr>
        <w:t xml:space="preserve">Faire exécuter les travaux éventuels de finition ou de reprise ; </w:t>
      </w:r>
    </w:p>
    <w:p w14:paraId="67201087" w14:textId="77777777" w:rsidR="00815453" w:rsidRPr="00671DD8" w:rsidRDefault="00815453" w:rsidP="00150F44">
      <w:pPr>
        <w:pStyle w:val="Paragraphedeliste"/>
        <w:numPr>
          <w:ilvl w:val="0"/>
          <w:numId w:val="5"/>
        </w:numPr>
        <w:rPr>
          <w:rFonts w:ascii="Arial" w:hAnsi="Arial" w:cs="Arial"/>
          <w:szCs w:val="24"/>
        </w:rPr>
      </w:pPr>
      <w:r w:rsidRPr="00671DD8">
        <w:rPr>
          <w:rFonts w:ascii="Arial" w:hAnsi="Arial" w:cs="Arial"/>
          <w:szCs w:val="24"/>
        </w:rPr>
        <w:t xml:space="preserve">Faire remédier à tous les désordres signalés par le maître de l’ouvrage ou par lui-même, de telle sorte que l’ouvrage soit conforme à l’état où il était lors de la réception ou après correction des imperfections constatées lors de celle-ci ; </w:t>
      </w:r>
    </w:p>
    <w:p w14:paraId="542705C6" w14:textId="77777777" w:rsidR="00815453" w:rsidRPr="00671DD8" w:rsidRDefault="00815453" w:rsidP="00150F44">
      <w:pPr>
        <w:pStyle w:val="Paragraphedeliste"/>
        <w:numPr>
          <w:ilvl w:val="0"/>
          <w:numId w:val="5"/>
        </w:numPr>
        <w:rPr>
          <w:rFonts w:ascii="Arial" w:hAnsi="Arial" w:cs="Arial"/>
          <w:szCs w:val="24"/>
        </w:rPr>
      </w:pPr>
      <w:r w:rsidRPr="00671DD8">
        <w:rPr>
          <w:rFonts w:ascii="Arial" w:hAnsi="Arial" w:cs="Arial"/>
          <w:szCs w:val="24"/>
        </w:rPr>
        <w:t>Faire procéder, le cas échéant, aux travaux confortatifs ou modificatifs, dont la nécessité serait apparue à l’issue des épreuves effectuées.</w:t>
      </w:r>
    </w:p>
    <w:p w14:paraId="78156AFF" w14:textId="77777777" w:rsidR="00815453" w:rsidRPr="00E1658D" w:rsidRDefault="00815453" w:rsidP="00815453">
      <w:pPr>
        <w:pStyle w:val="Paragraphedeliste"/>
        <w:rPr>
          <w:szCs w:val="24"/>
        </w:rPr>
      </w:pPr>
    </w:p>
    <w:p w14:paraId="68B6B251" w14:textId="77777777" w:rsidR="00815453" w:rsidRDefault="00815453" w:rsidP="00815453">
      <w:pPr>
        <w:rPr>
          <w:rFonts w:eastAsiaTheme="minorEastAsia"/>
        </w:rPr>
      </w:pPr>
      <w:r>
        <w:rPr>
          <w:rFonts w:eastAsiaTheme="minorEastAsia"/>
        </w:rPr>
        <w:t xml:space="preserve">Si, à l’expiration du délai de garantie, le maître d’œuvre n’a pas fait procéder à l’exécution des travaux énoncés ci-dessus, le délai de garantie peut être prolongé par décision du représentant du pouvoir adjudicateur jusqu’à l’exécution complète des travaux, que celle-ci soit assurée par le Titulaire du marché de travaux ou qu’elle le soit à ses frais et risques, après mise en demeure demeurée infructueuse.  </w:t>
      </w:r>
    </w:p>
    <w:p w14:paraId="43E3CD07" w14:textId="77777777" w:rsidR="00815453" w:rsidRPr="003B1724" w:rsidRDefault="00815453" w:rsidP="00815453">
      <w:pPr>
        <w:rPr>
          <w:szCs w:val="24"/>
        </w:rPr>
      </w:pPr>
    </w:p>
    <w:p w14:paraId="664F3E4F" w14:textId="1320EDFE" w:rsidR="000F64CD" w:rsidRDefault="00815453" w:rsidP="00815453">
      <w:pPr>
        <w:rPr>
          <w:szCs w:val="24"/>
        </w:rPr>
      </w:pPr>
      <w:r w:rsidRPr="003B1724">
        <w:rPr>
          <w:szCs w:val="24"/>
        </w:rPr>
        <w:t>L’achèvement de la mission fera l’objet d’une décision établie sur demande du maître d’œuvre, par le maître de l’ouvrage</w:t>
      </w:r>
      <w:r w:rsidR="00AB2C90">
        <w:rPr>
          <w:szCs w:val="24"/>
        </w:rPr>
        <w:t>,</w:t>
      </w:r>
      <w:r w:rsidRPr="003B1724">
        <w:rPr>
          <w:szCs w:val="24"/>
        </w:rPr>
        <w:t xml:space="preserve"> et constatant que le </w:t>
      </w:r>
      <w:r>
        <w:rPr>
          <w:szCs w:val="24"/>
        </w:rPr>
        <w:t>Titulaire</w:t>
      </w:r>
      <w:r w:rsidRPr="003B1724">
        <w:rPr>
          <w:szCs w:val="24"/>
        </w:rPr>
        <w:t xml:space="preserve"> a rempli toutes ses obligations.</w:t>
      </w:r>
    </w:p>
    <w:p w14:paraId="706C8E28" w14:textId="77777777" w:rsidR="00815453" w:rsidRPr="00621494" w:rsidRDefault="00815453" w:rsidP="00A04B3A">
      <w:pPr>
        <w:pStyle w:val="Titre2"/>
        <w:ind w:left="718"/>
      </w:pPr>
      <w:bookmarkStart w:id="256" w:name="_Toc202175844"/>
      <w:r w:rsidRPr="00621494">
        <w:t>Résiliation du marché</w:t>
      </w:r>
      <w:bookmarkEnd w:id="256"/>
    </w:p>
    <w:p w14:paraId="0F968620" w14:textId="77777777" w:rsidR="00815453" w:rsidRPr="00621494" w:rsidRDefault="00815453" w:rsidP="00A04B3A">
      <w:pPr>
        <w:pStyle w:val="Titre3"/>
      </w:pPr>
      <w:bookmarkStart w:id="257" w:name="_Toc202175845"/>
      <w:bookmarkStart w:id="258" w:name="_Toc523309124"/>
      <w:bookmarkStart w:id="259" w:name="_Toc523630509"/>
      <w:bookmarkStart w:id="260" w:name="_Toc523645051"/>
      <w:bookmarkStart w:id="261" w:name="_Toc523645151"/>
      <w:bookmarkStart w:id="262" w:name="_Toc524254151"/>
      <w:bookmarkStart w:id="263" w:name="_Toc524424057"/>
      <w:bookmarkStart w:id="264" w:name="_Toc524424310"/>
      <w:bookmarkStart w:id="265" w:name="_Toc525439601"/>
      <w:bookmarkStart w:id="266" w:name="_Toc526150887"/>
      <w:bookmarkStart w:id="267" w:name="_Toc528555548"/>
      <w:bookmarkStart w:id="268" w:name="_Toc528648749"/>
      <w:bookmarkStart w:id="269" w:name="_Toc529084087"/>
      <w:bookmarkStart w:id="270" w:name="_Toc530816005"/>
      <w:bookmarkStart w:id="271" w:name="_Toc530816338"/>
      <w:bookmarkStart w:id="272" w:name="_Toc530824480"/>
      <w:bookmarkStart w:id="273" w:name="_Toc166648483"/>
      <w:bookmarkStart w:id="274" w:name="_Toc166657743"/>
      <w:bookmarkStart w:id="275" w:name="_Toc170706466"/>
      <w:bookmarkStart w:id="276" w:name="_Toc170706535"/>
      <w:r w:rsidRPr="00621494">
        <w:t>Résiliation pour évènements extérieurs au marché</w:t>
      </w:r>
      <w:bookmarkEnd w:id="257"/>
    </w:p>
    <w:p w14:paraId="1CA43B31" w14:textId="6EB798B7" w:rsidR="00815453" w:rsidRPr="00745DAE" w:rsidRDefault="00815453" w:rsidP="00815453">
      <w:r w:rsidRPr="00745DAE">
        <w:t xml:space="preserve">En cas de décès, d’incapacité civile, de redressement judiciaire, de liquidation judiciaire ou d’incapacité physique, le pouvoir adjudicateur se réserve le droit de résilier le marché sans indemnités dues au </w:t>
      </w:r>
      <w:r>
        <w:t>Titulaire</w:t>
      </w:r>
      <w:r w:rsidRPr="00745DAE">
        <w:t xml:space="preserve">, conformément aux dispositions de l’article </w:t>
      </w:r>
      <w:r w:rsidR="00BA07EF">
        <w:t>28</w:t>
      </w:r>
      <w:r w:rsidRPr="00745DAE">
        <w:t xml:space="preserve"> du </w:t>
      </w:r>
      <w:r w:rsidR="002E168A">
        <w:t>CCAG/MOE</w:t>
      </w:r>
      <w:r w:rsidRPr="00745DAE">
        <w:t>.</w:t>
      </w:r>
    </w:p>
    <w:p w14:paraId="637F77CD" w14:textId="2EAF5812" w:rsidR="00815453" w:rsidRPr="00621494" w:rsidRDefault="00815453" w:rsidP="00A04B3A">
      <w:pPr>
        <w:pStyle w:val="Titre3"/>
      </w:pPr>
      <w:bookmarkStart w:id="277" w:name="_Toc202175846"/>
      <w:r w:rsidRPr="00621494">
        <w:t xml:space="preserve">Résiliation pour évènements liés </w:t>
      </w:r>
      <w:r w:rsidR="000545A0" w:rsidRPr="00621494">
        <w:t>aux marchés</w:t>
      </w:r>
      <w:bookmarkEnd w:id="277"/>
    </w:p>
    <w:p w14:paraId="2C23EBBC" w14:textId="77EA89D0" w:rsidR="00815453" w:rsidRDefault="00815453" w:rsidP="00815453">
      <w:r>
        <w:t xml:space="preserve">L’article </w:t>
      </w:r>
      <w:r w:rsidR="00BA07EF">
        <w:t>29</w:t>
      </w:r>
      <w:r>
        <w:t xml:space="preserve"> du </w:t>
      </w:r>
      <w:r w:rsidR="002E168A">
        <w:t>CCAG/MOE</w:t>
      </w:r>
      <w:r>
        <w:t xml:space="preserve"> s’applique au présent marché.</w:t>
      </w:r>
    </w:p>
    <w:p w14:paraId="7917533A" w14:textId="13E23B69" w:rsidR="00815453" w:rsidRDefault="006D757B" w:rsidP="00815453">
      <w:r>
        <w:t xml:space="preserve">Pour les articles </w:t>
      </w:r>
      <w:r w:rsidR="00BA07EF">
        <w:t>29</w:t>
      </w:r>
      <w:r>
        <w:t xml:space="preserve">. du </w:t>
      </w:r>
      <w:r w:rsidR="002E168A">
        <w:t>CCAG/MOE</w:t>
      </w:r>
      <w:r>
        <w:t>, le</w:t>
      </w:r>
      <w:r w:rsidR="00815453">
        <w:t xml:space="preserve"> Titulaire est alors indemnisé des frais et investissements éventuellement engagés pour le marché et strictement nécessaires à son exécution, dont il devra apporter la preuve.</w:t>
      </w:r>
    </w:p>
    <w:p w14:paraId="690DDA59" w14:textId="77777777" w:rsidR="0023688E" w:rsidRDefault="0023688E" w:rsidP="00815453"/>
    <w:p w14:paraId="59A6C54A" w14:textId="2810ECB6" w:rsidR="0023688E" w:rsidRDefault="0023688E" w:rsidP="0023688E">
      <w:pPr>
        <w:rPr>
          <w:szCs w:val="24"/>
        </w:rPr>
      </w:pPr>
      <w:r w:rsidRPr="0049460B">
        <w:t>Le maître d’ouvrage peut décider soit de sa propre initiative, soit à la demande du maître d’œuvre, de ne pas poursuivre l'exécution des prestations</w:t>
      </w:r>
      <w:r>
        <w:t xml:space="preserve"> au terme de chaque phase technique </w:t>
      </w:r>
      <w:r w:rsidRPr="003B1724">
        <w:rPr>
          <w:szCs w:val="24"/>
        </w:rPr>
        <w:t xml:space="preserve">correspondant aux éléments de mission tels que définis à </w:t>
      </w:r>
      <w:r>
        <w:rPr>
          <w:szCs w:val="24"/>
        </w:rPr>
        <w:t>l’article 6 du CCP.</w:t>
      </w:r>
    </w:p>
    <w:p w14:paraId="6DEB9700" w14:textId="77777777" w:rsidR="0023688E" w:rsidRPr="0049460B" w:rsidRDefault="0023688E" w:rsidP="0023688E">
      <w:r w:rsidRPr="0049460B">
        <w:t>, dès lors que les deux conditions suivantes sont remplies :</w:t>
      </w:r>
    </w:p>
    <w:p w14:paraId="020CC328" w14:textId="77777777" w:rsidR="0023688E" w:rsidRPr="0012734D" w:rsidRDefault="0023688E" w:rsidP="0023688E">
      <w:pPr>
        <w:pStyle w:val="Paragraphedeliste"/>
        <w:numPr>
          <w:ilvl w:val="0"/>
          <w:numId w:val="12"/>
        </w:numPr>
        <w:autoSpaceDE w:val="0"/>
        <w:autoSpaceDN w:val="0"/>
        <w:adjustRightInd w:val="0"/>
        <w:spacing w:before="120" w:after="120"/>
        <w:rPr>
          <w:rFonts w:ascii="CorporateSBQ" w:hAnsi="CorporateSBQ"/>
        </w:rPr>
      </w:pPr>
      <w:r w:rsidRPr="0012734D">
        <w:rPr>
          <w:rFonts w:ascii="CorporateSBQ" w:hAnsi="CorporateSBQ"/>
        </w:rPr>
        <w:t>Les documents particuliers du marché prévoient expressément cette possibilité ;</w:t>
      </w:r>
    </w:p>
    <w:p w14:paraId="3EA7753A" w14:textId="77777777" w:rsidR="0023688E" w:rsidRPr="0012734D" w:rsidRDefault="0023688E" w:rsidP="0023688E">
      <w:pPr>
        <w:pStyle w:val="Paragraphedeliste"/>
        <w:numPr>
          <w:ilvl w:val="0"/>
          <w:numId w:val="12"/>
        </w:numPr>
        <w:autoSpaceDE w:val="0"/>
        <w:autoSpaceDN w:val="0"/>
        <w:adjustRightInd w:val="0"/>
        <w:spacing w:before="120" w:after="120"/>
        <w:rPr>
          <w:rFonts w:ascii="CorporateSBQ" w:hAnsi="CorporateSBQ"/>
        </w:rPr>
      </w:pPr>
      <w:r w:rsidRPr="0012734D">
        <w:rPr>
          <w:rFonts w:ascii="CorporateSBQ" w:hAnsi="CorporateSBQ"/>
        </w:rPr>
        <w:t>Chacune des missions est clairement identifiée et assortie d'un montant.</w:t>
      </w:r>
    </w:p>
    <w:p w14:paraId="3949058B" w14:textId="77777777" w:rsidR="0023688E" w:rsidRPr="0049460B" w:rsidRDefault="0023688E" w:rsidP="0023688E">
      <w:r w:rsidRPr="0049460B">
        <w:t>La décision d'arrêter l'exécution des prestations ne donne lieu à aucune indemnité.</w:t>
      </w:r>
    </w:p>
    <w:p w14:paraId="41667D50" w14:textId="77777777" w:rsidR="0023688E" w:rsidRPr="0049460B" w:rsidRDefault="0023688E" w:rsidP="0023688E">
      <w:r w:rsidRPr="0049460B">
        <w:t>L'arrêt de l'exécution des prestations entraîne la résiliation du marché.</w:t>
      </w:r>
    </w:p>
    <w:p w14:paraId="0EE0C04D" w14:textId="77777777" w:rsidR="006D757B" w:rsidRDefault="006D757B" w:rsidP="00815453"/>
    <w:p w14:paraId="221C4DFA" w14:textId="77777777" w:rsidR="00815453" w:rsidRPr="00621494" w:rsidRDefault="00815453" w:rsidP="00A04B3A">
      <w:pPr>
        <w:pStyle w:val="Titre3"/>
      </w:pPr>
      <w:bookmarkStart w:id="278" w:name="_Toc202175847"/>
      <w:r w:rsidRPr="00621494">
        <w:t>Résiliation pour faute du Titulaire – exécution de la prestation à ses frais et risques</w:t>
      </w:r>
      <w:bookmarkEnd w:id="278"/>
    </w:p>
    <w:p w14:paraId="32E823F9" w14:textId="13165CEB" w:rsidR="00815453" w:rsidRDefault="00815453" w:rsidP="00815453">
      <w:r>
        <w:t>Les motifs de résiliation prévus à l’article 3</w:t>
      </w:r>
      <w:r w:rsidR="00BA07EF">
        <w:t>0</w:t>
      </w:r>
      <w:r>
        <w:t xml:space="preserve"> du </w:t>
      </w:r>
      <w:r w:rsidR="002E168A">
        <w:t>CCAG/MOE</w:t>
      </w:r>
      <w:r>
        <w:t xml:space="preserve"> sont applicables au présent marché.</w:t>
      </w:r>
    </w:p>
    <w:p w14:paraId="0EB8CB1F" w14:textId="77777777" w:rsidR="00815453" w:rsidRDefault="00815453" w:rsidP="00815453"/>
    <w:p w14:paraId="6255188F" w14:textId="3B137145" w:rsidR="00815453" w:rsidRDefault="00815453" w:rsidP="00815453">
      <w:r>
        <w:t>Dans le cas où le Titulaire ne se conformerait pas aux dispositions du marché, il sera mis en demeure d'y satisfaire. Conformément à l’article 3</w:t>
      </w:r>
      <w:r w:rsidR="00BA07EF">
        <w:t>0</w:t>
      </w:r>
      <w:r>
        <w:t xml:space="preserve"> du </w:t>
      </w:r>
      <w:r w:rsidR="002E168A">
        <w:t>CCAG/MOE</w:t>
      </w:r>
      <w:r>
        <w:t>, le pouvoir adjudicateur peut faire procéder par un tiers à l’exécution des prestations prévues par le marché, aux frais et risques du Titulaire, soit en cas d’inexécution par ce dernier d’une prestation qui, par sa nature, ne peut souffrir aucun retard, soit en cas de résiliation du marché prononcée aux torts du Titulaire.</w:t>
      </w:r>
    </w:p>
    <w:p w14:paraId="759C1DE8" w14:textId="77777777" w:rsidR="00815453" w:rsidRDefault="00815453" w:rsidP="00815453"/>
    <w:p w14:paraId="01344612" w14:textId="77777777" w:rsidR="00815453" w:rsidRDefault="00815453" w:rsidP="00815453">
      <w:r>
        <w:t>La résiliation du marché décidée peut être soit simple, soit aux frais et risques du Titulaire.</w:t>
      </w:r>
    </w:p>
    <w:p w14:paraId="4D70CC85" w14:textId="77777777" w:rsidR="00815453" w:rsidRDefault="00815453" w:rsidP="00815453">
      <w:pPr>
        <w:rPr>
          <w:b/>
        </w:rPr>
      </w:pPr>
    </w:p>
    <w:p w14:paraId="7B62FC0E" w14:textId="77777777" w:rsidR="00815453" w:rsidRDefault="00815453" w:rsidP="00815453">
      <w:r w:rsidRPr="00745DAE">
        <w:rPr>
          <w:b/>
        </w:rPr>
        <w:t>Résiliation simple</w:t>
      </w:r>
      <w:r>
        <w:rPr>
          <w:b/>
        </w:rPr>
        <w:t xml:space="preserve"> : </w:t>
      </w:r>
      <w:r>
        <w:t>En cas de résiliation simple, le Titulaire est dégagé de ses obligations contractuelles par courrier avec accusé de réception et ne pourra percevoir aucune indemnisation.</w:t>
      </w:r>
    </w:p>
    <w:p w14:paraId="1F6CA66A" w14:textId="77777777" w:rsidR="00815453" w:rsidRDefault="00815453" w:rsidP="00815453"/>
    <w:p w14:paraId="2638F7C4" w14:textId="17D272FF" w:rsidR="00815453" w:rsidRDefault="00815453" w:rsidP="00815453">
      <w:r w:rsidRPr="00745DAE">
        <w:rPr>
          <w:b/>
        </w:rPr>
        <w:t xml:space="preserve">Résiliation aux frais et risques du </w:t>
      </w:r>
      <w:r>
        <w:rPr>
          <w:b/>
        </w:rPr>
        <w:t>Titulaire</w:t>
      </w:r>
      <w:r>
        <w:t xml:space="preserve"> : Le pouvoir adjudicateur procédera à une mise en demeure préalable du Titulaire, assortie d’un délai d’exécution, et l’informant des sanctions envisagées. Si le Titulaire ne donne pas suite à la mise en demeure dans le délai imparti, la BnF pourra prononcer la résiliation aux frais et risques du Titulaire et faire procéder à la poursuite des prestations dans les conditions fixées à l’article </w:t>
      </w:r>
      <w:r w:rsidR="007844CB">
        <w:t xml:space="preserve">34 </w:t>
      </w:r>
      <w:r>
        <w:t xml:space="preserve">du </w:t>
      </w:r>
      <w:r w:rsidR="002E168A">
        <w:t>CCAG/MOE</w:t>
      </w:r>
      <w:r>
        <w:t>.</w:t>
      </w:r>
    </w:p>
    <w:p w14:paraId="7285EA13" w14:textId="77777777" w:rsidR="00815453" w:rsidRDefault="00815453" w:rsidP="00815453"/>
    <w:p w14:paraId="1671CCDF" w14:textId="712A4AE8" w:rsidR="00815453" w:rsidRPr="00745DAE" w:rsidRDefault="00815453" w:rsidP="00815453">
      <w:r>
        <w:lastRenderedPageBreak/>
        <w:t>La décision de résiliation sera motivée et accompagnée d’un décompte de liquidation, qui récapitule les débits et crédits du Titulaire du marché après inventaire contradictoire des prestations réalisées. Le décompte de liquidation sera notifié au Titulaire après règlement définitif du nouveau marché passé pour l’achèvement des prestations, dans les conditions fixées à l’article 3</w:t>
      </w:r>
      <w:r w:rsidR="00BA07EF">
        <w:t>0</w:t>
      </w:r>
      <w:r>
        <w:t xml:space="preserve"> du </w:t>
      </w:r>
      <w:r w:rsidR="002E168A">
        <w:t>CCAG/MOE</w:t>
      </w:r>
      <w:r>
        <w:t>.</w:t>
      </w:r>
    </w:p>
    <w:p w14:paraId="26CD4521" w14:textId="77777777" w:rsidR="00815453" w:rsidRPr="00621494" w:rsidRDefault="00815453" w:rsidP="00A04B3A">
      <w:pPr>
        <w:pStyle w:val="Titre3"/>
      </w:pPr>
      <w:bookmarkStart w:id="279" w:name="_Toc202175848"/>
      <w:r w:rsidRPr="00621494">
        <w:t>Résiliation sans faute du Titulaire pour motif d’intérêt général</w:t>
      </w:r>
      <w:bookmarkEnd w:id="279"/>
    </w:p>
    <w:p w14:paraId="2BE1CCB8" w14:textId="26E3FE30" w:rsidR="00815453" w:rsidRDefault="00815453" w:rsidP="00815453">
      <w:r>
        <w:t xml:space="preserve">Par dérogation aux articles </w:t>
      </w:r>
      <w:r w:rsidR="00BA07EF">
        <w:t xml:space="preserve">31 </w:t>
      </w:r>
      <w:r>
        <w:t xml:space="preserve">du </w:t>
      </w:r>
      <w:r w:rsidR="002E168A">
        <w:t>CCAG/MOE</w:t>
      </w:r>
      <w:r>
        <w:t>, le Titulaire a droit à une indemnité de résiliation de 5 % du montant des prestations restant à exécuter dans l’élément de mission concerné.</w:t>
      </w:r>
    </w:p>
    <w:p w14:paraId="10777E7F" w14:textId="77777777" w:rsidR="00815453" w:rsidRDefault="00815453" w:rsidP="00815453"/>
    <w:p w14:paraId="533C84D5" w14:textId="77777777" w:rsidR="00815453" w:rsidRDefault="00815453" w:rsidP="00815453">
      <w:r>
        <w:t>Lorsque le pouvoir adjudicateur décide de résilier le marché pour motif d’intérêt général, l’élément de mission en cours d’exécution sera réglé à proportion des études réalisées, après transaction réalisée entre la BnF et le maître d’œuvre.</w:t>
      </w:r>
    </w:p>
    <w:p w14:paraId="53C0D025" w14:textId="77777777" w:rsidR="00815453" w:rsidRPr="0021311D" w:rsidRDefault="00815453" w:rsidP="00711C69">
      <w:pPr>
        <w:pStyle w:val="Titre1"/>
        <w:numPr>
          <w:ilvl w:val="0"/>
          <w:numId w:val="3"/>
        </w:numPr>
        <w:ind w:left="431" w:hanging="431"/>
      </w:pPr>
      <w:bookmarkStart w:id="280" w:name="_Toc202175849"/>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t>DIFFERENDS ET LITIGES</w:t>
      </w:r>
      <w:bookmarkEnd w:id="280"/>
    </w:p>
    <w:p w14:paraId="26FE0372" w14:textId="77777777" w:rsidR="00815453" w:rsidRDefault="00815453" w:rsidP="00A04B3A">
      <w:pPr>
        <w:pStyle w:val="Titre2"/>
        <w:ind w:left="718"/>
      </w:pPr>
      <w:bookmarkStart w:id="281" w:name="_Toc202175850"/>
      <w:r>
        <w:t>Formalisme des réclamations</w:t>
      </w:r>
      <w:bookmarkEnd w:id="281"/>
    </w:p>
    <w:p w14:paraId="79D6E462" w14:textId="77777777" w:rsidR="00815453" w:rsidRDefault="00815453" w:rsidP="00815453">
      <w:pPr>
        <w:rPr>
          <w:color w:val="000000" w:themeColor="text1"/>
          <w:shd w:val="clear" w:color="auto" w:fill="FFFFFF"/>
        </w:rPr>
      </w:pPr>
      <w:r w:rsidRPr="00986970">
        <w:rPr>
          <w:color w:val="000000" w:themeColor="text1"/>
          <w:shd w:val="clear" w:color="auto" w:fill="FFFFFF"/>
        </w:rPr>
        <w:t xml:space="preserve">Tout différend entre le </w:t>
      </w:r>
      <w:r>
        <w:rPr>
          <w:color w:val="000000" w:themeColor="text1"/>
          <w:shd w:val="clear" w:color="auto" w:fill="FFFFFF"/>
        </w:rPr>
        <w:t>maître</w:t>
      </w:r>
      <w:r w:rsidRPr="00986970">
        <w:rPr>
          <w:color w:val="000000" w:themeColor="text1"/>
          <w:shd w:val="clear" w:color="auto" w:fill="FFFFFF"/>
        </w:rPr>
        <w:t xml:space="preserve"> d’œuvre et le </w:t>
      </w:r>
      <w:r>
        <w:rPr>
          <w:color w:val="000000" w:themeColor="text1"/>
          <w:shd w:val="clear" w:color="auto" w:fill="FFFFFF"/>
        </w:rPr>
        <w:t>maître</w:t>
      </w:r>
      <w:r w:rsidRPr="00986970">
        <w:rPr>
          <w:color w:val="000000" w:themeColor="text1"/>
          <w:shd w:val="clear" w:color="auto" w:fill="FFFFFF"/>
        </w:rPr>
        <w:t xml:space="preserve"> d’ouvrage </w:t>
      </w:r>
      <w:r>
        <w:rPr>
          <w:color w:val="000000" w:themeColor="text1"/>
          <w:shd w:val="clear" w:color="auto" w:fill="FFFFFF"/>
        </w:rPr>
        <w:t>fait l’objet</w:t>
      </w:r>
      <w:r w:rsidRPr="00986970">
        <w:rPr>
          <w:color w:val="000000" w:themeColor="text1"/>
          <w:shd w:val="clear" w:color="auto" w:fill="FFFFFF"/>
        </w:rPr>
        <w:t xml:space="preserve">, de la part du titulaire, d'une lettre de réclamation exposant les motifs de son désaccord et indiquant, le cas échéant, le montant des sommes réclamées. Cette lettre </w:t>
      </w:r>
      <w:r>
        <w:rPr>
          <w:color w:val="000000" w:themeColor="text1"/>
          <w:shd w:val="clear" w:color="auto" w:fill="FFFFFF"/>
        </w:rPr>
        <w:t xml:space="preserve">est </w:t>
      </w:r>
      <w:r w:rsidRPr="00986970">
        <w:rPr>
          <w:color w:val="000000" w:themeColor="text1"/>
          <w:shd w:val="clear" w:color="auto" w:fill="FFFFFF"/>
        </w:rPr>
        <w:t xml:space="preserve">communiquée au </w:t>
      </w:r>
      <w:r>
        <w:rPr>
          <w:color w:val="000000" w:themeColor="text1"/>
          <w:shd w:val="clear" w:color="auto" w:fill="FFFFFF"/>
        </w:rPr>
        <w:t>maître</w:t>
      </w:r>
      <w:r w:rsidRPr="00986970">
        <w:rPr>
          <w:color w:val="000000" w:themeColor="text1"/>
          <w:shd w:val="clear" w:color="auto" w:fill="FFFFFF"/>
        </w:rPr>
        <w:t xml:space="preserve"> d’ouvrage dans le délai de deux mois, courant à compter du jour où le différend est apparu, sous peine de forclusion.</w:t>
      </w:r>
    </w:p>
    <w:p w14:paraId="440477BE" w14:textId="77777777" w:rsidR="00815453" w:rsidRPr="00986970" w:rsidRDefault="00815453" w:rsidP="00815453">
      <w:pPr>
        <w:rPr>
          <w:color w:val="000000" w:themeColor="text1"/>
          <w:shd w:val="clear" w:color="auto" w:fill="FFFFFF"/>
        </w:rPr>
      </w:pPr>
    </w:p>
    <w:p w14:paraId="7A727C7A" w14:textId="16899E8F" w:rsidR="00815453" w:rsidRDefault="00815453" w:rsidP="00815453">
      <w:pPr>
        <w:rPr>
          <w:color w:val="000000" w:themeColor="text1"/>
          <w:shd w:val="clear" w:color="auto" w:fill="FFFFFF"/>
        </w:rPr>
      </w:pPr>
      <w:r w:rsidRPr="00986970">
        <w:rPr>
          <w:color w:val="000000" w:themeColor="text1"/>
          <w:shd w:val="clear" w:color="auto" w:fill="FFFFFF"/>
        </w:rPr>
        <w:t>Par dérogation à l’article 3</w:t>
      </w:r>
      <w:r w:rsidR="00BA07EF">
        <w:rPr>
          <w:color w:val="000000" w:themeColor="text1"/>
          <w:shd w:val="clear" w:color="auto" w:fill="FFFFFF"/>
        </w:rPr>
        <w:t xml:space="preserve">5 </w:t>
      </w:r>
      <w:r w:rsidRPr="00986970">
        <w:rPr>
          <w:color w:val="000000" w:themeColor="text1"/>
          <w:shd w:val="clear" w:color="auto" w:fill="FFFFFF"/>
        </w:rPr>
        <w:t xml:space="preserve">du </w:t>
      </w:r>
      <w:r w:rsidR="002E168A">
        <w:rPr>
          <w:color w:val="000000" w:themeColor="text1"/>
          <w:shd w:val="clear" w:color="auto" w:fill="FFFFFF"/>
        </w:rPr>
        <w:t>CCAG/MOE</w:t>
      </w:r>
      <w:r w:rsidRPr="00986970">
        <w:rPr>
          <w:color w:val="000000" w:themeColor="text1"/>
          <w:shd w:val="clear" w:color="auto" w:fill="FFFFFF"/>
        </w:rPr>
        <w:t xml:space="preserve">, si le </w:t>
      </w:r>
      <w:r w:rsidRPr="002F7EB4">
        <w:rPr>
          <w:color w:val="000000" w:themeColor="text1"/>
          <w:shd w:val="clear" w:color="auto" w:fill="FFFFFF"/>
        </w:rPr>
        <w:t>différen</w:t>
      </w:r>
      <w:r>
        <w:rPr>
          <w:color w:val="000000" w:themeColor="text1"/>
          <w:shd w:val="clear" w:color="auto" w:fill="FFFFFF"/>
        </w:rPr>
        <w:t xml:space="preserve">d </w:t>
      </w:r>
      <w:r w:rsidRPr="00986970">
        <w:rPr>
          <w:color w:val="000000" w:themeColor="text1"/>
          <w:shd w:val="clear" w:color="auto" w:fill="FFFFFF"/>
        </w:rPr>
        <w:t xml:space="preserve">intervient après la signature des marchés de travaux, le </w:t>
      </w:r>
      <w:r>
        <w:rPr>
          <w:color w:val="000000" w:themeColor="text1"/>
          <w:shd w:val="clear" w:color="auto" w:fill="FFFFFF"/>
        </w:rPr>
        <w:t>maître</w:t>
      </w:r>
      <w:r w:rsidRPr="00986970">
        <w:rPr>
          <w:color w:val="000000" w:themeColor="text1"/>
          <w:shd w:val="clear" w:color="auto" w:fill="FFFFFF"/>
        </w:rPr>
        <w:t xml:space="preserve"> d’ouvrage dispose d'un délai d’un mois, courant à compter de la réception de la lettre de réclamation, pour notifier sa décision. </w:t>
      </w:r>
    </w:p>
    <w:p w14:paraId="151E46F7" w14:textId="77777777" w:rsidR="00815453" w:rsidRPr="00986970" w:rsidRDefault="00815453" w:rsidP="00815453">
      <w:pPr>
        <w:rPr>
          <w:color w:val="000000" w:themeColor="text1"/>
          <w:shd w:val="clear" w:color="auto" w:fill="FFFFFF"/>
        </w:rPr>
      </w:pPr>
    </w:p>
    <w:p w14:paraId="459521E9" w14:textId="77777777" w:rsidR="00815453" w:rsidRPr="00142FA6" w:rsidRDefault="00815453" w:rsidP="00815453">
      <w:pPr>
        <w:rPr>
          <w:color w:val="000000" w:themeColor="text1"/>
        </w:rPr>
      </w:pPr>
      <w:r w:rsidRPr="00986970">
        <w:rPr>
          <w:color w:val="000000" w:themeColor="text1"/>
          <w:shd w:val="clear" w:color="auto" w:fill="FFFFFF"/>
        </w:rPr>
        <w:t xml:space="preserve">L'absence de décision dans ce délai vaut rejet de la réclamation. Le rejet exprès ou tacite de la réclamation ne s’oppose pas à ce que le </w:t>
      </w:r>
      <w:r>
        <w:rPr>
          <w:color w:val="000000" w:themeColor="text1"/>
          <w:shd w:val="clear" w:color="auto" w:fill="FFFFFF"/>
        </w:rPr>
        <w:t>maître</w:t>
      </w:r>
      <w:r w:rsidRPr="00986970">
        <w:rPr>
          <w:color w:val="000000" w:themeColor="text1"/>
          <w:shd w:val="clear" w:color="auto" w:fill="FFFFFF"/>
        </w:rPr>
        <w:t xml:space="preserve"> d’œuvre réitère sa demande lors de la production du projet de décompte final. </w:t>
      </w:r>
    </w:p>
    <w:p w14:paraId="0542B99F" w14:textId="77777777" w:rsidR="00815453" w:rsidRPr="00142FA6" w:rsidRDefault="00815453" w:rsidP="00A04B3A">
      <w:pPr>
        <w:pStyle w:val="Titre2"/>
        <w:ind w:left="718"/>
      </w:pPr>
      <w:bookmarkStart w:id="282" w:name="_Toc202175851"/>
      <w:r>
        <w:t>Règlement amiable des différends</w:t>
      </w:r>
      <w:bookmarkEnd w:id="282"/>
      <w:r>
        <w:t xml:space="preserve"> </w:t>
      </w:r>
    </w:p>
    <w:p w14:paraId="6BD7B14C" w14:textId="77777777" w:rsidR="00815453" w:rsidRDefault="00815453" w:rsidP="00815453">
      <w:pPr>
        <w:tabs>
          <w:tab w:val="left" w:pos="720"/>
          <w:tab w:val="left" w:pos="1080"/>
        </w:tabs>
        <w:rPr>
          <w:szCs w:val="24"/>
        </w:rPr>
      </w:pPr>
      <w:r w:rsidRPr="00D816B0">
        <w:rPr>
          <w:rFonts w:cs="Arial"/>
          <w:szCs w:val="19"/>
        </w:rPr>
        <w:t xml:space="preserve">Conformément </w:t>
      </w:r>
      <w:r>
        <w:rPr>
          <w:rFonts w:cs="Arial"/>
          <w:szCs w:val="19"/>
        </w:rPr>
        <w:t xml:space="preserve">aux </w:t>
      </w:r>
      <w:r w:rsidRPr="00B75D80">
        <w:rPr>
          <w:rFonts w:cs="Arial"/>
          <w:color w:val="000000" w:themeColor="text1"/>
          <w:szCs w:val="19"/>
        </w:rPr>
        <w:t xml:space="preserve">articles R. 2197-4 et R. 2197-23 du </w:t>
      </w:r>
      <w:r>
        <w:rPr>
          <w:rFonts w:cs="Arial"/>
          <w:color w:val="000000" w:themeColor="text1"/>
          <w:szCs w:val="19"/>
        </w:rPr>
        <w:t>c</w:t>
      </w:r>
      <w:r w:rsidRPr="00B75D80">
        <w:rPr>
          <w:rFonts w:cs="Arial"/>
          <w:color w:val="000000" w:themeColor="text1"/>
          <w:szCs w:val="19"/>
        </w:rPr>
        <w:t>ode de la commande publique</w:t>
      </w:r>
      <w:r w:rsidRPr="00D816B0">
        <w:rPr>
          <w:rFonts w:cs="Arial"/>
          <w:color w:val="000000"/>
          <w:szCs w:val="19"/>
        </w:rPr>
        <w:t xml:space="preserve">, </w:t>
      </w:r>
      <w:r w:rsidRPr="00D816B0">
        <w:rPr>
          <w:rFonts w:cs="Arial"/>
          <w:szCs w:val="19"/>
        </w:rPr>
        <w:t>en cas de différend portant sur le respect des clauses du marché, les parties conviennent de saisir avant toute procédure judiciaire </w:t>
      </w:r>
      <w:r>
        <w:rPr>
          <w:szCs w:val="24"/>
        </w:rPr>
        <w:t xml:space="preserve">le </w:t>
      </w:r>
      <w:r w:rsidRPr="005C35C3">
        <w:rPr>
          <w:szCs w:val="24"/>
        </w:rPr>
        <w:t>Comité Consultatif National de Règlement amiable.</w:t>
      </w:r>
    </w:p>
    <w:p w14:paraId="4CB994B7" w14:textId="77777777" w:rsidR="00815453" w:rsidRDefault="00815453" w:rsidP="00815453">
      <w:pPr>
        <w:tabs>
          <w:tab w:val="left" w:pos="720"/>
          <w:tab w:val="left" w:pos="1080"/>
        </w:tabs>
        <w:rPr>
          <w:szCs w:val="24"/>
        </w:rPr>
      </w:pPr>
    </w:p>
    <w:p w14:paraId="068AFDBC" w14:textId="77777777" w:rsidR="00815453" w:rsidRDefault="00815453" w:rsidP="00815453">
      <w:pPr>
        <w:tabs>
          <w:tab w:val="left" w:pos="720"/>
          <w:tab w:val="left" w:pos="1080"/>
        </w:tabs>
        <w:spacing w:after="120"/>
        <w:rPr>
          <w:rFonts w:cs="Arial"/>
          <w:szCs w:val="19"/>
        </w:rPr>
      </w:pPr>
      <w:r w:rsidRPr="00D816B0">
        <w:rPr>
          <w:rFonts w:cs="Arial"/>
          <w:szCs w:val="19"/>
        </w:rPr>
        <w:t>Cette saisine intervient sur l'initiative de la partie la plus diligente.</w:t>
      </w:r>
    </w:p>
    <w:p w14:paraId="1D34D331" w14:textId="77777777" w:rsidR="00815453" w:rsidRDefault="00815453" w:rsidP="00A04B3A">
      <w:pPr>
        <w:pStyle w:val="Titre2"/>
        <w:ind w:left="718"/>
      </w:pPr>
      <w:bookmarkStart w:id="283" w:name="_Toc202175852"/>
      <w:r>
        <w:t>Tribunal compétent en cas de litige</w:t>
      </w:r>
      <w:bookmarkEnd w:id="283"/>
    </w:p>
    <w:p w14:paraId="0E96B3A1" w14:textId="77777777" w:rsidR="00815453" w:rsidRPr="0052655D" w:rsidRDefault="00815453" w:rsidP="00815453">
      <w:r>
        <w:t>Pour tout différend qui s'élèverait entre les parties, la juridiction à saisir est le Tribunal administratif de Paris.</w:t>
      </w:r>
    </w:p>
    <w:p w14:paraId="4675DD23" w14:textId="77777777" w:rsidR="00815453" w:rsidRPr="0021311D" w:rsidRDefault="00815453" w:rsidP="00711C69">
      <w:pPr>
        <w:pStyle w:val="Titre1"/>
        <w:numPr>
          <w:ilvl w:val="0"/>
          <w:numId w:val="3"/>
        </w:numPr>
        <w:ind w:left="431" w:hanging="431"/>
      </w:pPr>
      <w:bookmarkStart w:id="284" w:name="_Toc202175853"/>
      <w:r w:rsidRPr="0021311D">
        <w:t>DEROGATION AUX DOCUMENTS GENERAUX</w:t>
      </w:r>
      <w:bookmarkEnd w:id="284"/>
      <w:r w:rsidRPr="0021311D">
        <w:t xml:space="preserve"> </w:t>
      </w:r>
    </w:p>
    <w:p w14:paraId="32B163A7" w14:textId="397B7A81" w:rsidR="00815453" w:rsidRDefault="00815453" w:rsidP="00815453">
      <w:r w:rsidRPr="004D23A7">
        <w:t xml:space="preserve">Les dérogations aux articles </w:t>
      </w:r>
      <w:r>
        <w:t xml:space="preserve">du </w:t>
      </w:r>
      <w:r w:rsidR="002E168A">
        <w:t>CCAG/MOE</w:t>
      </w:r>
      <w:r>
        <w:t xml:space="preserve"> </w:t>
      </w:r>
      <w:r w:rsidRPr="004D23A7">
        <w:t xml:space="preserve">par le présent </w:t>
      </w:r>
      <w:r>
        <w:t>CCP</w:t>
      </w:r>
      <w:r w:rsidRPr="004D23A7">
        <w:t xml:space="preserve"> sont les suivantes :</w:t>
      </w:r>
    </w:p>
    <w:p w14:paraId="5A48D2A3" w14:textId="77777777" w:rsidR="00815453" w:rsidRDefault="00815453" w:rsidP="008154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A64DDF" w:rsidRPr="008305D1" w14:paraId="2B665278" w14:textId="77777777" w:rsidTr="00695B5A">
        <w:tc>
          <w:tcPr>
            <w:tcW w:w="4606" w:type="dxa"/>
            <w:shd w:val="clear" w:color="auto" w:fill="EEECE1" w:themeFill="background2"/>
          </w:tcPr>
          <w:p w14:paraId="0D7E84D9" w14:textId="77777777" w:rsidR="00A64DDF" w:rsidRPr="006D757B" w:rsidRDefault="00A64DDF" w:rsidP="00695B5A">
            <w:pPr>
              <w:jc w:val="center"/>
              <w:rPr>
                <w:b/>
              </w:rPr>
            </w:pPr>
            <w:bookmarkStart w:id="285" w:name="_Hlk201578634"/>
            <w:r w:rsidRPr="006D757B">
              <w:rPr>
                <w:b/>
              </w:rPr>
              <w:t>Article CCP</w:t>
            </w:r>
          </w:p>
        </w:tc>
        <w:tc>
          <w:tcPr>
            <w:tcW w:w="4606" w:type="dxa"/>
            <w:shd w:val="clear" w:color="auto" w:fill="EEECE1" w:themeFill="background2"/>
          </w:tcPr>
          <w:p w14:paraId="49BB2424" w14:textId="77777777" w:rsidR="00A64DDF" w:rsidRPr="008305D1" w:rsidRDefault="00A64DDF" w:rsidP="00695B5A">
            <w:pPr>
              <w:jc w:val="center"/>
              <w:rPr>
                <w:b/>
              </w:rPr>
            </w:pPr>
            <w:r w:rsidRPr="006D757B">
              <w:rPr>
                <w:b/>
              </w:rPr>
              <w:t xml:space="preserve">Article </w:t>
            </w:r>
            <w:r>
              <w:rPr>
                <w:b/>
              </w:rPr>
              <w:t>CCAG/MOE</w:t>
            </w:r>
          </w:p>
        </w:tc>
      </w:tr>
      <w:tr w:rsidR="00A64DDF" w14:paraId="67DB90F9" w14:textId="77777777" w:rsidTr="00695B5A">
        <w:tc>
          <w:tcPr>
            <w:tcW w:w="4606" w:type="dxa"/>
          </w:tcPr>
          <w:p w14:paraId="0F7693D2" w14:textId="77777777" w:rsidR="00A64DDF" w:rsidRDefault="00A64DDF" w:rsidP="00695B5A">
            <w:pPr>
              <w:jc w:val="center"/>
            </w:pPr>
            <w:r>
              <w:t>2.3</w:t>
            </w:r>
          </w:p>
        </w:tc>
        <w:tc>
          <w:tcPr>
            <w:tcW w:w="4606" w:type="dxa"/>
          </w:tcPr>
          <w:p w14:paraId="5311AB0A" w14:textId="77777777" w:rsidR="00A64DDF" w:rsidRDefault="00A64DDF" w:rsidP="00695B5A">
            <w:pPr>
              <w:jc w:val="center"/>
            </w:pPr>
            <w:r>
              <w:t>15.3</w:t>
            </w:r>
          </w:p>
        </w:tc>
      </w:tr>
      <w:tr w:rsidR="00A64DDF" w14:paraId="01CA9046" w14:textId="77777777" w:rsidTr="00695B5A">
        <w:tc>
          <w:tcPr>
            <w:tcW w:w="4606" w:type="dxa"/>
          </w:tcPr>
          <w:p w14:paraId="6D558156" w14:textId="77777777" w:rsidR="00A64DDF" w:rsidRDefault="00A64DDF" w:rsidP="00695B5A">
            <w:pPr>
              <w:jc w:val="center"/>
            </w:pPr>
            <w:r>
              <w:t>3</w:t>
            </w:r>
          </w:p>
        </w:tc>
        <w:tc>
          <w:tcPr>
            <w:tcW w:w="4606" w:type="dxa"/>
          </w:tcPr>
          <w:p w14:paraId="044FBB21" w14:textId="77777777" w:rsidR="00A64DDF" w:rsidRDefault="00A64DDF" w:rsidP="00695B5A">
            <w:pPr>
              <w:jc w:val="center"/>
            </w:pPr>
            <w:r>
              <w:rPr>
                <w:rFonts w:eastAsiaTheme="minorHAnsi"/>
                <w:lang w:eastAsia="en-US"/>
              </w:rPr>
              <w:t>4.1</w:t>
            </w:r>
          </w:p>
        </w:tc>
      </w:tr>
      <w:tr w:rsidR="00A64DDF" w14:paraId="5C82A592" w14:textId="77777777" w:rsidTr="00695B5A">
        <w:tc>
          <w:tcPr>
            <w:tcW w:w="4606" w:type="dxa"/>
          </w:tcPr>
          <w:p w14:paraId="530D7225" w14:textId="77777777" w:rsidR="00A64DDF" w:rsidRDefault="00A64DDF" w:rsidP="00695B5A">
            <w:pPr>
              <w:jc w:val="center"/>
            </w:pPr>
            <w:r>
              <w:t>4.3</w:t>
            </w:r>
          </w:p>
        </w:tc>
        <w:tc>
          <w:tcPr>
            <w:tcW w:w="4606" w:type="dxa"/>
          </w:tcPr>
          <w:p w14:paraId="45E0CF6F" w14:textId="77777777" w:rsidR="00A64DDF" w:rsidRDefault="00A64DDF" w:rsidP="00695B5A">
            <w:pPr>
              <w:jc w:val="center"/>
              <w:rPr>
                <w:rFonts w:eastAsiaTheme="minorHAnsi"/>
                <w:lang w:eastAsia="en-US"/>
              </w:rPr>
            </w:pPr>
            <w:r>
              <w:rPr>
                <w:rFonts w:eastAsiaTheme="minorHAnsi"/>
                <w:lang w:eastAsia="en-US"/>
              </w:rPr>
              <w:t>3</w:t>
            </w:r>
          </w:p>
        </w:tc>
      </w:tr>
      <w:tr w:rsidR="003E5729" w14:paraId="468B3A8B" w14:textId="77777777" w:rsidTr="00695B5A">
        <w:tc>
          <w:tcPr>
            <w:tcW w:w="4606" w:type="dxa"/>
          </w:tcPr>
          <w:p w14:paraId="4D95DE64" w14:textId="41A4CACC" w:rsidR="003E5729" w:rsidRDefault="003E5729" w:rsidP="00695B5A">
            <w:pPr>
              <w:jc w:val="center"/>
            </w:pPr>
            <w:r>
              <w:t>8.5.2.2</w:t>
            </w:r>
          </w:p>
        </w:tc>
        <w:tc>
          <w:tcPr>
            <w:tcW w:w="4606" w:type="dxa"/>
          </w:tcPr>
          <w:p w14:paraId="098175A7" w14:textId="598192B3" w:rsidR="003E5729" w:rsidRDefault="003E5729" w:rsidP="00695B5A">
            <w:pPr>
              <w:jc w:val="center"/>
              <w:rPr>
                <w:rFonts w:eastAsiaTheme="minorHAnsi"/>
                <w:lang w:eastAsia="en-US"/>
              </w:rPr>
            </w:pPr>
            <w:r>
              <w:rPr>
                <w:rFonts w:eastAsiaTheme="minorHAnsi"/>
                <w:lang w:eastAsia="en-US"/>
              </w:rPr>
              <w:t>3.4</w:t>
            </w:r>
          </w:p>
        </w:tc>
      </w:tr>
      <w:tr w:rsidR="00A64DDF" w14:paraId="6F095D77" w14:textId="77777777" w:rsidTr="00695B5A">
        <w:tc>
          <w:tcPr>
            <w:tcW w:w="4606" w:type="dxa"/>
          </w:tcPr>
          <w:p w14:paraId="1B16C07C" w14:textId="77777777" w:rsidR="00A64DDF" w:rsidRDefault="00A64DDF" w:rsidP="00695B5A">
            <w:pPr>
              <w:jc w:val="center"/>
            </w:pPr>
            <w:r>
              <w:t>9</w:t>
            </w:r>
          </w:p>
        </w:tc>
        <w:tc>
          <w:tcPr>
            <w:tcW w:w="4606" w:type="dxa"/>
          </w:tcPr>
          <w:p w14:paraId="52E324D8" w14:textId="77777777" w:rsidR="00A64DDF" w:rsidRDefault="00A64DDF" w:rsidP="00695B5A">
            <w:pPr>
              <w:jc w:val="center"/>
              <w:rPr>
                <w:rFonts w:eastAsiaTheme="minorHAnsi"/>
                <w:lang w:eastAsia="en-US"/>
              </w:rPr>
            </w:pPr>
            <w:r>
              <w:rPr>
                <w:rFonts w:eastAsiaTheme="minorHAnsi"/>
                <w:lang w:eastAsia="en-US"/>
              </w:rPr>
              <w:t>16</w:t>
            </w:r>
          </w:p>
        </w:tc>
      </w:tr>
      <w:tr w:rsidR="00A64DDF" w14:paraId="515D0F72" w14:textId="77777777" w:rsidTr="00695B5A">
        <w:tc>
          <w:tcPr>
            <w:tcW w:w="4606" w:type="dxa"/>
          </w:tcPr>
          <w:p w14:paraId="555386C1" w14:textId="77777777" w:rsidR="00A64DDF" w:rsidRDefault="00A64DDF" w:rsidP="00695B5A">
            <w:pPr>
              <w:jc w:val="center"/>
            </w:pPr>
            <w:r>
              <w:t>10.2.2</w:t>
            </w:r>
          </w:p>
        </w:tc>
        <w:tc>
          <w:tcPr>
            <w:tcW w:w="4606" w:type="dxa"/>
          </w:tcPr>
          <w:p w14:paraId="006582F1" w14:textId="77777777" w:rsidR="00A64DDF" w:rsidRDefault="00A64DDF" w:rsidP="00695B5A">
            <w:pPr>
              <w:jc w:val="center"/>
            </w:pPr>
            <w:r>
              <w:t>3.5</w:t>
            </w:r>
          </w:p>
        </w:tc>
      </w:tr>
      <w:tr w:rsidR="00A64DDF" w14:paraId="4D1F4DDE" w14:textId="77777777" w:rsidTr="00695B5A">
        <w:tc>
          <w:tcPr>
            <w:tcW w:w="4606" w:type="dxa"/>
          </w:tcPr>
          <w:p w14:paraId="7A267595" w14:textId="77777777" w:rsidR="00A64DDF" w:rsidRDefault="00A64DDF" w:rsidP="00695B5A">
            <w:pPr>
              <w:jc w:val="center"/>
            </w:pPr>
            <w:r>
              <w:t>11.4.2.4</w:t>
            </w:r>
          </w:p>
        </w:tc>
        <w:tc>
          <w:tcPr>
            <w:tcW w:w="4606" w:type="dxa"/>
          </w:tcPr>
          <w:p w14:paraId="3079D64E" w14:textId="77777777" w:rsidR="00A64DDF" w:rsidRDefault="00A64DDF" w:rsidP="00695B5A">
            <w:pPr>
              <w:jc w:val="center"/>
            </w:pPr>
            <w:r>
              <w:t>32</w:t>
            </w:r>
          </w:p>
        </w:tc>
      </w:tr>
      <w:tr w:rsidR="00A64DDF" w14:paraId="5BEB9BE3" w14:textId="77777777" w:rsidTr="00695B5A">
        <w:tc>
          <w:tcPr>
            <w:tcW w:w="4606" w:type="dxa"/>
          </w:tcPr>
          <w:p w14:paraId="44FB2E31" w14:textId="77777777" w:rsidR="00A64DDF" w:rsidRDefault="00A64DDF" w:rsidP="00695B5A">
            <w:pPr>
              <w:jc w:val="center"/>
            </w:pPr>
            <w:r>
              <w:t>12.1</w:t>
            </w:r>
          </w:p>
        </w:tc>
        <w:tc>
          <w:tcPr>
            <w:tcW w:w="4606" w:type="dxa"/>
          </w:tcPr>
          <w:p w14:paraId="7327E0E5" w14:textId="77777777" w:rsidR="00A64DDF" w:rsidRDefault="00A64DDF" w:rsidP="00695B5A">
            <w:pPr>
              <w:jc w:val="center"/>
            </w:pPr>
            <w:r>
              <w:t>20</w:t>
            </w:r>
          </w:p>
        </w:tc>
      </w:tr>
      <w:tr w:rsidR="00A64DDF" w14:paraId="040FB088" w14:textId="77777777" w:rsidTr="00695B5A">
        <w:tc>
          <w:tcPr>
            <w:tcW w:w="4606" w:type="dxa"/>
          </w:tcPr>
          <w:p w14:paraId="78C8467A" w14:textId="77777777" w:rsidR="00A64DDF" w:rsidRDefault="00A64DDF" w:rsidP="00695B5A">
            <w:pPr>
              <w:jc w:val="center"/>
            </w:pPr>
            <w:r>
              <w:t>12.2.</w:t>
            </w:r>
          </w:p>
        </w:tc>
        <w:tc>
          <w:tcPr>
            <w:tcW w:w="4606" w:type="dxa"/>
          </w:tcPr>
          <w:p w14:paraId="3644AF8E" w14:textId="77777777" w:rsidR="00A64DDF" w:rsidRDefault="00A64DDF" w:rsidP="00695B5A">
            <w:pPr>
              <w:tabs>
                <w:tab w:val="center" w:pos="2195"/>
                <w:tab w:val="right" w:pos="4390"/>
              </w:tabs>
              <w:jc w:val="center"/>
            </w:pPr>
            <w:r>
              <w:t>27.</w:t>
            </w:r>
          </w:p>
        </w:tc>
      </w:tr>
      <w:tr w:rsidR="00A64DDF" w14:paraId="55C79F2F" w14:textId="77777777" w:rsidTr="00695B5A">
        <w:tc>
          <w:tcPr>
            <w:tcW w:w="4606" w:type="dxa"/>
          </w:tcPr>
          <w:p w14:paraId="68F411FE" w14:textId="77777777" w:rsidR="00A64DDF" w:rsidRDefault="00A64DDF" w:rsidP="00695B5A">
            <w:pPr>
              <w:jc w:val="center"/>
            </w:pPr>
            <w:r>
              <w:t>12.2.2</w:t>
            </w:r>
          </w:p>
        </w:tc>
        <w:tc>
          <w:tcPr>
            <w:tcW w:w="4606" w:type="dxa"/>
          </w:tcPr>
          <w:p w14:paraId="76632D23" w14:textId="77777777" w:rsidR="00A64DDF" w:rsidRDefault="00A64DDF" w:rsidP="00695B5A">
            <w:pPr>
              <w:tabs>
                <w:tab w:val="center" w:pos="2195"/>
                <w:tab w:val="right" w:pos="4390"/>
              </w:tabs>
              <w:jc w:val="center"/>
            </w:pPr>
            <w:r>
              <w:t>21.2</w:t>
            </w:r>
          </w:p>
        </w:tc>
      </w:tr>
      <w:tr w:rsidR="00A64DDF" w14:paraId="48968830" w14:textId="77777777" w:rsidTr="00695B5A">
        <w:tc>
          <w:tcPr>
            <w:tcW w:w="4606" w:type="dxa"/>
          </w:tcPr>
          <w:p w14:paraId="12523C31" w14:textId="77777777" w:rsidR="00A64DDF" w:rsidRDefault="00A64DDF" w:rsidP="00695B5A">
            <w:pPr>
              <w:jc w:val="center"/>
            </w:pPr>
            <w:r>
              <w:t>17.2.2</w:t>
            </w:r>
          </w:p>
        </w:tc>
        <w:tc>
          <w:tcPr>
            <w:tcW w:w="4606" w:type="dxa"/>
          </w:tcPr>
          <w:p w14:paraId="77DBDC12" w14:textId="77777777" w:rsidR="00A64DDF" w:rsidRDefault="00A64DDF" w:rsidP="00695B5A">
            <w:pPr>
              <w:tabs>
                <w:tab w:val="center" w:pos="2195"/>
                <w:tab w:val="right" w:pos="4390"/>
              </w:tabs>
              <w:jc w:val="center"/>
            </w:pPr>
            <w:r>
              <w:t>29</w:t>
            </w:r>
          </w:p>
        </w:tc>
      </w:tr>
      <w:tr w:rsidR="00A64DDF" w14:paraId="278F4C10" w14:textId="77777777" w:rsidTr="00695B5A">
        <w:tc>
          <w:tcPr>
            <w:tcW w:w="4606" w:type="dxa"/>
          </w:tcPr>
          <w:p w14:paraId="51F377C5" w14:textId="77777777" w:rsidR="00A64DDF" w:rsidRDefault="00A64DDF" w:rsidP="00695B5A">
            <w:pPr>
              <w:jc w:val="center"/>
            </w:pPr>
            <w:r>
              <w:t>17.2.3</w:t>
            </w:r>
          </w:p>
        </w:tc>
        <w:tc>
          <w:tcPr>
            <w:tcW w:w="4606" w:type="dxa"/>
          </w:tcPr>
          <w:p w14:paraId="0446B4B6" w14:textId="77777777" w:rsidR="00A64DDF" w:rsidRDefault="00A64DDF" w:rsidP="00695B5A">
            <w:pPr>
              <w:tabs>
                <w:tab w:val="center" w:pos="2195"/>
                <w:tab w:val="right" w:pos="4390"/>
              </w:tabs>
              <w:jc w:val="center"/>
            </w:pPr>
            <w:r>
              <w:t>30</w:t>
            </w:r>
          </w:p>
        </w:tc>
      </w:tr>
      <w:tr w:rsidR="00A64DDF" w14:paraId="5D9F801F" w14:textId="77777777" w:rsidTr="00695B5A">
        <w:tc>
          <w:tcPr>
            <w:tcW w:w="4606" w:type="dxa"/>
          </w:tcPr>
          <w:p w14:paraId="3F65C027" w14:textId="77777777" w:rsidR="00A64DDF" w:rsidRDefault="00A64DDF" w:rsidP="00695B5A">
            <w:pPr>
              <w:jc w:val="center"/>
            </w:pPr>
            <w:r>
              <w:t>17.2.4</w:t>
            </w:r>
          </w:p>
        </w:tc>
        <w:tc>
          <w:tcPr>
            <w:tcW w:w="4606" w:type="dxa"/>
          </w:tcPr>
          <w:p w14:paraId="3D8976CE" w14:textId="77777777" w:rsidR="00A64DDF" w:rsidRDefault="00A64DDF" w:rsidP="00695B5A">
            <w:pPr>
              <w:tabs>
                <w:tab w:val="center" w:pos="2195"/>
                <w:tab w:val="right" w:pos="4390"/>
              </w:tabs>
              <w:jc w:val="center"/>
            </w:pPr>
            <w:r>
              <w:t>31</w:t>
            </w:r>
          </w:p>
        </w:tc>
      </w:tr>
      <w:tr w:rsidR="00A64DDF" w14:paraId="43DF07F2" w14:textId="77777777" w:rsidTr="00695B5A">
        <w:tc>
          <w:tcPr>
            <w:tcW w:w="4606" w:type="dxa"/>
          </w:tcPr>
          <w:p w14:paraId="4B030372" w14:textId="7F926CE9" w:rsidR="00A64DDF" w:rsidRDefault="00A64DDF" w:rsidP="00695B5A">
            <w:pPr>
              <w:jc w:val="center"/>
            </w:pPr>
            <w:r>
              <w:t>1</w:t>
            </w:r>
            <w:r w:rsidR="00E11263">
              <w:t>9</w:t>
            </w:r>
            <w:r>
              <w:t>.1</w:t>
            </w:r>
          </w:p>
        </w:tc>
        <w:tc>
          <w:tcPr>
            <w:tcW w:w="4606" w:type="dxa"/>
          </w:tcPr>
          <w:p w14:paraId="4DA8129E" w14:textId="77777777" w:rsidR="00A64DDF" w:rsidRDefault="00A64DDF" w:rsidP="00695B5A">
            <w:pPr>
              <w:tabs>
                <w:tab w:val="center" w:pos="2195"/>
                <w:tab w:val="right" w:pos="4390"/>
              </w:tabs>
              <w:jc w:val="center"/>
            </w:pPr>
            <w:r>
              <w:t>35</w:t>
            </w:r>
          </w:p>
        </w:tc>
      </w:tr>
    </w:tbl>
    <w:p w14:paraId="305DF638" w14:textId="77777777" w:rsidR="00815453" w:rsidRDefault="00815453" w:rsidP="00815453"/>
    <w:bookmarkEnd w:id="285"/>
    <w:p w14:paraId="79F38641" w14:textId="7E60D822" w:rsidR="001523FE" w:rsidRDefault="001523FE"/>
    <w:sectPr w:rsidR="001523FE" w:rsidSect="00815453">
      <w:footerReference w:type="default" r:id="rId11"/>
      <w:pgSz w:w="11906" w:h="16838" w:code="9"/>
      <w:pgMar w:top="454" w:right="567" w:bottom="567" w:left="1361" w:header="397"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4BB6D" w14:textId="77777777" w:rsidR="008D08DB" w:rsidRDefault="008D08DB">
      <w:r>
        <w:separator/>
      </w:r>
    </w:p>
  </w:endnote>
  <w:endnote w:type="continuationSeparator" w:id="0">
    <w:p w14:paraId="2EF24D8D" w14:textId="77777777" w:rsidR="008D08DB" w:rsidRDefault="008D0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lantin">
    <w:panose1 w:val="02040503060201020203"/>
    <w:charset w:val="00"/>
    <w:family w:val="roman"/>
    <w:pitch w:val="variable"/>
    <w:sig w:usb0="00000003" w:usb1="00000000" w:usb2="00000000" w:usb3="00000000" w:csb0="00000001" w:csb1="00000000"/>
  </w:font>
  <w:font w:name="CorporateSBQ">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IDFont+F2">
    <w:altName w:val="Calibri"/>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Plantin MT Light">
    <w:panose1 w:val="02030603060206020803"/>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lantin MT Semi Bold">
    <w:panose1 w:val="020306030602060208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4676950"/>
      <w:docPartObj>
        <w:docPartGallery w:val="Page Numbers (Bottom of Page)"/>
        <w:docPartUnique/>
      </w:docPartObj>
    </w:sdtPr>
    <w:sdtEndPr/>
    <w:sdtContent>
      <w:p w14:paraId="29450CFF" w14:textId="77777777" w:rsidR="00A84426" w:rsidRDefault="00A84426">
        <w:pPr>
          <w:pStyle w:val="Pieddepage"/>
          <w:jc w:val="right"/>
        </w:pPr>
        <w:r>
          <w:fldChar w:fldCharType="begin"/>
        </w:r>
        <w:r>
          <w:instrText>PAGE   \* MERGEFORMAT</w:instrText>
        </w:r>
        <w:r>
          <w:fldChar w:fldCharType="separate"/>
        </w:r>
        <w:r>
          <w:rPr>
            <w:noProof/>
          </w:rPr>
          <w:t>21</w:t>
        </w:r>
        <w:r>
          <w:fldChar w:fldCharType="end"/>
        </w:r>
      </w:p>
    </w:sdtContent>
  </w:sdt>
  <w:p w14:paraId="591062A9" w14:textId="77777777" w:rsidR="00A84426" w:rsidRDefault="00A8442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F4FBC" w14:textId="77777777" w:rsidR="008D08DB" w:rsidRDefault="008D08DB">
      <w:r>
        <w:separator/>
      </w:r>
    </w:p>
  </w:footnote>
  <w:footnote w:type="continuationSeparator" w:id="0">
    <w:p w14:paraId="12DAB8AA" w14:textId="77777777" w:rsidR="008D08DB" w:rsidRDefault="008D0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909"/>
      </v:shape>
    </w:pict>
  </w:numPicBullet>
  <w:abstractNum w:abstractNumId="0" w15:restartNumberingAfterBreak="0">
    <w:nsid w:val="000E5301"/>
    <w:multiLevelType w:val="hybridMultilevel"/>
    <w:tmpl w:val="114ABB04"/>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3E73A5"/>
    <w:multiLevelType w:val="hybridMultilevel"/>
    <w:tmpl w:val="8772B8EC"/>
    <w:lvl w:ilvl="0" w:tplc="F6E6903A">
      <w:start w:val="2"/>
      <w:numFmt w:val="bullet"/>
      <w:lvlText w:val="-"/>
      <w:lvlJc w:val="left"/>
      <w:pPr>
        <w:ind w:left="720" w:hanging="360"/>
      </w:pPr>
      <w:rPr>
        <w:rFonts w:ascii="Arial" w:eastAsia="Arial" w:hAnsi="Arial" w:cs="Arial"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B9076D"/>
    <w:multiLevelType w:val="hybridMultilevel"/>
    <w:tmpl w:val="2794DAF4"/>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A7491F"/>
    <w:multiLevelType w:val="hybridMultilevel"/>
    <w:tmpl w:val="F30CB9A2"/>
    <w:lvl w:ilvl="0" w:tplc="13365600">
      <w:start w:val="4"/>
      <w:numFmt w:val="bullet"/>
      <w:lvlText w:val="-"/>
      <w:lvlJc w:val="left"/>
      <w:pPr>
        <w:ind w:left="720" w:hanging="360"/>
      </w:pPr>
      <w:rPr>
        <w:rFonts w:ascii="Plantin" w:eastAsia="Times New Roman" w:hAnsi="Planti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B02976"/>
    <w:multiLevelType w:val="hybridMultilevel"/>
    <w:tmpl w:val="970E6A0A"/>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336F03"/>
    <w:multiLevelType w:val="hybridMultilevel"/>
    <w:tmpl w:val="31E6919C"/>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4F68B4"/>
    <w:multiLevelType w:val="hybridMultilevel"/>
    <w:tmpl w:val="33B61692"/>
    <w:lvl w:ilvl="0" w:tplc="033A3B7A">
      <w:start w:val="75"/>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9423D1D"/>
    <w:multiLevelType w:val="hybridMultilevel"/>
    <w:tmpl w:val="5DB6704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E7C1F9C"/>
    <w:multiLevelType w:val="hybridMultilevel"/>
    <w:tmpl w:val="D9FAE07C"/>
    <w:lvl w:ilvl="0" w:tplc="13365600">
      <w:start w:val="4"/>
      <w:numFmt w:val="bullet"/>
      <w:lvlText w:val="-"/>
      <w:lvlJc w:val="left"/>
      <w:pPr>
        <w:ind w:left="720" w:hanging="360"/>
      </w:pPr>
      <w:rPr>
        <w:rFonts w:ascii="Plantin" w:eastAsia="Times New Roman" w:hAnsi="Planti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601765"/>
    <w:multiLevelType w:val="hybridMultilevel"/>
    <w:tmpl w:val="8842CD6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A26CAB"/>
    <w:multiLevelType w:val="hybridMultilevel"/>
    <w:tmpl w:val="52B670F8"/>
    <w:lvl w:ilvl="0" w:tplc="13365600">
      <w:start w:val="4"/>
      <w:numFmt w:val="bullet"/>
      <w:lvlText w:val="-"/>
      <w:lvlJc w:val="left"/>
      <w:pPr>
        <w:ind w:left="720" w:hanging="360"/>
      </w:pPr>
      <w:rPr>
        <w:rFonts w:ascii="Plantin" w:eastAsia="Times New Roman" w:hAnsi="Planti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F1445E"/>
    <w:multiLevelType w:val="multilevel"/>
    <w:tmpl w:val="1392405C"/>
    <w:lvl w:ilvl="0">
      <w:start w:val="1"/>
      <w:numFmt w:val="decimal"/>
      <w:pStyle w:val="Titre1"/>
      <w:lvlText w:val="%1"/>
      <w:lvlJc w:val="left"/>
      <w:pPr>
        <w:ind w:left="432" w:hanging="432"/>
      </w:pPr>
    </w:lvl>
    <w:lvl w:ilvl="1">
      <w:start w:val="1"/>
      <w:numFmt w:val="decimal"/>
      <w:pStyle w:val="Titre2"/>
      <w:lvlText w:val="%1.%2"/>
      <w:lvlJc w:val="left"/>
      <w:pPr>
        <w:ind w:left="859" w:hanging="576"/>
      </w:pPr>
      <w:rPr>
        <w:color w:val="4BACC6" w:themeColor="accent5"/>
      </w:r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2" w15:restartNumberingAfterBreak="0">
    <w:nsid w:val="2B993B68"/>
    <w:multiLevelType w:val="hybridMultilevel"/>
    <w:tmpl w:val="C49407CC"/>
    <w:lvl w:ilvl="0" w:tplc="4526334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40274E"/>
    <w:multiLevelType w:val="hybridMultilevel"/>
    <w:tmpl w:val="18D85B56"/>
    <w:lvl w:ilvl="0" w:tplc="033A3B7A">
      <w:start w:val="75"/>
      <w:numFmt w:val="bullet"/>
      <w:lvlText w:val="-"/>
      <w:lvlJc w:val="left"/>
      <w:pPr>
        <w:ind w:left="720" w:hanging="360"/>
      </w:pPr>
      <w:rPr>
        <w:rFonts w:ascii="Arial" w:eastAsiaTheme="minorHAnsi" w:hAnsi="Arial" w:cs="Aria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184B70"/>
    <w:multiLevelType w:val="hybridMultilevel"/>
    <w:tmpl w:val="9FB8FFD6"/>
    <w:lvl w:ilvl="0" w:tplc="2354BA22">
      <w:start w:val="1"/>
      <w:numFmt w:val="bullet"/>
      <w:lvlText w:val="­"/>
      <w:lvlJc w:val="left"/>
      <w:pPr>
        <w:ind w:left="720" w:hanging="360"/>
      </w:pPr>
      <w:rPr>
        <w:rFonts w:ascii="Courier New" w:hAnsi="Courier New" w:hint="default"/>
        <w:b w:val="0"/>
        <w:i w:val="0"/>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FA7EE1"/>
    <w:multiLevelType w:val="hybridMultilevel"/>
    <w:tmpl w:val="C65E86EE"/>
    <w:lvl w:ilvl="0" w:tplc="B17C8CD2">
      <w:numFmt w:val="bullet"/>
      <w:lvlText w:val="-"/>
      <w:lvlJc w:val="left"/>
      <w:pPr>
        <w:ind w:left="720" w:hanging="360"/>
      </w:pPr>
      <w:rPr>
        <w:rFonts w:ascii="CorporateSBQ" w:eastAsia="Calibri" w:hAnsi="CorporateSBQ"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14797B"/>
    <w:multiLevelType w:val="hybridMultilevel"/>
    <w:tmpl w:val="51C09DD8"/>
    <w:lvl w:ilvl="0" w:tplc="13365600">
      <w:start w:val="4"/>
      <w:numFmt w:val="bullet"/>
      <w:lvlText w:val="-"/>
      <w:lvlJc w:val="left"/>
      <w:pPr>
        <w:ind w:left="720" w:hanging="360"/>
      </w:pPr>
      <w:rPr>
        <w:rFonts w:ascii="Plantin" w:eastAsia="Times New Roman" w:hAnsi="Planti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F842BA"/>
    <w:multiLevelType w:val="hybridMultilevel"/>
    <w:tmpl w:val="E40E92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151DCC"/>
    <w:multiLevelType w:val="hybridMultilevel"/>
    <w:tmpl w:val="BB3EB428"/>
    <w:lvl w:ilvl="0" w:tplc="D744D9DC">
      <w:numFmt w:val="bullet"/>
      <w:lvlText w:val="•"/>
      <w:lvlJc w:val="left"/>
      <w:pPr>
        <w:ind w:left="2105" w:hanging="360"/>
      </w:pPr>
      <w:rPr>
        <w:rFonts w:ascii="Times New Roman" w:eastAsia="Times New Roman" w:hAnsi="Times New Roman" w:cs="Times New Roman" w:hint="default"/>
        <w:b w:val="0"/>
        <w:bCs w:val="0"/>
        <w:i w:val="0"/>
        <w:iCs w:val="0"/>
        <w:spacing w:val="0"/>
        <w:w w:val="107"/>
        <w:sz w:val="24"/>
        <w:szCs w:val="24"/>
        <w:lang w:val="fr-FR" w:eastAsia="en-US" w:bidi="ar-SA"/>
      </w:rPr>
    </w:lvl>
    <w:lvl w:ilvl="1" w:tplc="8F38D1D4">
      <w:numFmt w:val="bullet"/>
      <w:lvlText w:val="•"/>
      <w:lvlJc w:val="left"/>
      <w:pPr>
        <w:ind w:left="3080" w:hanging="360"/>
      </w:pPr>
      <w:rPr>
        <w:rFonts w:hint="default"/>
        <w:lang w:val="fr-FR" w:eastAsia="en-US" w:bidi="ar-SA"/>
      </w:rPr>
    </w:lvl>
    <w:lvl w:ilvl="2" w:tplc="3BA6B32E">
      <w:numFmt w:val="bullet"/>
      <w:lvlText w:val="•"/>
      <w:lvlJc w:val="left"/>
      <w:pPr>
        <w:ind w:left="4060" w:hanging="360"/>
      </w:pPr>
      <w:rPr>
        <w:rFonts w:hint="default"/>
        <w:lang w:val="fr-FR" w:eastAsia="en-US" w:bidi="ar-SA"/>
      </w:rPr>
    </w:lvl>
    <w:lvl w:ilvl="3" w:tplc="8A9E4A70">
      <w:numFmt w:val="bullet"/>
      <w:lvlText w:val="•"/>
      <w:lvlJc w:val="left"/>
      <w:pPr>
        <w:ind w:left="5040" w:hanging="360"/>
      </w:pPr>
      <w:rPr>
        <w:rFonts w:hint="default"/>
        <w:lang w:val="fr-FR" w:eastAsia="en-US" w:bidi="ar-SA"/>
      </w:rPr>
    </w:lvl>
    <w:lvl w:ilvl="4" w:tplc="17403814">
      <w:numFmt w:val="bullet"/>
      <w:lvlText w:val="•"/>
      <w:lvlJc w:val="left"/>
      <w:pPr>
        <w:ind w:left="6020" w:hanging="360"/>
      </w:pPr>
      <w:rPr>
        <w:rFonts w:hint="default"/>
        <w:lang w:val="fr-FR" w:eastAsia="en-US" w:bidi="ar-SA"/>
      </w:rPr>
    </w:lvl>
    <w:lvl w:ilvl="5" w:tplc="D7D476B6">
      <w:numFmt w:val="bullet"/>
      <w:lvlText w:val="•"/>
      <w:lvlJc w:val="left"/>
      <w:pPr>
        <w:ind w:left="7000" w:hanging="360"/>
      </w:pPr>
      <w:rPr>
        <w:rFonts w:hint="default"/>
        <w:lang w:val="fr-FR" w:eastAsia="en-US" w:bidi="ar-SA"/>
      </w:rPr>
    </w:lvl>
    <w:lvl w:ilvl="6" w:tplc="C20CF500">
      <w:numFmt w:val="bullet"/>
      <w:lvlText w:val="•"/>
      <w:lvlJc w:val="left"/>
      <w:pPr>
        <w:ind w:left="7980" w:hanging="360"/>
      </w:pPr>
      <w:rPr>
        <w:rFonts w:hint="default"/>
        <w:lang w:val="fr-FR" w:eastAsia="en-US" w:bidi="ar-SA"/>
      </w:rPr>
    </w:lvl>
    <w:lvl w:ilvl="7" w:tplc="A44C9916">
      <w:numFmt w:val="bullet"/>
      <w:lvlText w:val="•"/>
      <w:lvlJc w:val="left"/>
      <w:pPr>
        <w:ind w:left="8960" w:hanging="360"/>
      </w:pPr>
      <w:rPr>
        <w:rFonts w:hint="default"/>
        <w:lang w:val="fr-FR" w:eastAsia="en-US" w:bidi="ar-SA"/>
      </w:rPr>
    </w:lvl>
    <w:lvl w:ilvl="8" w:tplc="4DA63A0E">
      <w:numFmt w:val="bullet"/>
      <w:lvlText w:val="•"/>
      <w:lvlJc w:val="left"/>
      <w:pPr>
        <w:ind w:left="9940" w:hanging="360"/>
      </w:pPr>
      <w:rPr>
        <w:rFonts w:hint="default"/>
        <w:lang w:val="fr-FR" w:eastAsia="en-US" w:bidi="ar-SA"/>
      </w:rPr>
    </w:lvl>
  </w:abstractNum>
  <w:abstractNum w:abstractNumId="19" w15:restartNumberingAfterBreak="0">
    <w:nsid w:val="4E096DC6"/>
    <w:multiLevelType w:val="hybridMultilevel"/>
    <w:tmpl w:val="1F9A9C9C"/>
    <w:lvl w:ilvl="0" w:tplc="13365600">
      <w:start w:val="4"/>
      <w:numFmt w:val="bullet"/>
      <w:lvlText w:val="-"/>
      <w:lvlJc w:val="left"/>
      <w:pPr>
        <w:ind w:left="720" w:hanging="360"/>
      </w:pPr>
      <w:rPr>
        <w:rFonts w:ascii="Plantin" w:eastAsia="Times New Roman" w:hAnsi="Planti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F07D93"/>
    <w:multiLevelType w:val="hybridMultilevel"/>
    <w:tmpl w:val="783AB85A"/>
    <w:lvl w:ilvl="0" w:tplc="AA6EB08A">
      <w:numFmt w:val="bullet"/>
      <w:lvlText w:val="-"/>
      <w:lvlJc w:val="left"/>
      <w:pPr>
        <w:ind w:left="722" w:hanging="360"/>
      </w:pPr>
      <w:rPr>
        <w:rFonts w:ascii="Times New Roman" w:eastAsia="Times New Roman" w:hAnsi="Times New Roman" w:cs="Times New Roman" w:hint="default"/>
        <w:b w:val="0"/>
        <w:bCs w:val="0"/>
        <w:i w:val="0"/>
        <w:iCs w:val="0"/>
        <w:spacing w:val="0"/>
        <w:w w:val="104"/>
        <w:sz w:val="24"/>
        <w:szCs w:val="24"/>
        <w:lang w:val="fr-FR" w:eastAsia="en-US" w:bidi="ar-SA"/>
      </w:rPr>
    </w:lvl>
    <w:lvl w:ilvl="1" w:tplc="040C0003" w:tentative="1">
      <w:start w:val="1"/>
      <w:numFmt w:val="bullet"/>
      <w:lvlText w:val="o"/>
      <w:lvlJc w:val="left"/>
      <w:pPr>
        <w:ind w:left="1442" w:hanging="360"/>
      </w:pPr>
      <w:rPr>
        <w:rFonts w:ascii="Courier New" w:hAnsi="Courier New" w:cs="Courier New" w:hint="default"/>
      </w:rPr>
    </w:lvl>
    <w:lvl w:ilvl="2" w:tplc="040C0005" w:tentative="1">
      <w:start w:val="1"/>
      <w:numFmt w:val="bullet"/>
      <w:lvlText w:val=""/>
      <w:lvlJc w:val="left"/>
      <w:pPr>
        <w:ind w:left="2162" w:hanging="360"/>
      </w:pPr>
      <w:rPr>
        <w:rFonts w:ascii="Wingdings" w:hAnsi="Wingdings" w:hint="default"/>
      </w:rPr>
    </w:lvl>
    <w:lvl w:ilvl="3" w:tplc="040C0001" w:tentative="1">
      <w:start w:val="1"/>
      <w:numFmt w:val="bullet"/>
      <w:lvlText w:val=""/>
      <w:lvlJc w:val="left"/>
      <w:pPr>
        <w:ind w:left="2882" w:hanging="360"/>
      </w:pPr>
      <w:rPr>
        <w:rFonts w:ascii="Symbol" w:hAnsi="Symbol" w:hint="default"/>
      </w:rPr>
    </w:lvl>
    <w:lvl w:ilvl="4" w:tplc="040C0003" w:tentative="1">
      <w:start w:val="1"/>
      <w:numFmt w:val="bullet"/>
      <w:lvlText w:val="o"/>
      <w:lvlJc w:val="left"/>
      <w:pPr>
        <w:ind w:left="3602" w:hanging="360"/>
      </w:pPr>
      <w:rPr>
        <w:rFonts w:ascii="Courier New" w:hAnsi="Courier New" w:cs="Courier New" w:hint="default"/>
      </w:rPr>
    </w:lvl>
    <w:lvl w:ilvl="5" w:tplc="040C0005" w:tentative="1">
      <w:start w:val="1"/>
      <w:numFmt w:val="bullet"/>
      <w:lvlText w:val=""/>
      <w:lvlJc w:val="left"/>
      <w:pPr>
        <w:ind w:left="4322" w:hanging="360"/>
      </w:pPr>
      <w:rPr>
        <w:rFonts w:ascii="Wingdings" w:hAnsi="Wingdings" w:hint="default"/>
      </w:rPr>
    </w:lvl>
    <w:lvl w:ilvl="6" w:tplc="040C0001" w:tentative="1">
      <w:start w:val="1"/>
      <w:numFmt w:val="bullet"/>
      <w:lvlText w:val=""/>
      <w:lvlJc w:val="left"/>
      <w:pPr>
        <w:ind w:left="5042" w:hanging="360"/>
      </w:pPr>
      <w:rPr>
        <w:rFonts w:ascii="Symbol" w:hAnsi="Symbol" w:hint="default"/>
      </w:rPr>
    </w:lvl>
    <w:lvl w:ilvl="7" w:tplc="040C0003" w:tentative="1">
      <w:start w:val="1"/>
      <w:numFmt w:val="bullet"/>
      <w:lvlText w:val="o"/>
      <w:lvlJc w:val="left"/>
      <w:pPr>
        <w:ind w:left="5762" w:hanging="360"/>
      </w:pPr>
      <w:rPr>
        <w:rFonts w:ascii="Courier New" w:hAnsi="Courier New" w:cs="Courier New" w:hint="default"/>
      </w:rPr>
    </w:lvl>
    <w:lvl w:ilvl="8" w:tplc="040C0005" w:tentative="1">
      <w:start w:val="1"/>
      <w:numFmt w:val="bullet"/>
      <w:lvlText w:val=""/>
      <w:lvlJc w:val="left"/>
      <w:pPr>
        <w:ind w:left="6482" w:hanging="360"/>
      </w:pPr>
      <w:rPr>
        <w:rFonts w:ascii="Wingdings" w:hAnsi="Wingdings" w:hint="default"/>
      </w:rPr>
    </w:lvl>
  </w:abstractNum>
  <w:abstractNum w:abstractNumId="21" w15:restartNumberingAfterBreak="0">
    <w:nsid w:val="5095361D"/>
    <w:multiLevelType w:val="hybridMultilevel"/>
    <w:tmpl w:val="7CD6911C"/>
    <w:lvl w:ilvl="0" w:tplc="60F06F84">
      <w:numFmt w:val="bullet"/>
      <w:lvlText w:val="•"/>
      <w:lvlJc w:val="left"/>
      <w:pPr>
        <w:ind w:left="2118" w:hanging="365"/>
      </w:pPr>
      <w:rPr>
        <w:rFonts w:ascii="Times New Roman" w:eastAsia="Times New Roman" w:hAnsi="Times New Roman" w:cs="Times New Roman" w:hint="default"/>
        <w:b w:val="0"/>
        <w:bCs w:val="0"/>
        <w:i w:val="0"/>
        <w:iCs w:val="0"/>
        <w:spacing w:val="0"/>
        <w:w w:val="97"/>
        <w:sz w:val="24"/>
        <w:szCs w:val="24"/>
        <w:lang w:val="fr-FR" w:eastAsia="en-US" w:bidi="ar-SA"/>
      </w:rPr>
    </w:lvl>
    <w:lvl w:ilvl="1" w:tplc="9536E2FA">
      <w:numFmt w:val="bullet"/>
      <w:lvlText w:val="•"/>
      <w:lvlJc w:val="left"/>
      <w:pPr>
        <w:ind w:left="3098" w:hanging="365"/>
      </w:pPr>
      <w:rPr>
        <w:rFonts w:hint="default"/>
        <w:lang w:val="fr-FR" w:eastAsia="en-US" w:bidi="ar-SA"/>
      </w:rPr>
    </w:lvl>
    <w:lvl w:ilvl="2" w:tplc="0D12D178">
      <w:numFmt w:val="bullet"/>
      <w:lvlText w:val="•"/>
      <w:lvlJc w:val="left"/>
      <w:pPr>
        <w:ind w:left="4076" w:hanging="365"/>
      </w:pPr>
      <w:rPr>
        <w:rFonts w:hint="default"/>
        <w:lang w:val="fr-FR" w:eastAsia="en-US" w:bidi="ar-SA"/>
      </w:rPr>
    </w:lvl>
    <w:lvl w:ilvl="3" w:tplc="712E71C2">
      <w:numFmt w:val="bullet"/>
      <w:lvlText w:val="•"/>
      <w:lvlJc w:val="left"/>
      <w:pPr>
        <w:ind w:left="5054" w:hanging="365"/>
      </w:pPr>
      <w:rPr>
        <w:rFonts w:hint="default"/>
        <w:lang w:val="fr-FR" w:eastAsia="en-US" w:bidi="ar-SA"/>
      </w:rPr>
    </w:lvl>
    <w:lvl w:ilvl="4" w:tplc="B6AED164">
      <w:numFmt w:val="bullet"/>
      <w:lvlText w:val="•"/>
      <w:lvlJc w:val="left"/>
      <w:pPr>
        <w:ind w:left="6032" w:hanging="365"/>
      </w:pPr>
      <w:rPr>
        <w:rFonts w:hint="default"/>
        <w:lang w:val="fr-FR" w:eastAsia="en-US" w:bidi="ar-SA"/>
      </w:rPr>
    </w:lvl>
    <w:lvl w:ilvl="5" w:tplc="68C0F5A2">
      <w:numFmt w:val="bullet"/>
      <w:lvlText w:val="•"/>
      <w:lvlJc w:val="left"/>
      <w:pPr>
        <w:ind w:left="7010" w:hanging="365"/>
      </w:pPr>
      <w:rPr>
        <w:rFonts w:hint="default"/>
        <w:lang w:val="fr-FR" w:eastAsia="en-US" w:bidi="ar-SA"/>
      </w:rPr>
    </w:lvl>
    <w:lvl w:ilvl="6" w:tplc="0FDCB726">
      <w:numFmt w:val="bullet"/>
      <w:lvlText w:val="•"/>
      <w:lvlJc w:val="left"/>
      <w:pPr>
        <w:ind w:left="7988" w:hanging="365"/>
      </w:pPr>
      <w:rPr>
        <w:rFonts w:hint="default"/>
        <w:lang w:val="fr-FR" w:eastAsia="en-US" w:bidi="ar-SA"/>
      </w:rPr>
    </w:lvl>
    <w:lvl w:ilvl="7" w:tplc="B39E4C92">
      <w:numFmt w:val="bullet"/>
      <w:lvlText w:val="•"/>
      <w:lvlJc w:val="left"/>
      <w:pPr>
        <w:ind w:left="8966" w:hanging="365"/>
      </w:pPr>
      <w:rPr>
        <w:rFonts w:hint="default"/>
        <w:lang w:val="fr-FR" w:eastAsia="en-US" w:bidi="ar-SA"/>
      </w:rPr>
    </w:lvl>
    <w:lvl w:ilvl="8" w:tplc="14E26AFC">
      <w:numFmt w:val="bullet"/>
      <w:lvlText w:val="•"/>
      <w:lvlJc w:val="left"/>
      <w:pPr>
        <w:ind w:left="9944" w:hanging="365"/>
      </w:pPr>
      <w:rPr>
        <w:rFonts w:hint="default"/>
        <w:lang w:val="fr-FR" w:eastAsia="en-US" w:bidi="ar-SA"/>
      </w:rPr>
    </w:lvl>
  </w:abstractNum>
  <w:abstractNum w:abstractNumId="22" w15:restartNumberingAfterBreak="0">
    <w:nsid w:val="560F3E18"/>
    <w:multiLevelType w:val="hybridMultilevel"/>
    <w:tmpl w:val="D770842A"/>
    <w:lvl w:ilvl="0" w:tplc="6CA0B5A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79A081B"/>
    <w:multiLevelType w:val="hybridMultilevel"/>
    <w:tmpl w:val="C5806BDE"/>
    <w:lvl w:ilvl="0" w:tplc="13365600">
      <w:start w:val="4"/>
      <w:numFmt w:val="bullet"/>
      <w:lvlText w:val="-"/>
      <w:lvlJc w:val="left"/>
      <w:pPr>
        <w:ind w:left="720" w:hanging="360"/>
      </w:pPr>
      <w:rPr>
        <w:rFonts w:ascii="Plantin" w:eastAsia="Times New Roman" w:hAnsi="Planti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FA590D"/>
    <w:multiLevelType w:val="hybridMultilevel"/>
    <w:tmpl w:val="7AC0A8C4"/>
    <w:lvl w:ilvl="0" w:tplc="4E4C41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AA66403"/>
    <w:multiLevelType w:val="hybridMultilevel"/>
    <w:tmpl w:val="24622F5E"/>
    <w:lvl w:ilvl="0" w:tplc="040C000B">
      <w:start w:val="1"/>
      <w:numFmt w:val="bullet"/>
      <w:lvlText w:val=""/>
      <w:lvlJc w:val="left"/>
      <w:pPr>
        <w:ind w:left="720" w:hanging="360"/>
      </w:pPr>
      <w:rPr>
        <w:rFonts w:ascii="Wingdings" w:hAnsi="Wingdings" w:hint="default"/>
        <w:b w:val="0"/>
        <w:i w:val="0"/>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D90514"/>
    <w:multiLevelType w:val="hybridMultilevel"/>
    <w:tmpl w:val="4348AA10"/>
    <w:lvl w:ilvl="0" w:tplc="6E9A9E9C">
      <w:start w:val="30"/>
      <w:numFmt w:val="bullet"/>
      <w:lvlText w:val="-"/>
      <w:lvlJc w:val="left"/>
      <w:pPr>
        <w:ind w:left="720" w:hanging="360"/>
      </w:pPr>
      <w:rPr>
        <w:rFonts w:ascii="Arial" w:eastAsia="Times New Roman" w:hAnsi="Arial" w:cs="Arial"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49E4158"/>
    <w:multiLevelType w:val="hybridMultilevel"/>
    <w:tmpl w:val="0088A0CE"/>
    <w:lvl w:ilvl="0" w:tplc="13365600">
      <w:start w:val="4"/>
      <w:numFmt w:val="bullet"/>
      <w:lvlText w:val="-"/>
      <w:lvlJc w:val="left"/>
      <w:pPr>
        <w:ind w:left="720" w:hanging="360"/>
      </w:pPr>
      <w:rPr>
        <w:rFonts w:ascii="Plantin" w:eastAsia="Times New Roman" w:hAnsi="Planti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0D6ABB"/>
    <w:multiLevelType w:val="hybridMultilevel"/>
    <w:tmpl w:val="BBDA2C98"/>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6C118F"/>
    <w:multiLevelType w:val="hybridMultilevel"/>
    <w:tmpl w:val="AE7E995E"/>
    <w:lvl w:ilvl="0" w:tplc="13365600">
      <w:start w:val="4"/>
      <w:numFmt w:val="bullet"/>
      <w:lvlText w:val="-"/>
      <w:lvlJc w:val="left"/>
      <w:pPr>
        <w:ind w:left="720" w:hanging="360"/>
      </w:pPr>
      <w:rPr>
        <w:rFonts w:ascii="Plantin" w:eastAsia="Times New Roman" w:hAnsi="Planti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294A63"/>
    <w:multiLevelType w:val="hybridMultilevel"/>
    <w:tmpl w:val="79FE9B40"/>
    <w:lvl w:ilvl="0" w:tplc="AA6EB08A">
      <w:numFmt w:val="bullet"/>
      <w:lvlText w:val="-"/>
      <w:lvlJc w:val="left"/>
      <w:pPr>
        <w:ind w:left="360" w:hanging="360"/>
      </w:pPr>
      <w:rPr>
        <w:rFonts w:ascii="Times New Roman" w:eastAsia="Times New Roman" w:hAnsi="Times New Roman" w:cs="Times New Roman" w:hint="default"/>
        <w:b w:val="0"/>
        <w:bCs w:val="0"/>
        <w:i w:val="0"/>
        <w:iCs w:val="0"/>
        <w:spacing w:val="0"/>
        <w:w w:val="104"/>
        <w:sz w:val="24"/>
        <w:szCs w:val="24"/>
        <w:lang w:val="fr-FR" w:eastAsia="en-US" w:bidi="ar-SA"/>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21C6275"/>
    <w:multiLevelType w:val="hybridMultilevel"/>
    <w:tmpl w:val="3A82EB7A"/>
    <w:lvl w:ilvl="0" w:tplc="33B6351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F723DC"/>
    <w:multiLevelType w:val="hybridMultilevel"/>
    <w:tmpl w:val="CB7E3E22"/>
    <w:lvl w:ilvl="0" w:tplc="6174361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2339E8"/>
    <w:multiLevelType w:val="hybridMultilevel"/>
    <w:tmpl w:val="5EEE4740"/>
    <w:lvl w:ilvl="0" w:tplc="040C0005">
      <w:start w:val="1"/>
      <w:numFmt w:val="bullet"/>
      <w:lvlText w:val=""/>
      <w:lvlJc w:val="left"/>
      <w:pPr>
        <w:ind w:left="1776" w:hanging="360"/>
      </w:pPr>
      <w:rPr>
        <w:rFonts w:ascii="Wingdings" w:hAnsi="Wingdings" w:hint="default"/>
        <w:b w:val="0"/>
        <w:i w:val="0"/>
        <w:sz w:val="22"/>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4" w15:restartNumberingAfterBreak="0">
    <w:nsid w:val="76FC6725"/>
    <w:multiLevelType w:val="hybridMultilevel"/>
    <w:tmpl w:val="73121AAE"/>
    <w:lvl w:ilvl="0" w:tplc="13365600">
      <w:start w:val="4"/>
      <w:numFmt w:val="bullet"/>
      <w:lvlText w:val="-"/>
      <w:lvlJc w:val="left"/>
      <w:pPr>
        <w:ind w:left="720" w:hanging="360"/>
      </w:pPr>
      <w:rPr>
        <w:rFonts w:ascii="Plantin" w:eastAsia="Times New Roman" w:hAnsi="Planti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7C52427"/>
    <w:multiLevelType w:val="hybridMultilevel"/>
    <w:tmpl w:val="2DDE0F1C"/>
    <w:lvl w:ilvl="0" w:tplc="092E66EC">
      <w:numFmt w:val="bullet"/>
      <w:lvlText w:val="•"/>
      <w:lvlJc w:val="left"/>
      <w:pPr>
        <w:ind w:left="2126" w:hanging="359"/>
      </w:pPr>
      <w:rPr>
        <w:rFonts w:ascii="Times New Roman" w:eastAsia="Times New Roman" w:hAnsi="Times New Roman" w:cs="Times New Roman" w:hint="default"/>
        <w:b w:val="0"/>
        <w:bCs w:val="0"/>
        <w:i w:val="0"/>
        <w:iCs w:val="0"/>
        <w:spacing w:val="0"/>
        <w:w w:val="80"/>
        <w:sz w:val="24"/>
        <w:szCs w:val="24"/>
        <w:lang w:val="fr-FR" w:eastAsia="en-US" w:bidi="ar-SA"/>
      </w:rPr>
    </w:lvl>
    <w:lvl w:ilvl="1" w:tplc="0212AF78">
      <w:numFmt w:val="bullet"/>
      <w:lvlText w:val="•"/>
      <w:lvlJc w:val="left"/>
      <w:pPr>
        <w:ind w:left="3098" w:hanging="359"/>
      </w:pPr>
      <w:rPr>
        <w:rFonts w:hint="default"/>
        <w:lang w:val="fr-FR" w:eastAsia="en-US" w:bidi="ar-SA"/>
      </w:rPr>
    </w:lvl>
    <w:lvl w:ilvl="2" w:tplc="127A4DC2">
      <w:numFmt w:val="bullet"/>
      <w:lvlText w:val="•"/>
      <w:lvlJc w:val="left"/>
      <w:pPr>
        <w:ind w:left="4076" w:hanging="359"/>
      </w:pPr>
      <w:rPr>
        <w:rFonts w:hint="default"/>
        <w:lang w:val="fr-FR" w:eastAsia="en-US" w:bidi="ar-SA"/>
      </w:rPr>
    </w:lvl>
    <w:lvl w:ilvl="3" w:tplc="5B8C6BB4">
      <w:numFmt w:val="bullet"/>
      <w:lvlText w:val="•"/>
      <w:lvlJc w:val="left"/>
      <w:pPr>
        <w:ind w:left="5054" w:hanging="359"/>
      </w:pPr>
      <w:rPr>
        <w:rFonts w:hint="default"/>
        <w:lang w:val="fr-FR" w:eastAsia="en-US" w:bidi="ar-SA"/>
      </w:rPr>
    </w:lvl>
    <w:lvl w:ilvl="4" w:tplc="4B8234CA">
      <w:numFmt w:val="bullet"/>
      <w:lvlText w:val="•"/>
      <w:lvlJc w:val="left"/>
      <w:pPr>
        <w:ind w:left="6032" w:hanging="359"/>
      </w:pPr>
      <w:rPr>
        <w:rFonts w:hint="default"/>
        <w:lang w:val="fr-FR" w:eastAsia="en-US" w:bidi="ar-SA"/>
      </w:rPr>
    </w:lvl>
    <w:lvl w:ilvl="5" w:tplc="B9929432">
      <w:numFmt w:val="bullet"/>
      <w:lvlText w:val="•"/>
      <w:lvlJc w:val="left"/>
      <w:pPr>
        <w:ind w:left="7010" w:hanging="359"/>
      </w:pPr>
      <w:rPr>
        <w:rFonts w:hint="default"/>
        <w:lang w:val="fr-FR" w:eastAsia="en-US" w:bidi="ar-SA"/>
      </w:rPr>
    </w:lvl>
    <w:lvl w:ilvl="6" w:tplc="E4CE4DEC">
      <w:numFmt w:val="bullet"/>
      <w:lvlText w:val="•"/>
      <w:lvlJc w:val="left"/>
      <w:pPr>
        <w:ind w:left="7988" w:hanging="359"/>
      </w:pPr>
      <w:rPr>
        <w:rFonts w:hint="default"/>
        <w:lang w:val="fr-FR" w:eastAsia="en-US" w:bidi="ar-SA"/>
      </w:rPr>
    </w:lvl>
    <w:lvl w:ilvl="7" w:tplc="C38C4E4C">
      <w:numFmt w:val="bullet"/>
      <w:lvlText w:val="•"/>
      <w:lvlJc w:val="left"/>
      <w:pPr>
        <w:ind w:left="8966" w:hanging="359"/>
      </w:pPr>
      <w:rPr>
        <w:rFonts w:hint="default"/>
        <w:lang w:val="fr-FR" w:eastAsia="en-US" w:bidi="ar-SA"/>
      </w:rPr>
    </w:lvl>
    <w:lvl w:ilvl="8" w:tplc="46D0EDC6">
      <w:numFmt w:val="bullet"/>
      <w:lvlText w:val="•"/>
      <w:lvlJc w:val="left"/>
      <w:pPr>
        <w:ind w:left="9944" w:hanging="359"/>
      </w:pPr>
      <w:rPr>
        <w:rFonts w:hint="default"/>
        <w:lang w:val="fr-FR" w:eastAsia="en-US" w:bidi="ar-SA"/>
      </w:rPr>
    </w:lvl>
  </w:abstractNum>
  <w:num w:numId="1">
    <w:abstractNumId w:val="11"/>
  </w:num>
  <w:num w:numId="2">
    <w:abstractNumId w:val="11"/>
  </w:num>
  <w:num w:numId="3">
    <w:abstractNumId w:val="11"/>
  </w:num>
  <w:num w:numId="4">
    <w:abstractNumId w:val="23"/>
  </w:num>
  <w:num w:numId="5">
    <w:abstractNumId w:val="31"/>
  </w:num>
  <w:num w:numId="6">
    <w:abstractNumId w:val="28"/>
  </w:num>
  <w:num w:numId="7">
    <w:abstractNumId w:val="5"/>
  </w:num>
  <w:num w:numId="8">
    <w:abstractNumId w:val="2"/>
  </w:num>
  <w:num w:numId="9">
    <w:abstractNumId w:val="13"/>
  </w:num>
  <w:num w:numId="10">
    <w:abstractNumId w:val="32"/>
  </w:num>
  <w:num w:numId="11">
    <w:abstractNumId w:val="16"/>
  </w:num>
  <w:num w:numId="12">
    <w:abstractNumId w:val="27"/>
  </w:num>
  <w:num w:numId="13">
    <w:abstractNumId w:val="19"/>
  </w:num>
  <w:num w:numId="14">
    <w:abstractNumId w:val="8"/>
  </w:num>
  <w:num w:numId="15">
    <w:abstractNumId w:val="10"/>
  </w:num>
  <w:num w:numId="16">
    <w:abstractNumId w:val="29"/>
  </w:num>
  <w:num w:numId="17">
    <w:abstractNumId w:val="34"/>
  </w:num>
  <w:num w:numId="18">
    <w:abstractNumId w:val="3"/>
  </w:num>
  <w:num w:numId="19">
    <w:abstractNumId w:val="1"/>
  </w:num>
  <w:num w:numId="20">
    <w:abstractNumId w:val="0"/>
  </w:num>
  <w:num w:numId="21">
    <w:abstractNumId w:val="4"/>
  </w:num>
  <w:num w:numId="22">
    <w:abstractNumId w:val="7"/>
  </w:num>
  <w:num w:numId="23">
    <w:abstractNumId w:val="12"/>
  </w:num>
  <w:num w:numId="24">
    <w:abstractNumId w:val="15"/>
  </w:num>
  <w:num w:numId="25">
    <w:abstractNumId w:val="14"/>
  </w:num>
  <w:num w:numId="26">
    <w:abstractNumId w:val="25"/>
  </w:num>
  <w:num w:numId="27">
    <w:abstractNumId w:val="17"/>
  </w:num>
  <w:num w:numId="28">
    <w:abstractNumId w:val="9"/>
  </w:num>
  <w:num w:numId="29">
    <w:abstractNumId w:val="33"/>
  </w:num>
  <w:num w:numId="30">
    <w:abstractNumId w:val="21"/>
  </w:num>
  <w:num w:numId="31">
    <w:abstractNumId w:val="35"/>
  </w:num>
  <w:num w:numId="32">
    <w:abstractNumId w:val="30"/>
  </w:num>
  <w:num w:numId="33">
    <w:abstractNumId w:val="20"/>
  </w:num>
  <w:num w:numId="34">
    <w:abstractNumId w:val="18"/>
  </w:num>
  <w:num w:numId="35">
    <w:abstractNumId w:val="24"/>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6"/>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than HEBERT">
    <w15:presenceInfo w15:providerId="AD" w15:userId="S-1-5-21-1683235303-376574215-1552899311-96565"/>
  </w15:person>
  <w15:person w15:author="Imane SEFFAR-LEGROUNE">
    <w15:presenceInfo w15:providerId="AD" w15:userId="S-1-5-21-1683235303-376574215-1552899311-596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453"/>
    <w:rsid w:val="00006371"/>
    <w:rsid w:val="00017235"/>
    <w:rsid w:val="000227A0"/>
    <w:rsid w:val="00030B86"/>
    <w:rsid w:val="000545A0"/>
    <w:rsid w:val="000569B5"/>
    <w:rsid w:val="0006547C"/>
    <w:rsid w:val="00066142"/>
    <w:rsid w:val="00072AE1"/>
    <w:rsid w:val="00076F0E"/>
    <w:rsid w:val="0008601E"/>
    <w:rsid w:val="00093822"/>
    <w:rsid w:val="000A6D42"/>
    <w:rsid w:val="000B02AD"/>
    <w:rsid w:val="000B5E21"/>
    <w:rsid w:val="000B619D"/>
    <w:rsid w:val="000C5FAC"/>
    <w:rsid w:val="000D4E38"/>
    <w:rsid w:val="000D72E7"/>
    <w:rsid w:val="000D788A"/>
    <w:rsid w:val="000E0170"/>
    <w:rsid w:val="000F2829"/>
    <w:rsid w:val="000F5E46"/>
    <w:rsid w:val="000F64CD"/>
    <w:rsid w:val="000F6EF7"/>
    <w:rsid w:val="00113036"/>
    <w:rsid w:val="00150F44"/>
    <w:rsid w:val="001523FE"/>
    <w:rsid w:val="00153E33"/>
    <w:rsid w:val="0016397F"/>
    <w:rsid w:val="00177F2A"/>
    <w:rsid w:val="001804C9"/>
    <w:rsid w:val="00185FA8"/>
    <w:rsid w:val="001914C2"/>
    <w:rsid w:val="00195145"/>
    <w:rsid w:val="001A410C"/>
    <w:rsid w:val="001A4865"/>
    <w:rsid w:val="001B1D45"/>
    <w:rsid w:val="001C3404"/>
    <w:rsid w:val="001C475B"/>
    <w:rsid w:val="001D6398"/>
    <w:rsid w:val="001E23DF"/>
    <w:rsid w:val="001F7507"/>
    <w:rsid w:val="002201DC"/>
    <w:rsid w:val="00223002"/>
    <w:rsid w:val="0022543D"/>
    <w:rsid w:val="0023688E"/>
    <w:rsid w:val="00254761"/>
    <w:rsid w:val="00263984"/>
    <w:rsid w:val="00287E70"/>
    <w:rsid w:val="002B49C4"/>
    <w:rsid w:val="002E168A"/>
    <w:rsid w:val="002F6383"/>
    <w:rsid w:val="003366C9"/>
    <w:rsid w:val="003605FE"/>
    <w:rsid w:val="003644D6"/>
    <w:rsid w:val="003656F8"/>
    <w:rsid w:val="00373EB4"/>
    <w:rsid w:val="0037434C"/>
    <w:rsid w:val="0037683A"/>
    <w:rsid w:val="003B0D52"/>
    <w:rsid w:val="003B5E56"/>
    <w:rsid w:val="003C0FA2"/>
    <w:rsid w:val="003E5729"/>
    <w:rsid w:val="003F0143"/>
    <w:rsid w:val="00427C02"/>
    <w:rsid w:val="00437554"/>
    <w:rsid w:val="004556D7"/>
    <w:rsid w:val="00466DDA"/>
    <w:rsid w:val="004704AF"/>
    <w:rsid w:val="00470C4C"/>
    <w:rsid w:val="004734FD"/>
    <w:rsid w:val="00484D64"/>
    <w:rsid w:val="00485093"/>
    <w:rsid w:val="004C7059"/>
    <w:rsid w:val="004F017E"/>
    <w:rsid w:val="004F155D"/>
    <w:rsid w:val="005135BF"/>
    <w:rsid w:val="00513A47"/>
    <w:rsid w:val="005212C2"/>
    <w:rsid w:val="005738CC"/>
    <w:rsid w:val="0058573F"/>
    <w:rsid w:val="00586107"/>
    <w:rsid w:val="005904ED"/>
    <w:rsid w:val="005A199A"/>
    <w:rsid w:val="005B44FB"/>
    <w:rsid w:val="005D0B42"/>
    <w:rsid w:val="005D2B42"/>
    <w:rsid w:val="005D3F9F"/>
    <w:rsid w:val="005D7D0C"/>
    <w:rsid w:val="006041C3"/>
    <w:rsid w:val="00606E29"/>
    <w:rsid w:val="0061756E"/>
    <w:rsid w:val="00626AC9"/>
    <w:rsid w:val="0064161A"/>
    <w:rsid w:val="00655B4A"/>
    <w:rsid w:val="00661BAB"/>
    <w:rsid w:val="00671DD8"/>
    <w:rsid w:val="00673FB2"/>
    <w:rsid w:val="00695B5A"/>
    <w:rsid w:val="006B78EB"/>
    <w:rsid w:val="006C0C7C"/>
    <w:rsid w:val="006C25A4"/>
    <w:rsid w:val="006C3E1A"/>
    <w:rsid w:val="006D757B"/>
    <w:rsid w:val="006E5D89"/>
    <w:rsid w:val="006F3C1F"/>
    <w:rsid w:val="00700F0E"/>
    <w:rsid w:val="007026FD"/>
    <w:rsid w:val="00702AB5"/>
    <w:rsid w:val="00711C69"/>
    <w:rsid w:val="00722BD4"/>
    <w:rsid w:val="00730044"/>
    <w:rsid w:val="00740395"/>
    <w:rsid w:val="00741978"/>
    <w:rsid w:val="00755284"/>
    <w:rsid w:val="007563B1"/>
    <w:rsid w:val="00760DDA"/>
    <w:rsid w:val="007614A5"/>
    <w:rsid w:val="007742AF"/>
    <w:rsid w:val="007825C3"/>
    <w:rsid w:val="007839BA"/>
    <w:rsid w:val="007844CB"/>
    <w:rsid w:val="0079089C"/>
    <w:rsid w:val="0079220C"/>
    <w:rsid w:val="00792300"/>
    <w:rsid w:val="007956E7"/>
    <w:rsid w:val="007C000D"/>
    <w:rsid w:val="007C2750"/>
    <w:rsid w:val="007D3074"/>
    <w:rsid w:val="00800641"/>
    <w:rsid w:val="00815453"/>
    <w:rsid w:val="00822C1A"/>
    <w:rsid w:val="008310FD"/>
    <w:rsid w:val="008331CE"/>
    <w:rsid w:val="00845CEA"/>
    <w:rsid w:val="008623F5"/>
    <w:rsid w:val="00870E25"/>
    <w:rsid w:val="00880679"/>
    <w:rsid w:val="0088458C"/>
    <w:rsid w:val="008A5855"/>
    <w:rsid w:val="008D08DB"/>
    <w:rsid w:val="008D1024"/>
    <w:rsid w:val="008D31E4"/>
    <w:rsid w:val="008E5BB4"/>
    <w:rsid w:val="008F4990"/>
    <w:rsid w:val="00921C22"/>
    <w:rsid w:val="00931438"/>
    <w:rsid w:val="00954477"/>
    <w:rsid w:val="00970397"/>
    <w:rsid w:val="00971818"/>
    <w:rsid w:val="00975252"/>
    <w:rsid w:val="009771CE"/>
    <w:rsid w:val="00982EBB"/>
    <w:rsid w:val="00984148"/>
    <w:rsid w:val="00987919"/>
    <w:rsid w:val="00997C0F"/>
    <w:rsid w:val="00997F17"/>
    <w:rsid w:val="009A1F64"/>
    <w:rsid w:val="009D2C7B"/>
    <w:rsid w:val="009F2C91"/>
    <w:rsid w:val="00A04B3A"/>
    <w:rsid w:val="00A1387B"/>
    <w:rsid w:val="00A16550"/>
    <w:rsid w:val="00A24EF3"/>
    <w:rsid w:val="00A449C5"/>
    <w:rsid w:val="00A47036"/>
    <w:rsid w:val="00A64DDF"/>
    <w:rsid w:val="00A8407E"/>
    <w:rsid w:val="00A84426"/>
    <w:rsid w:val="00A91699"/>
    <w:rsid w:val="00A968B9"/>
    <w:rsid w:val="00AA1ED6"/>
    <w:rsid w:val="00AA3094"/>
    <w:rsid w:val="00AB2C90"/>
    <w:rsid w:val="00B01B27"/>
    <w:rsid w:val="00B01F2D"/>
    <w:rsid w:val="00B06540"/>
    <w:rsid w:val="00B12B6B"/>
    <w:rsid w:val="00B14232"/>
    <w:rsid w:val="00B41240"/>
    <w:rsid w:val="00B64870"/>
    <w:rsid w:val="00B844E5"/>
    <w:rsid w:val="00B86759"/>
    <w:rsid w:val="00BA07EF"/>
    <w:rsid w:val="00BA401C"/>
    <w:rsid w:val="00BB172A"/>
    <w:rsid w:val="00BC0FF7"/>
    <w:rsid w:val="00BC3927"/>
    <w:rsid w:val="00BC397A"/>
    <w:rsid w:val="00BD4B2D"/>
    <w:rsid w:val="00C05AC3"/>
    <w:rsid w:val="00C063BE"/>
    <w:rsid w:val="00C1308B"/>
    <w:rsid w:val="00C3282E"/>
    <w:rsid w:val="00C408D8"/>
    <w:rsid w:val="00C73EB3"/>
    <w:rsid w:val="00C77AEE"/>
    <w:rsid w:val="00C8097B"/>
    <w:rsid w:val="00CA737B"/>
    <w:rsid w:val="00CD0FE3"/>
    <w:rsid w:val="00CF3874"/>
    <w:rsid w:val="00CF61ED"/>
    <w:rsid w:val="00D0173F"/>
    <w:rsid w:val="00D071D7"/>
    <w:rsid w:val="00D11978"/>
    <w:rsid w:val="00D244D4"/>
    <w:rsid w:val="00D32A17"/>
    <w:rsid w:val="00D36602"/>
    <w:rsid w:val="00D404E3"/>
    <w:rsid w:val="00D40541"/>
    <w:rsid w:val="00D45FC1"/>
    <w:rsid w:val="00D47319"/>
    <w:rsid w:val="00D506BA"/>
    <w:rsid w:val="00D5358C"/>
    <w:rsid w:val="00D706FF"/>
    <w:rsid w:val="00D77163"/>
    <w:rsid w:val="00D84838"/>
    <w:rsid w:val="00D925CD"/>
    <w:rsid w:val="00DA6A80"/>
    <w:rsid w:val="00DB339E"/>
    <w:rsid w:val="00DC22A3"/>
    <w:rsid w:val="00DF4C89"/>
    <w:rsid w:val="00DF58E7"/>
    <w:rsid w:val="00DF6C4E"/>
    <w:rsid w:val="00DF7357"/>
    <w:rsid w:val="00E00B8A"/>
    <w:rsid w:val="00E013F8"/>
    <w:rsid w:val="00E07AD6"/>
    <w:rsid w:val="00E11263"/>
    <w:rsid w:val="00E15A3A"/>
    <w:rsid w:val="00E20EA2"/>
    <w:rsid w:val="00E31FF1"/>
    <w:rsid w:val="00E43C05"/>
    <w:rsid w:val="00E46185"/>
    <w:rsid w:val="00E473B7"/>
    <w:rsid w:val="00E527D1"/>
    <w:rsid w:val="00E55FF6"/>
    <w:rsid w:val="00E62D56"/>
    <w:rsid w:val="00E63ADE"/>
    <w:rsid w:val="00E73CB8"/>
    <w:rsid w:val="00EA5C36"/>
    <w:rsid w:val="00EB1AC8"/>
    <w:rsid w:val="00EC2D6C"/>
    <w:rsid w:val="00EC6B98"/>
    <w:rsid w:val="00EC7C53"/>
    <w:rsid w:val="00ED0B6B"/>
    <w:rsid w:val="00ED3FB4"/>
    <w:rsid w:val="00EE6FE0"/>
    <w:rsid w:val="00EF0DEC"/>
    <w:rsid w:val="00F0011C"/>
    <w:rsid w:val="00F11101"/>
    <w:rsid w:val="00F2385D"/>
    <w:rsid w:val="00F238CB"/>
    <w:rsid w:val="00F35674"/>
    <w:rsid w:val="00F36162"/>
    <w:rsid w:val="00F508B9"/>
    <w:rsid w:val="00F636BE"/>
    <w:rsid w:val="00F701E5"/>
    <w:rsid w:val="00F7165F"/>
    <w:rsid w:val="00F73BE3"/>
    <w:rsid w:val="00F76B3A"/>
    <w:rsid w:val="00F97C06"/>
    <w:rsid w:val="00FA00FF"/>
    <w:rsid w:val="00FA2A2C"/>
    <w:rsid w:val="00FA3B93"/>
    <w:rsid w:val="00FD0A84"/>
    <w:rsid w:val="00FD50EB"/>
    <w:rsid w:val="00FE1DA8"/>
    <w:rsid w:val="00FE78FF"/>
    <w:rsid w:val="00FF1033"/>
    <w:rsid w:val="00FF4A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A810B13"/>
  <w15:docId w15:val="{AA0E5C48-091C-4710-8F47-75EADCF30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5453"/>
    <w:pPr>
      <w:spacing w:after="0" w:line="240" w:lineRule="auto"/>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rsid w:val="005904ED"/>
    <w:pPr>
      <w:keepNext/>
      <w:keepLines/>
      <w:widowControl w:val="0"/>
      <w:numPr>
        <w:numId w:val="2"/>
      </w:numPr>
      <w:pBdr>
        <w:bottom w:val="single" w:sz="4" w:space="1" w:color="4BACC6" w:themeColor="accent5"/>
      </w:pBdr>
      <w:spacing w:before="240" w:after="100" w:afterAutospacing="1"/>
      <w:ind w:left="431" w:hanging="431"/>
      <w:outlineLvl w:val="0"/>
    </w:pPr>
    <w:rPr>
      <w:rFonts w:ascii="CorporateSBQ" w:eastAsiaTheme="majorEastAsia" w:hAnsi="CorporateSBQ"/>
      <w:b/>
      <w:bCs/>
      <w:color w:val="4BACC6" w:themeColor="accent5"/>
      <w:sz w:val="28"/>
      <w:szCs w:val="28"/>
    </w:rPr>
  </w:style>
  <w:style w:type="paragraph" w:styleId="Titre2">
    <w:name w:val="heading 2"/>
    <w:aliases w:val="paragraphe,heading 2,Contrat 2,Ctt,niveau 2,Titre 2 ,H2,Fonctionnalité,Titre 21,t2.T2"/>
    <w:basedOn w:val="Normal"/>
    <w:next w:val="Normal"/>
    <w:link w:val="Titre2Car"/>
    <w:unhideWhenUsed/>
    <w:qFormat/>
    <w:rsid w:val="002F6383"/>
    <w:pPr>
      <w:keepNext/>
      <w:keepLines/>
      <w:numPr>
        <w:ilvl w:val="1"/>
        <w:numId w:val="3"/>
      </w:numPr>
      <w:spacing w:before="200" w:after="120"/>
      <w:outlineLvl w:val="1"/>
    </w:pPr>
    <w:rPr>
      <w:rFonts w:ascii="CorporateSBQ" w:eastAsiaTheme="majorEastAsia" w:hAnsi="CorporateSBQ"/>
      <w:b/>
      <w:bCs/>
      <w:color w:val="4BACC6" w:themeColor="accent5"/>
      <w:sz w:val="24"/>
      <w:szCs w:val="26"/>
    </w:rPr>
  </w:style>
  <w:style w:type="paragraph" w:styleId="Titre3">
    <w:name w:val="heading 3"/>
    <w:basedOn w:val="Normal"/>
    <w:next w:val="Normal"/>
    <w:link w:val="Titre3Car"/>
    <w:unhideWhenUsed/>
    <w:qFormat/>
    <w:rsid w:val="002F6383"/>
    <w:pPr>
      <w:keepNext/>
      <w:keepLines/>
      <w:numPr>
        <w:ilvl w:val="2"/>
        <w:numId w:val="3"/>
      </w:numPr>
      <w:spacing w:before="200"/>
      <w:outlineLvl w:val="2"/>
    </w:pPr>
    <w:rPr>
      <w:rFonts w:ascii="CorporateSBQ" w:eastAsiaTheme="majorEastAsia" w:hAnsi="CorporateSBQ"/>
      <w:bCs/>
      <w:color w:val="4BACC6" w:themeColor="accent5"/>
      <w:sz w:val="22"/>
      <w:u w:val="single"/>
    </w:rPr>
  </w:style>
  <w:style w:type="paragraph" w:styleId="Titre4">
    <w:name w:val="heading 4"/>
    <w:basedOn w:val="Normal"/>
    <w:next w:val="Normal"/>
    <w:link w:val="Titre4Car"/>
    <w:unhideWhenUsed/>
    <w:qFormat/>
    <w:rsid w:val="002F6383"/>
    <w:pPr>
      <w:keepNext/>
      <w:keepLines/>
      <w:numPr>
        <w:ilvl w:val="3"/>
        <w:numId w:val="3"/>
      </w:numPr>
      <w:spacing w:before="200"/>
      <w:outlineLvl w:val="3"/>
    </w:pPr>
    <w:rPr>
      <w:rFonts w:eastAsiaTheme="majorEastAsia"/>
      <w:bCs/>
      <w:iCs/>
      <w:color w:val="4BACC6" w:themeColor="accent5"/>
    </w:rPr>
  </w:style>
  <w:style w:type="paragraph" w:styleId="Titre5">
    <w:name w:val="heading 5"/>
    <w:basedOn w:val="Normal"/>
    <w:next w:val="Normal"/>
    <w:link w:val="Titre5Car"/>
    <w:unhideWhenUsed/>
    <w:qFormat/>
    <w:rsid w:val="002F6383"/>
    <w:pPr>
      <w:keepNext/>
      <w:keepLines/>
      <w:numPr>
        <w:ilvl w:val="4"/>
        <w:numId w:val="3"/>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2F6383"/>
    <w:pPr>
      <w:keepNext/>
      <w:keepLines/>
      <w:numPr>
        <w:ilvl w:val="5"/>
        <w:numId w:val="3"/>
      </w:numPr>
      <w:spacing w:before="200"/>
      <w:outlineLvl w:val="5"/>
    </w:pPr>
    <w:rPr>
      <w:rFonts w:asciiTheme="majorHAnsi" w:eastAsiaTheme="majorEastAsia" w:hAnsiTheme="majorHAnsi" w:cstheme="majorBidi"/>
      <w:i/>
      <w:iCs/>
      <w:color w:val="243F60" w:themeColor="accent1" w:themeShade="7F"/>
      <w:sz w:val="22"/>
      <w:szCs w:val="22"/>
    </w:rPr>
  </w:style>
  <w:style w:type="paragraph" w:styleId="Titre7">
    <w:name w:val="heading 7"/>
    <w:basedOn w:val="Normal"/>
    <w:next w:val="Normal"/>
    <w:link w:val="Titre7Car"/>
    <w:unhideWhenUsed/>
    <w:qFormat/>
    <w:rsid w:val="002F6383"/>
    <w:pPr>
      <w:keepNext/>
      <w:keepLines/>
      <w:numPr>
        <w:ilvl w:val="6"/>
        <w:numId w:val="3"/>
      </w:numPr>
      <w:spacing w:before="200"/>
      <w:outlineLvl w:val="6"/>
    </w:pPr>
    <w:rPr>
      <w:rFonts w:asciiTheme="majorHAnsi" w:eastAsiaTheme="majorEastAsia" w:hAnsiTheme="majorHAnsi" w:cstheme="majorBidi"/>
      <w:i/>
      <w:iCs/>
      <w:color w:val="404040" w:themeColor="text1" w:themeTint="BF"/>
      <w:sz w:val="22"/>
      <w:szCs w:val="22"/>
    </w:rPr>
  </w:style>
  <w:style w:type="paragraph" w:styleId="Titre8">
    <w:name w:val="heading 8"/>
    <w:basedOn w:val="Normal"/>
    <w:next w:val="Normal"/>
    <w:link w:val="Titre8Car"/>
    <w:unhideWhenUsed/>
    <w:qFormat/>
    <w:rsid w:val="002F6383"/>
    <w:pPr>
      <w:keepNext/>
      <w:keepLines/>
      <w:numPr>
        <w:ilvl w:val="7"/>
        <w:numId w:val="3"/>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D071D7"/>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904ED"/>
    <w:rPr>
      <w:rFonts w:ascii="CorporateSBQ" w:eastAsiaTheme="majorEastAsia" w:hAnsi="CorporateSBQ" w:cs="Times New Roman"/>
      <w:b/>
      <w:bCs/>
      <w:color w:val="4BACC6" w:themeColor="accent5"/>
      <w:sz w:val="28"/>
      <w:szCs w:val="28"/>
      <w:lang w:eastAsia="fr-FR"/>
    </w:rPr>
  </w:style>
  <w:style w:type="character" w:customStyle="1" w:styleId="Titre2Car">
    <w:name w:val="Titre 2 Car"/>
    <w:aliases w:val="paragraphe Car,heading 2 Car,Contrat 2 Car,Ctt Car,niveau 2 Car,Titre 2  Car,H2 Car,Fonctionnalité Car,Titre 21 Car,t2.T2 Car"/>
    <w:basedOn w:val="Policepardfaut"/>
    <w:link w:val="Titre2"/>
    <w:rsid w:val="00D071D7"/>
    <w:rPr>
      <w:rFonts w:ascii="CorporateSBQ" w:eastAsiaTheme="majorEastAsia" w:hAnsi="CorporateSBQ" w:cs="Times New Roman"/>
      <w:b/>
      <w:bCs/>
      <w:color w:val="4BACC6" w:themeColor="accent5"/>
      <w:sz w:val="24"/>
      <w:szCs w:val="26"/>
      <w:lang w:eastAsia="fr-FR"/>
    </w:rPr>
  </w:style>
  <w:style w:type="character" w:customStyle="1" w:styleId="Titre3Car">
    <w:name w:val="Titre 3 Car"/>
    <w:basedOn w:val="Policepardfaut"/>
    <w:link w:val="Titre3"/>
    <w:rsid w:val="00D071D7"/>
    <w:rPr>
      <w:rFonts w:ascii="CorporateSBQ" w:eastAsiaTheme="majorEastAsia" w:hAnsi="CorporateSBQ" w:cs="Times New Roman"/>
      <w:bCs/>
      <w:color w:val="4BACC6" w:themeColor="accent5"/>
      <w:szCs w:val="20"/>
      <w:u w:val="single"/>
      <w:lang w:eastAsia="fr-FR"/>
    </w:rPr>
  </w:style>
  <w:style w:type="character" w:customStyle="1" w:styleId="Titre4Car">
    <w:name w:val="Titre 4 Car"/>
    <w:basedOn w:val="Policepardfaut"/>
    <w:link w:val="Titre4"/>
    <w:rsid w:val="00D071D7"/>
    <w:rPr>
      <w:rFonts w:ascii="Arial" w:eastAsiaTheme="majorEastAsia" w:hAnsi="Arial" w:cs="Times New Roman"/>
      <w:bCs/>
      <w:iCs/>
      <w:color w:val="4BACC6" w:themeColor="accent5"/>
      <w:sz w:val="20"/>
      <w:szCs w:val="20"/>
      <w:lang w:eastAsia="fr-FR"/>
    </w:rPr>
  </w:style>
  <w:style w:type="character" w:customStyle="1" w:styleId="Titre5Car">
    <w:name w:val="Titre 5 Car"/>
    <w:basedOn w:val="Policepardfaut"/>
    <w:link w:val="Titre5"/>
    <w:rsid w:val="00D071D7"/>
    <w:rPr>
      <w:rFonts w:ascii="CorporateSBQ" w:eastAsiaTheme="majorEastAsia" w:hAnsi="CorporateSBQ" w:cs="Times New Roman"/>
      <w:i/>
      <w:color w:val="4BACC6" w:themeColor="accent5"/>
      <w:sz w:val="20"/>
      <w:lang w:eastAsia="fr-FR"/>
    </w:rPr>
  </w:style>
  <w:style w:type="character" w:customStyle="1" w:styleId="Titre6Car">
    <w:name w:val="Titre 6 Car"/>
    <w:basedOn w:val="Policepardfaut"/>
    <w:link w:val="Titre6"/>
    <w:rsid w:val="00D071D7"/>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D071D7"/>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D071D7"/>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rsid w:val="00D071D7"/>
    <w:rPr>
      <w:rFonts w:asciiTheme="majorHAnsi" w:eastAsiaTheme="majorEastAsia" w:hAnsiTheme="majorHAnsi" w:cstheme="majorBidi"/>
      <w:i/>
      <w:iCs/>
      <w:color w:val="404040" w:themeColor="text1" w:themeTint="BF"/>
      <w:sz w:val="20"/>
      <w:szCs w:val="20"/>
      <w:lang w:eastAsia="fr-FR"/>
    </w:rPr>
  </w:style>
  <w:style w:type="paragraph" w:styleId="Paragraphedeliste">
    <w:name w:val="List Paragraph"/>
    <w:aliases w:val="CCAP next,Liste à puce,Level 1 Puce,EDF_Paragraphe,lp1,Bullet List,FooterText,numbered,Use Case List Paragraph,Liste à puce - Normal,Paragraphe 3,TP Liste,corp de texte,Párrafo de lista,Proposal Bullet List,Bullet OSM,List Paragraph2"/>
    <w:basedOn w:val="Normal"/>
    <w:link w:val="ParagraphedelisteCar"/>
    <w:uiPriority w:val="99"/>
    <w:qFormat/>
    <w:rsid w:val="00D071D7"/>
    <w:pPr>
      <w:ind w:left="720"/>
      <w:contextualSpacing/>
    </w:pPr>
    <w:rPr>
      <w:rFonts w:ascii="CIDFont+F2" w:hAnsi="CIDFont+F2" w:cs="CIDFont+F2"/>
      <w:lang w:eastAsia="en-US"/>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P Liste Car,corp de texte Car"/>
    <w:basedOn w:val="Policepardfaut"/>
    <w:link w:val="Paragraphedeliste"/>
    <w:uiPriority w:val="99"/>
    <w:qFormat/>
    <w:rsid w:val="00D071D7"/>
    <w:rPr>
      <w:rFonts w:ascii="CIDFont+F2" w:hAnsi="CIDFont+F2" w:cs="CIDFont+F2"/>
      <w:sz w:val="20"/>
      <w:szCs w:val="20"/>
    </w:rPr>
  </w:style>
  <w:style w:type="paragraph" w:customStyle="1" w:styleId="phase">
    <w:name w:val="phase"/>
    <w:basedOn w:val="Sansinterligne"/>
    <w:qFormat/>
    <w:rsid w:val="00D071D7"/>
    <w:rPr>
      <w:rFonts w:eastAsia="Times New Roman" w:cs="Times New Roman"/>
    </w:rPr>
  </w:style>
  <w:style w:type="paragraph" w:styleId="Sansinterligne">
    <w:name w:val="No Spacing"/>
    <w:aliases w:val="Titre bas de page"/>
    <w:uiPriority w:val="1"/>
    <w:qFormat/>
    <w:rsid w:val="00D071D7"/>
    <w:pPr>
      <w:spacing w:after="0" w:line="240" w:lineRule="auto"/>
      <w:jc w:val="both"/>
    </w:pPr>
    <w:rPr>
      <w:rFonts w:ascii="Arial" w:hAnsi="Arial" w:cs="CIDFont+F2"/>
      <w:b/>
      <w:sz w:val="24"/>
      <w:szCs w:val="20"/>
      <w:lang w:eastAsia="fr-FR"/>
    </w:rPr>
  </w:style>
  <w:style w:type="paragraph" w:styleId="En-ttedetabledesmatires">
    <w:name w:val="TOC Heading"/>
    <w:basedOn w:val="Titre1"/>
    <w:next w:val="Normal"/>
    <w:uiPriority w:val="39"/>
    <w:unhideWhenUsed/>
    <w:qFormat/>
    <w:rsid w:val="00D071D7"/>
    <w:pPr>
      <w:numPr>
        <w:numId w:val="0"/>
      </w:numPr>
      <w:spacing w:before="480" w:after="0" w:afterAutospacing="0"/>
      <w:outlineLvl w:val="9"/>
    </w:pPr>
    <w:rPr>
      <w:rFonts w:asciiTheme="majorHAnsi" w:hAnsiTheme="majorHAnsi" w:cstheme="majorBidi"/>
      <w:color w:val="365F91" w:themeColor="accent1" w:themeShade="BF"/>
    </w:rPr>
  </w:style>
  <w:style w:type="paragraph" w:styleId="En-tte">
    <w:name w:val="header"/>
    <w:basedOn w:val="Normal"/>
    <w:link w:val="En-tteCar"/>
    <w:rsid w:val="00815453"/>
    <w:pPr>
      <w:tabs>
        <w:tab w:val="right" w:pos="8980"/>
      </w:tabs>
    </w:pPr>
    <w:rPr>
      <w:rFonts w:ascii="CorporateSBQ" w:hAnsi="CorporateSBQ"/>
      <w:noProof/>
      <w:sz w:val="12"/>
    </w:rPr>
  </w:style>
  <w:style w:type="character" w:customStyle="1" w:styleId="En-tteCar">
    <w:name w:val="En-tête Car"/>
    <w:basedOn w:val="Policepardfaut"/>
    <w:link w:val="En-tte"/>
    <w:rsid w:val="00815453"/>
    <w:rPr>
      <w:rFonts w:ascii="CorporateSBQ" w:eastAsia="Times New Roman" w:hAnsi="CorporateSBQ" w:cs="Times New Roman"/>
      <w:noProof/>
      <w:sz w:val="12"/>
      <w:szCs w:val="20"/>
      <w:lang w:eastAsia="fr-FR"/>
    </w:rPr>
  </w:style>
  <w:style w:type="paragraph" w:customStyle="1" w:styleId="L1">
    <w:name w:val="L1"/>
    <w:basedOn w:val="Normal"/>
    <w:rsid w:val="00815453"/>
    <w:pPr>
      <w:tabs>
        <w:tab w:val="left" w:pos="1400"/>
        <w:tab w:val="left" w:pos="5660"/>
        <w:tab w:val="right" w:pos="8980"/>
      </w:tabs>
      <w:ind w:left="568" w:hanging="284"/>
    </w:pPr>
    <w:rPr>
      <w:rFonts w:ascii="Book Antiqua" w:hAnsi="Book Antiqua"/>
    </w:rPr>
  </w:style>
  <w:style w:type="paragraph" w:customStyle="1" w:styleId="L2">
    <w:name w:val="L2"/>
    <w:basedOn w:val="Normal"/>
    <w:rsid w:val="00815453"/>
    <w:pPr>
      <w:tabs>
        <w:tab w:val="left" w:pos="1400"/>
        <w:tab w:val="left" w:pos="5660"/>
        <w:tab w:val="right" w:pos="8980"/>
      </w:tabs>
      <w:ind w:left="1135" w:hanging="284"/>
    </w:pPr>
    <w:rPr>
      <w:rFonts w:ascii="Book Antiqua" w:hAnsi="Book Antiqua"/>
    </w:rPr>
  </w:style>
  <w:style w:type="paragraph" w:customStyle="1" w:styleId="L3">
    <w:name w:val="L3"/>
    <w:basedOn w:val="Normal"/>
    <w:rsid w:val="00815453"/>
    <w:pPr>
      <w:tabs>
        <w:tab w:val="left" w:pos="5660"/>
        <w:tab w:val="right" w:pos="8980"/>
      </w:tabs>
      <w:ind w:left="1702" w:hanging="284"/>
    </w:pPr>
    <w:rPr>
      <w:rFonts w:ascii="Book Antiqua" w:hAnsi="Book Antiqua"/>
    </w:rPr>
  </w:style>
  <w:style w:type="paragraph" w:customStyle="1" w:styleId="L4">
    <w:name w:val="L4"/>
    <w:basedOn w:val="Normal"/>
    <w:rsid w:val="00815453"/>
    <w:pPr>
      <w:tabs>
        <w:tab w:val="left" w:pos="5660"/>
        <w:tab w:val="right" w:pos="8980"/>
      </w:tabs>
      <w:ind w:left="2269" w:hanging="284"/>
    </w:pPr>
    <w:rPr>
      <w:rFonts w:ascii="Book Antiqua" w:hAnsi="Book Antiqua"/>
    </w:rPr>
  </w:style>
  <w:style w:type="character" w:customStyle="1" w:styleId="NotedebasdepageCar">
    <w:name w:val="Note de bas de page Car"/>
    <w:basedOn w:val="Policepardfaut"/>
    <w:link w:val="Notedebasdepage"/>
    <w:semiHidden/>
    <w:rsid w:val="00815453"/>
    <w:rPr>
      <w:rFonts w:ascii="Plantin" w:eastAsia="Times New Roman" w:hAnsi="Plantin" w:cs="Times New Roman"/>
      <w:sz w:val="18"/>
      <w:szCs w:val="20"/>
      <w:lang w:eastAsia="fr-FR"/>
    </w:rPr>
  </w:style>
  <w:style w:type="paragraph" w:styleId="Notedebasdepage">
    <w:name w:val="footnote text"/>
    <w:basedOn w:val="Normal"/>
    <w:link w:val="NotedebasdepageCar"/>
    <w:semiHidden/>
    <w:rsid w:val="00815453"/>
    <w:pPr>
      <w:tabs>
        <w:tab w:val="left" w:pos="1400"/>
        <w:tab w:val="left" w:pos="5660"/>
        <w:tab w:val="right" w:pos="8980"/>
      </w:tabs>
      <w:ind w:left="560" w:hanging="560"/>
    </w:pPr>
    <w:rPr>
      <w:rFonts w:ascii="Plantin" w:hAnsi="Plantin"/>
      <w:sz w:val="18"/>
    </w:rPr>
  </w:style>
  <w:style w:type="character" w:customStyle="1" w:styleId="NotedebasdepageCar1">
    <w:name w:val="Note de bas de page Car1"/>
    <w:basedOn w:val="Policepardfaut"/>
    <w:uiPriority w:val="99"/>
    <w:semiHidden/>
    <w:rsid w:val="00815453"/>
    <w:rPr>
      <w:rFonts w:ascii="Arial" w:eastAsia="Times New Roman" w:hAnsi="Arial" w:cs="Times New Roman"/>
      <w:sz w:val="20"/>
      <w:szCs w:val="20"/>
      <w:lang w:eastAsia="fr-FR"/>
    </w:rPr>
  </w:style>
  <w:style w:type="character" w:styleId="Numrodepage">
    <w:name w:val="page number"/>
    <w:basedOn w:val="Policepardfaut"/>
    <w:rsid w:val="00815453"/>
  </w:style>
  <w:style w:type="paragraph" w:styleId="Pieddepage">
    <w:name w:val="footer"/>
    <w:basedOn w:val="Normal"/>
    <w:next w:val="Normal"/>
    <w:link w:val="PieddepageCar"/>
    <w:uiPriority w:val="99"/>
    <w:rsid w:val="00815453"/>
    <w:pPr>
      <w:tabs>
        <w:tab w:val="right" w:pos="9000"/>
      </w:tabs>
    </w:pPr>
    <w:rPr>
      <w:i/>
      <w:sz w:val="16"/>
    </w:rPr>
  </w:style>
  <w:style w:type="character" w:customStyle="1" w:styleId="PieddepageCar">
    <w:name w:val="Pied de page Car"/>
    <w:basedOn w:val="Policepardfaut"/>
    <w:link w:val="Pieddepage"/>
    <w:uiPriority w:val="99"/>
    <w:rsid w:val="00815453"/>
    <w:rPr>
      <w:rFonts w:ascii="Arial" w:eastAsia="Times New Roman" w:hAnsi="Arial" w:cs="Times New Roman"/>
      <w:i/>
      <w:sz w:val="16"/>
      <w:szCs w:val="20"/>
      <w:lang w:eastAsia="fr-FR"/>
    </w:rPr>
  </w:style>
  <w:style w:type="paragraph" w:customStyle="1" w:styleId="R1">
    <w:name w:val="R1"/>
    <w:basedOn w:val="Normal"/>
    <w:rsid w:val="00815453"/>
    <w:pPr>
      <w:tabs>
        <w:tab w:val="left" w:pos="1400"/>
        <w:tab w:val="left" w:pos="5660"/>
        <w:tab w:val="right" w:pos="8980"/>
      </w:tabs>
      <w:ind w:left="567"/>
    </w:pPr>
  </w:style>
  <w:style w:type="paragraph" w:customStyle="1" w:styleId="R2">
    <w:name w:val="R2"/>
    <w:basedOn w:val="Normal"/>
    <w:rsid w:val="00815453"/>
    <w:pPr>
      <w:tabs>
        <w:tab w:val="left" w:pos="1400"/>
        <w:tab w:val="left" w:pos="5660"/>
        <w:tab w:val="right" w:pos="8980"/>
      </w:tabs>
      <w:ind w:left="1134"/>
    </w:pPr>
  </w:style>
  <w:style w:type="paragraph" w:customStyle="1" w:styleId="R3">
    <w:name w:val="R3"/>
    <w:basedOn w:val="Normal"/>
    <w:rsid w:val="00815453"/>
    <w:pPr>
      <w:tabs>
        <w:tab w:val="left" w:pos="5660"/>
        <w:tab w:val="right" w:pos="8980"/>
      </w:tabs>
      <w:ind w:left="1701"/>
    </w:pPr>
  </w:style>
  <w:style w:type="paragraph" w:customStyle="1" w:styleId="R4">
    <w:name w:val="R4"/>
    <w:basedOn w:val="Normal"/>
    <w:rsid w:val="00815453"/>
    <w:pPr>
      <w:tabs>
        <w:tab w:val="left" w:pos="5660"/>
        <w:tab w:val="right" w:pos="8980"/>
      </w:tabs>
      <w:ind w:left="2268"/>
    </w:pPr>
  </w:style>
  <w:style w:type="paragraph" w:styleId="TM1">
    <w:name w:val="toc 1"/>
    <w:basedOn w:val="Normal"/>
    <w:next w:val="Normal"/>
    <w:uiPriority w:val="39"/>
    <w:rsid w:val="00815453"/>
    <w:pPr>
      <w:tabs>
        <w:tab w:val="right" w:leader="dot" w:pos="9072"/>
      </w:tabs>
      <w:spacing w:before="120" w:after="120"/>
      <w:jc w:val="left"/>
    </w:pPr>
    <w:rPr>
      <w:b/>
      <w:caps/>
    </w:rPr>
  </w:style>
  <w:style w:type="paragraph" w:styleId="TM2">
    <w:name w:val="toc 2"/>
    <w:basedOn w:val="Normal"/>
    <w:next w:val="Normal"/>
    <w:uiPriority w:val="39"/>
    <w:rsid w:val="00815453"/>
    <w:pPr>
      <w:tabs>
        <w:tab w:val="right" w:leader="dot" w:pos="9072"/>
      </w:tabs>
    </w:pPr>
    <w:rPr>
      <w:smallCaps/>
    </w:rPr>
  </w:style>
  <w:style w:type="paragraph" w:styleId="TM3">
    <w:name w:val="toc 3"/>
    <w:basedOn w:val="Normal"/>
    <w:next w:val="Normal"/>
    <w:uiPriority w:val="39"/>
    <w:rsid w:val="00815453"/>
    <w:pPr>
      <w:tabs>
        <w:tab w:val="right" w:leader="dot" w:pos="9072"/>
      </w:tabs>
      <w:ind w:left="200"/>
    </w:pPr>
    <w:rPr>
      <w:i/>
    </w:rPr>
  </w:style>
  <w:style w:type="paragraph" w:customStyle="1" w:styleId="Corpsnote">
    <w:name w:val="Corps note"/>
    <w:basedOn w:val="Normal"/>
    <w:rsid w:val="00815453"/>
  </w:style>
  <w:style w:type="paragraph" w:customStyle="1" w:styleId="Normaldca">
    <w:name w:val="Normaldéca"/>
    <w:basedOn w:val="Normal"/>
    <w:rsid w:val="00815453"/>
    <w:pPr>
      <w:ind w:left="680"/>
    </w:pPr>
    <w:rPr>
      <w:rFonts w:ascii="Plantin MT Light" w:hAnsi="Plantin MT Light"/>
    </w:rPr>
  </w:style>
  <w:style w:type="paragraph" w:customStyle="1" w:styleId="EnTete1">
    <w:name w:val="EnTete1"/>
    <w:basedOn w:val="Normal"/>
    <w:rsid w:val="00815453"/>
    <w:pPr>
      <w:spacing w:before="80" w:line="200" w:lineRule="exact"/>
      <w:ind w:left="85"/>
    </w:pPr>
    <w:rPr>
      <w:rFonts w:ascii="CorporateSBQ" w:hAnsi="CorporateSBQ"/>
      <w:b/>
      <w:color w:val="800000"/>
      <w:sz w:val="18"/>
    </w:rPr>
  </w:style>
  <w:style w:type="paragraph" w:customStyle="1" w:styleId="EnTete2">
    <w:name w:val="EnTete2"/>
    <w:basedOn w:val="EnTete1"/>
    <w:rsid w:val="00815453"/>
    <w:pPr>
      <w:spacing w:before="113"/>
    </w:pPr>
  </w:style>
  <w:style w:type="paragraph" w:customStyle="1" w:styleId="EnTete3">
    <w:name w:val="EnTete3"/>
    <w:basedOn w:val="EnTete2"/>
    <w:rsid w:val="00815453"/>
    <w:pPr>
      <w:spacing w:before="0"/>
    </w:pPr>
  </w:style>
  <w:style w:type="paragraph" w:customStyle="1" w:styleId="EnTete4">
    <w:name w:val="EnTete4"/>
    <w:basedOn w:val="EnTete2"/>
    <w:rsid w:val="00815453"/>
    <w:rPr>
      <w:b w:val="0"/>
      <w:color w:val="000000"/>
    </w:rPr>
  </w:style>
  <w:style w:type="paragraph" w:customStyle="1" w:styleId="AdrBnF">
    <w:name w:val="AdrBnF"/>
    <w:basedOn w:val="EnTete4"/>
    <w:rsid w:val="00815453"/>
    <w:pPr>
      <w:spacing w:before="60"/>
    </w:pPr>
  </w:style>
  <w:style w:type="paragraph" w:customStyle="1" w:styleId="RenvSujet">
    <w:name w:val="RenvSujet"/>
    <w:basedOn w:val="Normal"/>
    <w:rsid w:val="00815453"/>
    <w:pPr>
      <w:tabs>
        <w:tab w:val="left" w:pos="1985"/>
        <w:tab w:val="left" w:pos="6237"/>
      </w:tabs>
    </w:pPr>
    <w:rPr>
      <w:sz w:val="18"/>
    </w:rPr>
  </w:style>
  <w:style w:type="paragraph" w:styleId="Corpsdetexte2">
    <w:name w:val="Body Text 2"/>
    <w:basedOn w:val="Normal"/>
    <w:link w:val="Corpsdetexte2Car"/>
    <w:rsid w:val="00815453"/>
    <w:pPr>
      <w:spacing w:line="240" w:lineRule="atLeast"/>
    </w:pPr>
    <w:rPr>
      <w:rFonts w:ascii="Times New Roman" w:hAnsi="Times New Roman"/>
    </w:rPr>
  </w:style>
  <w:style w:type="character" w:customStyle="1" w:styleId="Corpsdetexte2Car">
    <w:name w:val="Corps de texte 2 Car"/>
    <w:basedOn w:val="Policepardfaut"/>
    <w:link w:val="Corpsdetexte2"/>
    <w:rsid w:val="00815453"/>
    <w:rPr>
      <w:rFonts w:ascii="Times New Roman" w:eastAsia="Times New Roman" w:hAnsi="Times New Roman" w:cs="Times New Roman"/>
      <w:sz w:val="20"/>
      <w:szCs w:val="20"/>
      <w:lang w:eastAsia="fr-FR"/>
    </w:rPr>
  </w:style>
  <w:style w:type="paragraph" w:customStyle="1" w:styleId="a">
    <w:name w:val="§"/>
    <w:basedOn w:val="Normal"/>
    <w:rsid w:val="00815453"/>
    <w:pPr>
      <w:spacing w:before="240"/>
    </w:pPr>
    <w:rPr>
      <w:rFonts w:ascii="Times" w:hAnsi="Times"/>
      <w:sz w:val="24"/>
    </w:rPr>
  </w:style>
  <w:style w:type="paragraph" w:styleId="Corpsdetexte">
    <w:name w:val="Body Text"/>
    <w:basedOn w:val="Normal"/>
    <w:link w:val="CorpsdetexteCar"/>
    <w:rsid w:val="00815453"/>
    <w:pPr>
      <w:spacing w:after="120"/>
    </w:pPr>
  </w:style>
  <w:style w:type="character" w:customStyle="1" w:styleId="CorpsdetexteCar">
    <w:name w:val="Corps de texte Car"/>
    <w:basedOn w:val="Policepardfaut"/>
    <w:link w:val="Corpsdetexte"/>
    <w:rsid w:val="00815453"/>
    <w:rPr>
      <w:rFonts w:ascii="Arial" w:eastAsia="Times New Roman" w:hAnsi="Arial" w:cs="Times New Roman"/>
      <w:sz w:val="20"/>
      <w:szCs w:val="20"/>
      <w:lang w:eastAsia="fr-FR"/>
    </w:rPr>
  </w:style>
  <w:style w:type="character" w:styleId="lev">
    <w:name w:val="Strong"/>
    <w:uiPriority w:val="22"/>
    <w:qFormat/>
    <w:rsid w:val="00815453"/>
    <w:rPr>
      <w:b/>
      <w:bCs/>
    </w:rPr>
  </w:style>
  <w:style w:type="character" w:styleId="Marquedecommentaire">
    <w:name w:val="annotation reference"/>
    <w:basedOn w:val="Policepardfaut"/>
    <w:uiPriority w:val="99"/>
    <w:rsid w:val="00815453"/>
    <w:rPr>
      <w:sz w:val="16"/>
      <w:szCs w:val="16"/>
    </w:rPr>
  </w:style>
  <w:style w:type="paragraph" w:styleId="Commentaire">
    <w:name w:val="annotation text"/>
    <w:basedOn w:val="Normal"/>
    <w:link w:val="CommentaireCar"/>
    <w:uiPriority w:val="99"/>
    <w:rsid w:val="00815453"/>
  </w:style>
  <w:style w:type="character" w:customStyle="1" w:styleId="CommentaireCar">
    <w:name w:val="Commentaire Car"/>
    <w:basedOn w:val="Policepardfaut"/>
    <w:link w:val="Commentaire"/>
    <w:uiPriority w:val="99"/>
    <w:rsid w:val="00815453"/>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rsid w:val="00815453"/>
    <w:rPr>
      <w:b/>
      <w:bCs/>
    </w:rPr>
  </w:style>
  <w:style w:type="character" w:customStyle="1" w:styleId="ObjetducommentaireCar">
    <w:name w:val="Objet du commentaire Car"/>
    <w:basedOn w:val="CommentaireCar"/>
    <w:link w:val="Objetducommentaire"/>
    <w:rsid w:val="00815453"/>
    <w:rPr>
      <w:rFonts w:ascii="Arial" w:eastAsia="Times New Roman" w:hAnsi="Arial" w:cs="Times New Roman"/>
      <w:b/>
      <w:bCs/>
      <w:sz w:val="20"/>
      <w:szCs w:val="20"/>
      <w:lang w:eastAsia="fr-FR"/>
    </w:rPr>
  </w:style>
  <w:style w:type="paragraph" w:styleId="Textedebulles">
    <w:name w:val="Balloon Text"/>
    <w:basedOn w:val="Normal"/>
    <w:link w:val="TextedebullesCar"/>
    <w:rsid w:val="00815453"/>
    <w:rPr>
      <w:rFonts w:ascii="Tahoma" w:hAnsi="Tahoma" w:cs="Tahoma"/>
      <w:sz w:val="16"/>
      <w:szCs w:val="16"/>
    </w:rPr>
  </w:style>
  <w:style w:type="character" w:customStyle="1" w:styleId="TextedebullesCar">
    <w:name w:val="Texte de bulles Car"/>
    <w:basedOn w:val="Policepardfaut"/>
    <w:link w:val="Textedebulles"/>
    <w:rsid w:val="00815453"/>
    <w:rPr>
      <w:rFonts w:ascii="Tahoma" w:eastAsia="Times New Roman" w:hAnsi="Tahoma" w:cs="Tahoma"/>
      <w:sz w:val="16"/>
      <w:szCs w:val="16"/>
      <w:lang w:eastAsia="fr-FR"/>
    </w:rPr>
  </w:style>
  <w:style w:type="character" w:styleId="Lienhypertexte">
    <w:name w:val="Hyperlink"/>
    <w:basedOn w:val="Policepardfaut"/>
    <w:rsid w:val="00815453"/>
    <w:rPr>
      <w:color w:val="0000FF" w:themeColor="hyperlink"/>
      <w:u w:val="single"/>
    </w:rPr>
  </w:style>
  <w:style w:type="paragraph" w:styleId="Retraitcorpsdetexte">
    <w:name w:val="Body Text Indent"/>
    <w:basedOn w:val="Normal"/>
    <w:link w:val="RetraitcorpsdetexteCar"/>
    <w:rsid w:val="00815453"/>
    <w:pPr>
      <w:spacing w:after="120"/>
      <w:ind w:left="283"/>
    </w:pPr>
  </w:style>
  <w:style w:type="character" w:customStyle="1" w:styleId="RetraitcorpsdetexteCar">
    <w:name w:val="Retrait corps de texte Car"/>
    <w:basedOn w:val="Policepardfaut"/>
    <w:link w:val="Retraitcorpsdetexte"/>
    <w:rsid w:val="00815453"/>
    <w:rPr>
      <w:rFonts w:ascii="Arial" w:eastAsia="Times New Roman" w:hAnsi="Arial" w:cs="Times New Roman"/>
      <w:sz w:val="20"/>
      <w:szCs w:val="20"/>
      <w:lang w:eastAsia="fr-FR"/>
    </w:rPr>
  </w:style>
  <w:style w:type="table" w:styleId="Grilledutableau">
    <w:name w:val="Table Grid"/>
    <w:basedOn w:val="TableauNormal"/>
    <w:rsid w:val="0081545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815453"/>
    <w:pPr>
      <w:spacing w:after="120"/>
      <w:ind w:left="283"/>
    </w:pPr>
    <w:rPr>
      <w:sz w:val="16"/>
      <w:szCs w:val="16"/>
    </w:rPr>
  </w:style>
  <w:style w:type="character" w:customStyle="1" w:styleId="Retraitcorpsdetexte3Car">
    <w:name w:val="Retrait corps de texte 3 Car"/>
    <w:basedOn w:val="Policepardfaut"/>
    <w:link w:val="Retraitcorpsdetexte3"/>
    <w:rsid w:val="00815453"/>
    <w:rPr>
      <w:rFonts w:ascii="Arial" w:eastAsia="Times New Roman" w:hAnsi="Arial" w:cs="Times New Roman"/>
      <w:sz w:val="16"/>
      <w:szCs w:val="16"/>
      <w:lang w:eastAsia="fr-FR"/>
    </w:rPr>
  </w:style>
  <w:style w:type="character" w:styleId="Mentionnonrsolue">
    <w:name w:val="Unresolved Mention"/>
    <w:basedOn w:val="Policepardfaut"/>
    <w:uiPriority w:val="99"/>
    <w:semiHidden/>
    <w:unhideWhenUsed/>
    <w:rsid w:val="002B49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59413">
      <w:bodyDiv w:val="1"/>
      <w:marLeft w:val="0"/>
      <w:marRight w:val="0"/>
      <w:marTop w:val="0"/>
      <w:marBottom w:val="0"/>
      <w:divBdr>
        <w:top w:val="none" w:sz="0" w:space="0" w:color="auto"/>
        <w:left w:val="none" w:sz="0" w:space="0" w:color="auto"/>
        <w:bottom w:val="none" w:sz="0" w:space="0" w:color="auto"/>
        <w:right w:val="none" w:sz="0" w:space="0" w:color="auto"/>
      </w:divBdr>
    </w:div>
    <w:div w:id="573976376">
      <w:bodyDiv w:val="1"/>
      <w:marLeft w:val="0"/>
      <w:marRight w:val="0"/>
      <w:marTop w:val="0"/>
      <w:marBottom w:val="0"/>
      <w:divBdr>
        <w:top w:val="none" w:sz="0" w:space="0" w:color="auto"/>
        <w:left w:val="none" w:sz="0" w:space="0" w:color="auto"/>
        <w:bottom w:val="none" w:sz="0" w:space="0" w:color="auto"/>
        <w:right w:val="none" w:sz="0" w:space="0" w:color="auto"/>
      </w:divBdr>
    </w:div>
    <w:div w:id="850484336">
      <w:bodyDiv w:val="1"/>
      <w:marLeft w:val="0"/>
      <w:marRight w:val="0"/>
      <w:marTop w:val="0"/>
      <w:marBottom w:val="0"/>
      <w:divBdr>
        <w:top w:val="none" w:sz="0" w:space="0" w:color="auto"/>
        <w:left w:val="none" w:sz="0" w:space="0" w:color="auto"/>
        <w:bottom w:val="none" w:sz="0" w:space="0" w:color="auto"/>
        <w:right w:val="none" w:sz="0" w:space="0" w:color="auto"/>
      </w:divBdr>
      <w:divsChild>
        <w:div w:id="99961045">
          <w:marLeft w:val="0"/>
          <w:marRight w:val="0"/>
          <w:marTop w:val="0"/>
          <w:marBottom w:val="0"/>
          <w:divBdr>
            <w:top w:val="none" w:sz="0" w:space="0" w:color="auto"/>
            <w:left w:val="none" w:sz="0" w:space="0" w:color="auto"/>
            <w:bottom w:val="none" w:sz="0" w:space="0" w:color="auto"/>
            <w:right w:val="none" w:sz="0" w:space="0" w:color="auto"/>
          </w:divBdr>
          <w:divsChild>
            <w:div w:id="435097113">
              <w:marLeft w:val="0"/>
              <w:marRight w:val="0"/>
              <w:marTop w:val="0"/>
              <w:marBottom w:val="0"/>
              <w:divBdr>
                <w:top w:val="none" w:sz="0" w:space="0" w:color="auto"/>
                <w:left w:val="none" w:sz="0" w:space="0" w:color="auto"/>
                <w:bottom w:val="none" w:sz="0" w:space="0" w:color="auto"/>
                <w:right w:val="none" w:sz="0" w:space="0" w:color="auto"/>
              </w:divBdr>
            </w:div>
            <w:div w:id="1765420223">
              <w:marLeft w:val="0"/>
              <w:marRight w:val="0"/>
              <w:marTop w:val="0"/>
              <w:marBottom w:val="0"/>
              <w:divBdr>
                <w:top w:val="none" w:sz="0" w:space="0" w:color="auto"/>
                <w:left w:val="none" w:sz="0" w:space="0" w:color="auto"/>
                <w:bottom w:val="none" w:sz="0" w:space="0" w:color="auto"/>
                <w:right w:val="none" w:sz="0" w:space="0" w:color="auto"/>
              </w:divBdr>
            </w:div>
            <w:div w:id="745961850">
              <w:marLeft w:val="0"/>
              <w:marRight w:val="0"/>
              <w:marTop w:val="0"/>
              <w:marBottom w:val="0"/>
              <w:divBdr>
                <w:top w:val="none" w:sz="0" w:space="0" w:color="auto"/>
                <w:left w:val="none" w:sz="0" w:space="0" w:color="auto"/>
                <w:bottom w:val="none" w:sz="0" w:space="0" w:color="auto"/>
                <w:right w:val="none" w:sz="0" w:space="0" w:color="auto"/>
              </w:divBdr>
            </w:div>
            <w:div w:id="1794859046">
              <w:marLeft w:val="0"/>
              <w:marRight w:val="0"/>
              <w:marTop w:val="0"/>
              <w:marBottom w:val="0"/>
              <w:divBdr>
                <w:top w:val="none" w:sz="0" w:space="0" w:color="auto"/>
                <w:left w:val="none" w:sz="0" w:space="0" w:color="auto"/>
                <w:bottom w:val="none" w:sz="0" w:space="0" w:color="auto"/>
                <w:right w:val="none" w:sz="0" w:space="0" w:color="auto"/>
              </w:divBdr>
            </w:div>
            <w:div w:id="76257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526003">
      <w:bodyDiv w:val="1"/>
      <w:marLeft w:val="0"/>
      <w:marRight w:val="0"/>
      <w:marTop w:val="0"/>
      <w:marBottom w:val="0"/>
      <w:divBdr>
        <w:top w:val="none" w:sz="0" w:space="0" w:color="auto"/>
        <w:left w:val="none" w:sz="0" w:space="0" w:color="auto"/>
        <w:bottom w:val="none" w:sz="0" w:space="0" w:color="auto"/>
        <w:right w:val="none" w:sz="0" w:space="0" w:color="auto"/>
      </w:divBdr>
    </w:div>
    <w:div w:id="1135559120">
      <w:bodyDiv w:val="1"/>
      <w:marLeft w:val="0"/>
      <w:marRight w:val="0"/>
      <w:marTop w:val="0"/>
      <w:marBottom w:val="0"/>
      <w:divBdr>
        <w:top w:val="none" w:sz="0" w:space="0" w:color="auto"/>
        <w:left w:val="none" w:sz="0" w:space="0" w:color="auto"/>
        <w:bottom w:val="none" w:sz="0" w:space="0" w:color="auto"/>
        <w:right w:val="none" w:sz="0" w:space="0" w:color="auto"/>
      </w:divBdr>
    </w:div>
    <w:div w:id="1201624021">
      <w:bodyDiv w:val="1"/>
      <w:marLeft w:val="0"/>
      <w:marRight w:val="0"/>
      <w:marTop w:val="0"/>
      <w:marBottom w:val="0"/>
      <w:divBdr>
        <w:top w:val="none" w:sz="0" w:space="0" w:color="auto"/>
        <w:left w:val="none" w:sz="0" w:space="0" w:color="auto"/>
        <w:bottom w:val="none" w:sz="0" w:space="0" w:color="auto"/>
        <w:right w:val="none" w:sz="0" w:space="0" w:color="auto"/>
      </w:divBdr>
    </w:div>
    <w:div w:id="1484589562">
      <w:bodyDiv w:val="1"/>
      <w:marLeft w:val="0"/>
      <w:marRight w:val="0"/>
      <w:marTop w:val="0"/>
      <w:marBottom w:val="0"/>
      <w:divBdr>
        <w:top w:val="none" w:sz="0" w:space="0" w:color="auto"/>
        <w:left w:val="none" w:sz="0" w:space="0" w:color="auto"/>
        <w:bottom w:val="none" w:sz="0" w:space="0" w:color="auto"/>
        <w:right w:val="none" w:sz="0" w:space="0" w:color="auto"/>
      </w:divBdr>
    </w:div>
    <w:div w:id="1564484925">
      <w:bodyDiv w:val="1"/>
      <w:marLeft w:val="0"/>
      <w:marRight w:val="0"/>
      <w:marTop w:val="0"/>
      <w:marBottom w:val="0"/>
      <w:divBdr>
        <w:top w:val="none" w:sz="0" w:space="0" w:color="auto"/>
        <w:left w:val="none" w:sz="0" w:space="0" w:color="auto"/>
        <w:bottom w:val="none" w:sz="0" w:space="0" w:color="auto"/>
        <w:right w:val="none" w:sz="0" w:space="0" w:color="auto"/>
      </w:divBdr>
    </w:div>
    <w:div w:id="1656375980">
      <w:bodyDiv w:val="1"/>
      <w:marLeft w:val="0"/>
      <w:marRight w:val="0"/>
      <w:marTop w:val="0"/>
      <w:marBottom w:val="0"/>
      <w:divBdr>
        <w:top w:val="none" w:sz="0" w:space="0" w:color="auto"/>
        <w:left w:val="none" w:sz="0" w:space="0" w:color="auto"/>
        <w:bottom w:val="none" w:sz="0" w:space="0" w:color="auto"/>
        <w:right w:val="none" w:sz="0" w:space="0" w:color="auto"/>
      </w:divBdr>
    </w:div>
    <w:div w:id="1807042565">
      <w:bodyDiv w:val="1"/>
      <w:marLeft w:val="0"/>
      <w:marRight w:val="0"/>
      <w:marTop w:val="0"/>
      <w:marBottom w:val="0"/>
      <w:divBdr>
        <w:top w:val="none" w:sz="0" w:space="0" w:color="auto"/>
        <w:left w:val="none" w:sz="0" w:space="0" w:color="auto"/>
        <w:bottom w:val="none" w:sz="0" w:space="0" w:color="auto"/>
        <w:right w:val="none" w:sz="0" w:space="0" w:color="auto"/>
      </w:divBdr>
    </w:div>
    <w:div w:id="1813138028">
      <w:bodyDiv w:val="1"/>
      <w:marLeft w:val="0"/>
      <w:marRight w:val="0"/>
      <w:marTop w:val="0"/>
      <w:marBottom w:val="0"/>
      <w:divBdr>
        <w:top w:val="none" w:sz="0" w:space="0" w:color="auto"/>
        <w:left w:val="none" w:sz="0" w:space="0" w:color="auto"/>
        <w:bottom w:val="none" w:sz="0" w:space="0" w:color="auto"/>
        <w:right w:val="none" w:sz="0" w:space="0" w:color="auto"/>
      </w:divBdr>
    </w:div>
    <w:div w:id="1879927755">
      <w:bodyDiv w:val="1"/>
      <w:marLeft w:val="0"/>
      <w:marRight w:val="0"/>
      <w:marTop w:val="0"/>
      <w:marBottom w:val="0"/>
      <w:divBdr>
        <w:top w:val="none" w:sz="0" w:space="0" w:color="auto"/>
        <w:left w:val="none" w:sz="0" w:space="0" w:color="auto"/>
        <w:bottom w:val="none" w:sz="0" w:space="0" w:color="auto"/>
        <w:right w:val="none" w:sz="0" w:space="0" w:color="auto"/>
      </w:divBdr>
    </w:div>
    <w:div w:id="198596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pd@bnf.fr" TargetMode="External"/><Relationship Id="rId4" Type="http://schemas.openxmlformats.org/officeDocument/2006/relationships/settings" Target="settings.xml"/><Relationship Id="rId9" Type="http://schemas.openxmlformats.org/officeDocument/2006/relationships/hyperlink" Target="mailto:steven.dutems@bnf.fr"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E0FC2-CFD7-4BF4-8BBB-51089C182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33</Pages>
  <Words>16288</Words>
  <Characters>89587</Characters>
  <Application>Microsoft Office Word</Application>
  <DocSecurity>0</DocSecurity>
  <Lines>746</Lines>
  <Paragraphs>211</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105664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Anne JOUHANNEAU</dc:creator>
  <cp:lastModifiedBy>Nathan HEBERT</cp:lastModifiedBy>
  <cp:revision>30</cp:revision>
  <cp:lastPrinted>2025-05-09T06:59:00Z</cp:lastPrinted>
  <dcterms:created xsi:type="dcterms:W3CDTF">2025-06-23T07:24:00Z</dcterms:created>
  <dcterms:modified xsi:type="dcterms:W3CDTF">2025-06-30T10:14:00Z</dcterms:modified>
</cp:coreProperties>
</file>